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8E10E3" w14:textId="43DF218A" w:rsidR="00DA18BE" w:rsidRPr="00915806" w:rsidRDefault="00DA18BE" w:rsidP="00915806">
      <w:pPr>
        <w:pStyle w:val="NoSpacing"/>
        <w:jc w:val="both"/>
        <w:rPr>
          <w:rFonts w:ascii="Arial" w:hAnsi="Arial" w:cs="Arial"/>
          <w:b/>
          <w:sz w:val="24"/>
          <w:szCs w:val="24"/>
          <w:shd w:val="clear" w:color="auto" w:fill="FFFFFF"/>
        </w:rPr>
      </w:pPr>
      <w:bookmarkStart w:id="0" w:name="_GoBack"/>
      <w:bookmarkEnd w:id="0"/>
      <w:r w:rsidRPr="00915806">
        <w:rPr>
          <w:rFonts w:ascii="Arial" w:hAnsi="Arial" w:cs="Arial"/>
          <w:b/>
          <w:sz w:val="24"/>
          <w:szCs w:val="24"/>
          <w:shd w:val="clear" w:color="auto" w:fill="FFFFFF"/>
        </w:rPr>
        <w:t>TITLE:</w:t>
      </w:r>
    </w:p>
    <w:p w14:paraId="73979DFD" w14:textId="23FD9F8C" w:rsidR="00D8479D" w:rsidRPr="00915806" w:rsidRDefault="008F799F" w:rsidP="00915806">
      <w:pPr>
        <w:pStyle w:val="NoSpacing"/>
        <w:jc w:val="both"/>
        <w:rPr>
          <w:rFonts w:ascii="Arial" w:hAnsi="Arial" w:cs="Arial"/>
          <w:b/>
          <w:sz w:val="24"/>
          <w:szCs w:val="24"/>
          <w:shd w:val="clear" w:color="auto" w:fill="FFFFFF"/>
        </w:rPr>
      </w:pPr>
      <w:r w:rsidRPr="00915806">
        <w:rPr>
          <w:rFonts w:ascii="Arial" w:hAnsi="Arial" w:cs="Arial"/>
          <w:b/>
          <w:sz w:val="24"/>
          <w:szCs w:val="24"/>
          <w:shd w:val="clear" w:color="auto" w:fill="FFFFFF"/>
        </w:rPr>
        <w:t>Prepar</w:t>
      </w:r>
      <w:ins w:id="1" w:author="Author" w:date="2016-06-21T15:14:00Z">
        <w:r w:rsidR="00EF604F">
          <w:rPr>
            <w:rFonts w:ascii="Arial" w:hAnsi="Arial" w:cs="Arial"/>
            <w:b/>
            <w:sz w:val="24"/>
            <w:szCs w:val="24"/>
            <w:shd w:val="clear" w:color="auto" w:fill="FFFFFF"/>
          </w:rPr>
          <w:t>ation of</w:t>
        </w:r>
      </w:ins>
      <w:del w:id="2" w:author="Author" w:date="2016-06-21T15:14:00Z">
        <w:r w:rsidRPr="00915806" w:rsidDel="00EF604F">
          <w:rPr>
            <w:rFonts w:ascii="Arial" w:hAnsi="Arial" w:cs="Arial"/>
            <w:b/>
            <w:sz w:val="24"/>
            <w:szCs w:val="24"/>
            <w:shd w:val="clear" w:color="auto" w:fill="FFFFFF"/>
          </w:rPr>
          <w:delText>e</w:delText>
        </w:r>
      </w:del>
      <w:r w:rsidRPr="00915806">
        <w:rPr>
          <w:rFonts w:ascii="Arial" w:hAnsi="Arial" w:cs="Arial"/>
          <w:b/>
          <w:sz w:val="24"/>
          <w:szCs w:val="24"/>
          <w:shd w:val="clear" w:color="auto" w:fill="FFFFFF"/>
        </w:rPr>
        <w:t xml:space="preserve"> rAAV9 to Overexpress or Knockdown Genes in Mouse H</w:t>
      </w:r>
      <w:r w:rsidR="00D8479D" w:rsidRPr="00915806">
        <w:rPr>
          <w:rFonts w:ascii="Arial" w:hAnsi="Arial" w:cs="Arial"/>
          <w:b/>
          <w:sz w:val="24"/>
          <w:szCs w:val="24"/>
          <w:shd w:val="clear" w:color="auto" w:fill="FFFFFF"/>
        </w:rPr>
        <w:t>earts</w:t>
      </w:r>
    </w:p>
    <w:p w14:paraId="1A94F5F6" w14:textId="77777777" w:rsidR="00D8479D" w:rsidRPr="00915806" w:rsidRDefault="00D8479D" w:rsidP="00915806">
      <w:pPr>
        <w:pStyle w:val="NoSpacing"/>
        <w:jc w:val="both"/>
        <w:rPr>
          <w:rFonts w:ascii="Arial" w:hAnsi="Arial" w:cs="Arial"/>
          <w:i/>
          <w:sz w:val="24"/>
          <w:szCs w:val="24"/>
        </w:rPr>
      </w:pPr>
    </w:p>
    <w:p w14:paraId="4EAC05DF" w14:textId="14F81622" w:rsidR="00DC71BB" w:rsidRPr="00915806" w:rsidRDefault="00DA18BE" w:rsidP="00915806">
      <w:pPr>
        <w:pStyle w:val="NoSpacing"/>
        <w:jc w:val="both"/>
        <w:rPr>
          <w:rFonts w:ascii="Arial" w:hAnsi="Arial" w:cs="Arial"/>
          <w:b/>
          <w:sz w:val="24"/>
          <w:szCs w:val="24"/>
        </w:rPr>
      </w:pPr>
      <w:r w:rsidRPr="00915806">
        <w:rPr>
          <w:rFonts w:ascii="Arial" w:hAnsi="Arial" w:cs="Arial"/>
          <w:b/>
          <w:sz w:val="24"/>
          <w:szCs w:val="24"/>
        </w:rPr>
        <w:t>AUTHORS:</w:t>
      </w:r>
    </w:p>
    <w:p w14:paraId="5FACAC5E" w14:textId="22A7493D" w:rsidR="00D8479D" w:rsidRPr="00915806" w:rsidRDefault="00D8479D" w:rsidP="00915806">
      <w:pPr>
        <w:pStyle w:val="NoSpacing"/>
        <w:jc w:val="both"/>
        <w:rPr>
          <w:rFonts w:ascii="Arial" w:hAnsi="Arial" w:cs="Arial"/>
          <w:sz w:val="24"/>
          <w:szCs w:val="24"/>
          <w:vertAlign w:val="superscript"/>
        </w:rPr>
      </w:pPr>
      <w:proofErr w:type="spellStart"/>
      <w:r w:rsidRPr="00915806">
        <w:rPr>
          <w:rFonts w:ascii="Arial" w:hAnsi="Arial" w:cs="Arial"/>
          <w:sz w:val="24"/>
          <w:szCs w:val="24"/>
        </w:rPr>
        <w:t>Jian</w:t>
      </w:r>
      <w:proofErr w:type="spellEnd"/>
      <w:r w:rsidRPr="00915806">
        <w:rPr>
          <w:rFonts w:ascii="Arial" w:hAnsi="Arial" w:cs="Arial"/>
          <w:sz w:val="24"/>
          <w:szCs w:val="24"/>
        </w:rPr>
        <w:t xml:space="preserve"> Ding</w:t>
      </w:r>
      <w:r w:rsidR="00366066" w:rsidRPr="00915806">
        <w:rPr>
          <w:rFonts w:ascii="Arial" w:hAnsi="Arial" w:cs="Arial"/>
          <w:sz w:val="24"/>
          <w:szCs w:val="24"/>
        </w:rPr>
        <w:t xml:space="preserve">, </w:t>
      </w:r>
      <w:proofErr w:type="spellStart"/>
      <w:r w:rsidR="00366066" w:rsidRPr="00915806">
        <w:rPr>
          <w:rFonts w:ascii="Arial" w:hAnsi="Arial" w:cs="Arial"/>
          <w:sz w:val="24"/>
          <w:szCs w:val="24"/>
        </w:rPr>
        <w:t>Zhi-Qiang</w:t>
      </w:r>
      <w:proofErr w:type="spellEnd"/>
      <w:r w:rsidR="00366066" w:rsidRPr="00915806">
        <w:rPr>
          <w:rFonts w:ascii="Arial" w:hAnsi="Arial" w:cs="Arial"/>
          <w:sz w:val="24"/>
          <w:szCs w:val="24"/>
        </w:rPr>
        <w:t xml:space="preserve"> Lin, </w:t>
      </w:r>
      <w:proofErr w:type="spellStart"/>
      <w:r w:rsidR="003E1DEE" w:rsidRPr="00915806">
        <w:rPr>
          <w:rFonts w:ascii="Arial" w:hAnsi="Arial" w:cs="Arial"/>
          <w:sz w:val="24"/>
          <w:szCs w:val="24"/>
        </w:rPr>
        <w:t>Jian</w:t>
      </w:r>
      <w:proofErr w:type="spellEnd"/>
      <w:r w:rsidR="003E1DEE" w:rsidRPr="00915806">
        <w:rPr>
          <w:rFonts w:ascii="Arial" w:hAnsi="Arial" w:cs="Arial"/>
          <w:sz w:val="24"/>
          <w:szCs w:val="24"/>
        </w:rPr>
        <w:t xml:space="preserve">-Ming Jiang, </w:t>
      </w:r>
      <w:r w:rsidR="007877AF" w:rsidRPr="00915806">
        <w:rPr>
          <w:rFonts w:ascii="Arial" w:hAnsi="Arial" w:cs="Arial"/>
          <w:sz w:val="24"/>
          <w:szCs w:val="24"/>
        </w:rPr>
        <w:t>Christine E. Seidman</w:t>
      </w:r>
      <w:r w:rsidR="009B68FD" w:rsidRPr="00915806">
        <w:rPr>
          <w:rFonts w:ascii="Arial" w:hAnsi="Arial" w:cs="Arial"/>
          <w:sz w:val="24"/>
          <w:szCs w:val="24"/>
        </w:rPr>
        <w:t xml:space="preserve">, Jonathan </w:t>
      </w:r>
      <w:r w:rsidR="007877AF" w:rsidRPr="00915806">
        <w:rPr>
          <w:rFonts w:ascii="Arial" w:hAnsi="Arial" w:cs="Arial"/>
          <w:sz w:val="24"/>
          <w:szCs w:val="24"/>
        </w:rPr>
        <w:t>G. Seidman,</w:t>
      </w:r>
      <w:r w:rsidR="009B68FD" w:rsidRPr="00915806">
        <w:rPr>
          <w:rFonts w:ascii="Arial" w:hAnsi="Arial" w:cs="Arial"/>
          <w:sz w:val="24"/>
          <w:szCs w:val="24"/>
        </w:rPr>
        <w:t xml:space="preserve"> </w:t>
      </w:r>
      <w:r w:rsidR="00366066" w:rsidRPr="00915806">
        <w:rPr>
          <w:rFonts w:ascii="Arial" w:hAnsi="Arial" w:cs="Arial"/>
          <w:sz w:val="24"/>
          <w:szCs w:val="24"/>
        </w:rPr>
        <w:t xml:space="preserve">William T. </w:t>
      </w:r>
      <w:proofErr w:type="spellStart"/>
      <w:r w:rsidR="00366066" w:rsidRPr="00915806">
        <w:rPr>
          <w:rFonts w:ascii="Arial" w:hAnsi="Arial" w:cs="Arial"/>
          <w:sz w:val="24"/>
          <w:szCs w:val="24"/>
        </w:rPr>
        <w:t>Pu</w:t>
      </w:r>
      <w:proofErr w:type="spellEnd"/>
      <w:r w:rsidR="00366066" w:rsidRPr="00915806">
        <w:rPr>
          <w:rFonts w:ascii="Arial" w:hAnsi="Arial" w:cs="Arial"/>
          <w:sz w:val="24"/>
          <w:szCs w:val="24"/>
        </w:rPr>
        <w:t xml:space="preserve"> </w:t>
      </w:r>
      <w:r w:rsidRPr="00915806">
        <w:rPr>
          <w:rFonts w:ascii="Arial" w:hAnsi="Arial" w:cs="Arial"/>
          <w:sz w:val="24"/>
          <w:szCs w:val="24"/>
        </w:rPr>
        <w:t>and Da-Zhi Wang</w:t>
      </w:r>
    </w:p>
    <w:p w14:paraId="5E9A462D" w14:textId="77777777" w:rsidR="009B68FD" w:rsidRPr="00915806" w:rsidRDefault="009B68FD" w:rsidP="00915806">
      <w:pPr>
        <w:pStyle w:val="NoSpacing"/>
        <w:jc w:val="both"/>
        <w:rPr>
          <w:rFonts w:ascii="Arial" w:hAnsi="Arial" w:cs="Arial"/>
          <w:sz w:val="24"/>
          <w:szCs w:val="24"/>
        </w:rPr>
      </w:pPr>
    </w:p>
    <w:p w14:paraId="5F8315EC" w14:textId="1DBB5C77" w:rsidR="009B68FD" w:rsidRPr="00915806" w:rsidRDefault="00DA18BE" w:rsidP="00915806">
      <w:pPr>
        <w:pStyle w:val="NoSpacing"/>
        <w:jc w:val="both"/>
        <w:rPr>
          <w:rFonts w:ascii="Arial" w:hAnsi="Arial" w:cs="Arial"/>
          <w:b/>
          <w:bCs/>
          <w:sz w:val="24"/>
          <w:szCs w:val="24"/>
        </w:rPr>
      </w:pPr>
      <w:r w:rsidRPr="00915806">
        <w:rPr>
          <w:rFonts w:ascii="Arial" w:hAnsi="Arial" w:cs="Arial"/>
          <w:b/>
          <w:bCs/>
          <w:sz w:val="24"/>
          <w:szCs w:val="24"/>
        </w:rPr>
        <w:t>AUTHORS: INSTITUTION(S)/AFFILIATION(S) FOR EACH AUTHOR:</w:t>
      </w:r>
    </w:p>
    <w:p w14:paraId="20AF0579" w14:textId="7571BACF" w:rsidR="009B68FD" w:rsidRPr="00915806" w:rsidRDefault="009B68FD" w:rsidP="00915806">
      <w:pPr>
        <w:pStyle w:val="NoSpacing"/>
        <w:jc w:val="both"/>
        <w:rPr>
          <w:rFonts w:ascii="Arial" w:hAnsi="Arial" w:cs="Arial"/>
          <w:sz w:val="24"/>
          <w:szCs w:val="24"/>
        </w:rPr>
      </w:pPr>
      <w:proofErr w:type="spellStart"/>
      <w:r w:rsidRPr="00915806">
        <w:rPr>
          <w:rFonts w:ascii="Arial" w:hAnsi="Arial" w:cs="Arial"/>
          <w:bCs/>
          <w:sz w:val="24"/>
          <w:szCs w:val="24"/>
        </w:rPr>
        <w:t>Jian</w:t>
      </w:r>
      <w:proofErr w:type="spellEnd"/>
      <w:r w:rsidRPr="00915806">
        <w:rPr>
          <w:rFonts w:ascii="Arial" w:hAnsi="Arial" w:cs="Arial"/>
          <w:bCs/>
          <w:sz w:val="24"/>
          <w:szCs w:val="24"/>
        </w:rPr>
        <w:t xml:space="preserve"> Ding</w:t>
      </w:r>
    </w:p>
    <w:p w14:paraId="7E5D6F5B" w14:textId="27189ED2" w:rsidR="00D8479D" w:rsidRPr="00915806" w:rsidRDefault="00D8479D" w:rsidP="00915806">
      <w:pPr>
        <w:pStyle w:val="NoSpacing"/>
        <w:jc w:val="both"/>
        <w:rPr>
          <w:rFonts w:ascii="Arial" w:hAnsi="Arial" w:cs="Arial"/>
          <w:sz w:val="24"/>
          <w:szCs w:val="24"/>
        </w:rPr>
      </w:pPr>
      <w:r w:rsidRPr="00915806">
        <w:rPr>
          <w:rFonts w:ascii="Arial" w:hAnsi="Arial" w:cs="Arial"/>
          <w:sz w:val="24"/>
          <w:szCs w:val="24"/>
        </w:rPr>
        <w:t xml:space="preserve">Department of Cardiology, Boston Children's Hospital, </w:t>
      </w:r>
      <w:r w:rsidR="007877AF" w:rsidRPr="00915806">
        <w:rPr>
          <w:rFonts w:ascii="Arial" w:hAnsi="Arial" w:cs="Arial"/>
          <w:sz w:val="24"/>
          <w:szCs w:val="24"/>
        </w:rPr>
        <w:t>Boston, MA 02115, USA</w:t>
      </w:r>
    </w:p>
    <w:p w14:paraId="6185F4C3" w14:textId="7691AF49" w:rsidR="00D8479D" w:rsidRPr="00915806" w:rsidRDefault="00D8479D" w:rsidP="00915806">
      <w:pPr>
        <w:pStyle w:val="NoSpacing"/>
        <w:jc w:val="both"/>
        <w:rPr>
          <w:rFonts w:ascii="Arial" w:hAnsi="Arial" w:cs="Arial"/>
          <w:sz w:val="24"/>
          <w:szCs w:val="24"/>
        </w:rPr>
      </w:pPr>
      <w:r w:rsidRPr="00915806">
        <w:rPr>
          <w:rFonts w:ascii="Arial" w:hAnsi="Arial" w:cs="Arial"/>
          <w:sz w:val="24"/>
          <w:szCs w:val="24"/>
        </w:rPr>
        <w:t>Department of Pediatrics, Harvard Medical School, Boston, MA 02115, USA</w:t>
      </w:r>
    </w:p>
    <w:p w14:paraId="4DFE6AEC" w14:textId="5F3D413E" w:rsidR="009B68FD" w:rsidRPr="00915806" w:rsidRDefault="00D9352E" w:rsidP="00915806">
      <w:pPr>
        <w:pStyle w:val="NoSpacing"/>
        <w:jc w:val="both"/>
        <w:rPr>
          <w:rFonts w:ascii="Arial" w:hAnsi="Arial" w:cs="Arial"/>
          <w:sz w:val="24"/>
          <w:szCs w:val="24"/>
          <w:vertAlign w:val="superscript"/>
        </w:rPr>
      </w:pPr>
      <w:hyperlink r:id="rId9" w:history="1">
        <w:r w:rsidR="009B68FD" w:rsidRPr="00915806">
          <w:rPr>
            <w:rStyle w:val="Hyperlink"/>
            <w:rFonts w:ascii="Arial" w:hAnsi="Arial" w:cs="Arial"/>
            <w:color w:val="auto"/>
            <w:sz w:val="24"/>
            <w:szCs w:val="24"/>
          </w:rPr>
          <w:t>jding@enders.tch.harvard.edu</w:t>
        </w:r>
      </w:hyperlink>
    </w:p>
    <w:p w14:paraId="3458ACB0" w14:textId="77777777" w:rsidR="009B68FD" w:rsidRPr="00915806" w:rsidRDefault="009B68FD" w:rsidP="00915806">
      <w:pPr>
        <w:pStyle w:val="NoSpacing"/>
        <w:jc w:val="both"/>
        <w:rPr>
          <w:rFonts w:ascii="Arial" w:hAnsi="Arial" w:cs="Arial"/>
          <w:sz w:val="24"/>
          <w:szCs w:val="24"/>
          <w:vertAlign w:val="superscript"/>
        </w:rPr>
      </w:pPr>
    </w:p>
    <w:p w14:paraId="6C7394B0" w14:textId="291C1CA6" w:rsidR="009B68FD" w:rsidRPr="00915806" w:rsidRDefault="009B68FD" w:rsidP="00915806">
      <w:pPr>
        <w:pStyle w:val="NoSpacing"/>
        <w:jc w:val="both"/>
        <w:rPr>
          <w:rFonts w:ascii="Arial" w:hAnsi="Arial" w:cs="Arial"/>
          <w:sz w:val="24"/>
          <w:szCs w:val="24"/>
        </w:rPr>
      </w:pPr>
      <w:proofErr w:type="spellStart"/>
      <w:r w:rsidRPr="00915806">
        <w:rPr>
          <w:rFonts w:ascii="Arial" w:hAnsi="Arial" w:cs="Arial"/>
          <w:sz w:val="24"/>
          <w:szCs w:val="24"/>
        </w:rPr>
        <w:t>Zhi-Qiang</w:t>
      </w:r>
      <w:proofErr w:type="spellEnd"/>
      <w:r w:rsidRPr="00915806">
        <w:rPr>
          <w:rFonts w:ascii="Arial" w:hAnsi="Arial" w:cs="Arial"/>
          <w:sz w:val="24"/>
          <w:szCs w:val="24"/>
        </w:rPr>
        <w:t xml:space="preserve"> Lin</w:t>
      </w:r>
    </w:p>
    <w:p w14:paraId="0A1D6EEF"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Cardiology, Boston Children's Hospital, Boston, MA 02115, USA</w:t>
      </w:r>
    </w:p>
    <w:p w14:paraId="26356D1D"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Pediatrics, Harvard Medical School, Boston, MA 02115, USA</w:t>
      </w:r>
    </w:p>
    <w:p w14:paraId="41269F93" w14:textId="77990645" w:rsidR="009B68FD" w:rsidRPr="00915806" w:rsidRDefault="00D9352E" w:rsidP="00915806">
      <w:pPr>
        <w:pStyle w:val="NoSpacing"/>
        <w:jc w:val="both"/>
        <w:rPr>
          <w:rFonts w:ascii="Arial" w:hAnsi="Arial" w:cs="Arial"/>
          <w:sz w:val="24"/>
          <w:szCs w:val="24"/>
          <w:vertAlign w:val="superscript"/>
        </w:rPr>
      </w:pPr>
      <w:hyperlink r:id="rId10" w:history="1">
        <w:r w:rsidR="009B68FD" w:rsidRPr="00915806">
          <w:rPr>
            <w:rStyle w:val="Hyperlink"/>
            <w:rFonts w:ascii="Arial" w:hAnsi="Arial" w:cs="Arial"/>
            <w:color w:val="auto"/>
            <w:sz w:val="24"/>
            <w:szCs w:val="24"/>
          </w:rPr>
          <w:t>zlin@enders.tch.harvard.edu</w:t>
        </w:r>
      </w:hyperlink>
    </w:p>
    <w:p w14:paraId="3683D7C2" w14:textId="77777777" w:rsidR="009B68FD" w:rsidRPr="00915806" w:rsidRDefault="009B68FD" w:rsidP="00915806">
      <w:pPr>
        <w:pStyle w:val="NoSpacing"/>
        <w:jc w:val="both"/>
        <w:rPr>
          <w:rFonts w:ascii="Arial" w:hAnsi="Arial" w:cs="Arial"/>
          <w:sz w:val="24"/>
          <w:szCs w:val="24"/>
          <w:vertAlign w:val="superscript"/>
        </w:rPr>
      </w:pPr>
    </w:p>
    <w:p w14:paraId="67B6E7B9" w14:textId="51314819" w:rsidR="003E1DEE" w:rsidRPr="00915806" w:rsidRDefault="003E1DEE" w:rsidP="00915806">
      <w:pPr>
        <w:pStyle w:val="NoSpacing"/>
        <w:jc w:val="both"/>
        <w:rPr>
          <w:rFonts w:ascii="Arial" w:hAnsi="Arial" w:cs="Arial"/>
          <w:sz w:val="24"/>
          <w:szCs w:val="24"/>
        </w:rPr>
      </w:pPr>
      <w:proofErr w:type="spellStart"/>
      <w:r w:rsidRPr="00915806">
        <w:rPr>
          <w:rFonts w:ascii="Arial" w:hAnsi="Arial" w:cs="Arial"/>
          <w:sz w:val="24"/>
          <w:szCs w:val="24"/>
        </w:rPr>
        <w:t>Jian</w:t>
      </w:r>
      <w:proofErr w:type="spellEnd"/>
      <w:r w:rsidRPr="00915806">
        <w:rPr>
          <w:rFonts w:ascii="Arial" w:hAnsi="Arial" w:cs="Arial"/>
          <w:sz w:val="24"/>
          <w:szCs w:val="24"/>
        </w:rPr>
        <w:t>-Ming Jiang</w:t>
      </w:r>
    </w:p>
    <w:p w14:paraId="0C4B38C9" w14:textId="77777777" w:rsidR="003E1DEE" w:rsidRPr="00915806" w:rsidRDefault="003E1DEE" w:rsidP="00915806">
      <w:pPr>
        <w:pStyle w:val="NoSpacing"/>
        <w:jc w:val="both"/>
        <w:rPr>
          <w:rFonts w:ascii="Arial" w:hAnsi="Arial" w:cs="Arial"/>
          <w:sz w:val="24"/>
          <w:szCs w:val="24"/>
        </w:rPr>
      </w:pPr>
      <w:r w:rsidRPr="00915806">
        <w:rPr>
          <w:rFonts w:ascii="Arial" w:hAnsi="Arial" w:cs="Arial"/>
          <w:sz w:val="24"/>
          <w:szCs w:val="24"/>
        </w:rPr>
        <w:t>Department of Genetics, Harvard Medical School, Boston, MA 02114, USA</w:t>
      </w:r>
    </w:p>
    <w:p w14:paraId="3CCE1FC8" w14:textId="77777777" w:rsidR="003E1DEE" w:rsidRPr="00915806" w:rsidRDefault="003E1DEE" w:rsidP="00915806">
      <w:pPr>
        <w:pStyle w:val="NoSpacing"/>
        <w:jc w:val="both"/>
        <w:rPr>
          <w:rFonts w:ascii="Arial" w:hAnsi="Arial" w:cs="Arial"/>
          <w:sz w:val="24"/>
          <w:szCs w:val="24"/>
        </w:rPr>
      </w:pPr>
      <w:r w:rsidRPr="00915806">
        <w:rPr>
          <w:rFonts w:ascii="Arial" w:hAnsi="Arial" w:cs="Arial"/>
          <w:sz w:val="24"/>
          <w:szCs w:val="24"/>
        </w:rPr>
        <w:t>Howard Hughes Medical Institute, Chevy Chase, MD 02814, USA</w:t>
      </w:r>
    </w:p>
    <w:p w14:paraId="21E5E9E8" w14:textId="5FE44272" w:rsidR="003E1DEE" w:rsidRPr="00915806" w:rsidRDefault="00D9352E" w:rsidP="00915806">
      <w:pPr>
        <w:pStyle w:val="NoSpacing"/>
        <w:jc w:val="both"/>
        <w:rPr>
          <w:rFonts w:ascii="Arial" w:hAnsi="Arial" w:cs="Arial"/>
          <w:sz w:val="24"/>
          <w:szCs w:val="24"/>
        </w:rPr>
      </w:pPr>
      <w:hyperlink r:id="rId11" w:history="1">
        <w:r w:rsidR="00F85ABA" w:rsidRPr="00915806">
          <w:rPr>
            <w:rStyle w:val="Hyperlink"/>
            <w:rFonts w:ascii="Arial" w:hAnsi="Arial" w:cs="Arial"/>
            <w:color w:val="auto"/>
            <w:sz w:val="24"/>
            <w:szCs w:val="24"/>
          </w:rPr>
          <w:t>jmjiang@genetics.med.harvard.edu</w:t>
        </w:r>
      </w:hyperlink>
    </w:p>
    <w:p w14:paraId="4AA60E4D" w14:textId="77777777" w:rsidR="003E1DEE" w:rsidRPr="00915806" w:rsidRDefault="003E1DEE" w:rsidP="00915806">
      <w:pPr>
        <w:pStyle w:val="NoSpacing"/>
        <w:jc w:val="both"/>
        <w:rPr>
          <w:rFonts w:ascii="Arial" w:hAnsi="Arial" w:cs="Arial"/>
          <w:sz w:val="24"/>
          <w:szCs w:val="24"/>
        </w:rPr>
      </w:pPr>
    </w:p>
    <w:p w14:paraId="48E5A451" w14:textId="4043E587" w:rsidR="009B68FD" w:rsidRPr="00915806" w:rsidRDefault="009B68FD" w:rsidP="00915806">
      <w:pPr>
        <w:pStyle w:val="NoSpacing"/>
        <w:jc w:val="both"/>
        <w:rPr>
          <w:rFonts w:ascii="Arial" w:hAnsi="Arial" w:cs="Arial"/>
          <w:sz w:val="24"/>
          <w:szCs w:val="24"/>
          <w:vertAlign w:val="superscript"/>
        </w:rPr>
      </w:pPr>
      <w:r w:rsidRPr="00915806">
        <w:rPr>
          <w:rFonts w:ascii="Arial" w:hAnsi="Arial" w:cs="Arial"/>
          <w:sz w:val="24"/>
          <w:szCs w:val="24"/>
        </w:rPr>
        <w:t>Christine E. Seidman</w:t>
      </w:r>
    </w:p>
    <w:p w14:paraId="6B0BBCAC" w14:textId="07C931E1" w:rsidR="00D8479D" w:rsidRPr="00915806" w:rsidRDefault="007877AF" w:rsidP="00915806">
      <w:pPr>
        <w:pStyle w:val="NoSpacing"/>
        <w:jc w:val="both"/>
        <w:rPr>
          <w:rFonts w:ascii="Arial" w:hAnsi="Arial" w:cs="Arial"/>
          <w:sz w:val="24"/>
          <w:szCs w:val="24"/>
        </w:rPr>
      </w:pPr>
      <w:r w:rsidRPr="00915806">
        <w:rPr>
          <w:rFonts w:ascii="Arial" w:hAnsi="Arial" w:cs="Arial"/>
          <w:sz w:val="24"/>
          <w:szCs w:val="24"/>
        </w:rPr>
        <w:t>Department of Genetics, Harvard Medical School, Boston, MA 02114, USA</w:t>
      </w:r>
    </w:p>
    <w:p w14:paraId="02F47154" w14:textId="4C8B434E" w:rsidR="007877AF" w:rsidRPr="00915806" w:rsidRDefault="007877AF" w:rsidP="00915806">
      <w:pPr>
        <w:pStyle w:val="NoSpacing"/>
        <w:jc w:val="both"/>
        <w:rPr>
          <w:rFonts w:ascii="Arial" w:hAnsi="Arial" w:cs="Arial"/>
          <w:sz w:val="24"/>
          <w:szCs w:val="24"/>
        </w:rPr>
      </w:pPr>
      <w:r w:rsidRPr="00915806">
        <w:rPr>
          <w:rFonts w:ascii="Arial" w:hAnsi="Arial" w:cs="Arial"/>
          <w:sz w:val="24"/>
          <w:szCs w:val="24"/>
        </w:rPr>
        <w:t>Howard Hughes Medical Institute, Chevy Chase, MD 02814, USA</w:t>
      </w:r>
    </w:p>
    <w:p w14:paraId="220A1139" w14:textId="5DB8024E" w:rsidR="00F52AEC" w:rsidRPr="00915806" w:rsidRDefault="00D9352E" w:rsidP="00915806">
      <w:pPr>
        <w:pStyle w:val="NoSpacing"/>
        <w:jc w:val="both"/>
        <w:rPr>
          <w:rFonts w:ascii="Arial" w:hAnsi="Arial" w:cs="Arial"/>
          <w:sz w:val="24"/>
          <w:szCs w:val="24"/>
        </w:rPr>
      </w:pPr>
      <w:hyperlink r:id="rId12" w:history="1">
        <w:r w:rsidR="00F52AEC" w:rsidRPr="00915806">
          <w:rPr>
            <w:rStyle w:val="Hyperlink"/>
            <w:rFonts w:ascii="Arial" w:hAnsi="Arial" w:cs="Arial"/>
            <w:color w:val="auto"/>
            <w:sz w:val="24"/>
            <w:szCs w:val="24"/>
          </w:rPr>
          <w:t>cseidman@genetics.med.harvard.edu</w:t>
        </w:r>
      </w:hyperlink>
    </w:p>
    <w:p w14:paraId="2D628802" w14:textId="77777777" w:rsidR="007877AF" w:rsidRPr="00915806" w:rsidRDefault="007877AF" w:rsidP="00915806">
      <w:pPr>
        <w:pStyle w:val="NoSpacing"/>
        <w:jc w:val="both"/>
        <w:rPr>
          <w:rFonts w:ascii="Arial" w:hAnsi="Arial" w:cs="Arial"/>
          <w:sz w:val="24"/>
          <w:szCs w:val="24"/>
        </w:rPr>
      </w:pPr>
    </w:p>
    <w:p w14:paraId="29941E57" w14:textId="6A43AAAE" w:rsidR="00B76EDC" w:rsidRPr="00915806" w:rsidRDefault="009B68FD" w:rsidP="00915806">
      <w:pPr>
        <w:pStyle w:val="NoSpacing"/>
        <w:jc w:val="both"/>
        <w:rPr>
          <w:rFonts w:ascii="Arial" w:hAnsi="Arial" w:cs="Arial"/>
          <w:sz w:val="24"/>
          <w:szCs w:val="24"/>
        </w:rPr>
      </w:pPr>
      <w:r w:rsidRPr="00915806">
        <w:rPr>
          <w:rFonts w:ascii="Arial" w:hAnsi="Arial" w:cs="Arial"/>
          <w:sz w:val="24"/>
          <w:szCs w:val="24"/>
        </w:rPr>
        <w:t>Jonathan G. Seidman</w:t>
      </w:r>
    </w:p>
    <w:p w14:paraId="3371EFA8"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Genetics, Harvard Medical School, Boston, MA 02114, USA</w:t>
      </w:r>
    </w:p>
    <w:p w14:paraId="3503BD66"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Howard Hughes Medical Institute, Chevy Chase, MD 02814, USA</w:t>
      </w:r>
    </w:p>
    <w:p w14:paraId="40F7D736" w14:textId="1540921B" w:rsidR="009B68FD" w:rsidRPr="00915806" w:rsidRDefault="00D9352E" w:rsidP="00915806">
      <w:pPr>
        <w:pStyle w:val="NoSpacing"/>
        <w:jc w:val="both"/>
        <w:rPr>
          <w:rFonts w:ascii="Arial" w:hAnsi="Arial" w:cs="Arial"/>
          <w:sz w:val="24"/>
          <w:szCs w:val="24"/>
        </w:rPr>
      </w:pPr>
      <w:hyperlink r:id="rId13" w:history="1">
        <w:r w:rsidR="00F52AEC" w:rsidRPr="00915806">
          <w:rPr>
            <w:rStyle w:val="Hyperlink"/>
            <w:rFonts w:ascii="Arial" w:hAnsi="Arial" w:cs="Arial"/>
            <w:color w:val="auto"/>
            <w:sz w:val="24"/>
            <w:szCs w:val="24"/>
          </w:rPr>
          <w:t>seidman@genetics.med.harvard.edu</w:t>
        </w:r>
      </w:hyperlink>
    </w:p>
    <w:p w14:paraId="773D5734" w14:textId="77777777" w:rsidR="00F52AEC" w:rsidRPr="00915806" w:rsidRDefault="00F52AEC" w:rsidP="00915806">
      <w:pPr>
        <w:pStyle w:val="NoSpacing"/>
        <w:jc w:val="both"/>
        <w:rPr>
          <w:rFonts w:ascii="Arial" w:hAnsi="Arial" w:cs="Arial"/>
          <w:sz w:val="24"/>
          <w:szCs w:val="24"/>
        </w:rPr>
      </w:pPr>
    </w:p>
    <w:p w14:paraId="7F081213" w14:textId="05901184"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 xml:space="preserve">William T. </w:t>
      </w:r>
      <w:proofErr w:type="spellStart"/>
      <w:r w:rsidRPr="00915806">
        <w:rPr>
          <w:rFonts w:ascii="Arial" w:hAnsi="Arial" w:cs="Arial"/>
          <w:sz w:val="24"/>
          <w:szCs w:val="24"/>
        </w:rPr>
        <w:t>Pu</w:t>
      </w:r>
      <w:proofErr w:type="spellEnd"/>
    </w:p>
    <w:p w14:paraId="28CB7EAA"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Cardiology, Boston Children's Hospital, Boston, MA 02115, USA</w:t>
      </w:r>
    </w:p>
    <w:p w14:paraId="21C6F5B5"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Pediatrics, Harvard Medical School, Boston, MA 02115, USA</w:t>
      </w:r>
    </w:p>
    <w:p w14:paraId="02FCA7FC" w14:textId="5B4931D8" w:rsidR="009B68FD" w:rsidRPr="00915806" w:rsidRDefault="00D9352E" w:rsidP="00915806">
      <w:pPr>
        <w:pStyle w:val="NoSpacing"/>
        <w:jc w:val="both"/>
        <w:rPr>
          <w:rFonts w:ascii="Arial" w:hAnsi="Arial" w:cs="Arial"/>
          <w:sz w:val="24"/>
          <w:szCs w:val="24"/>
        </w:rPr>
      </w:pPr>
      <w:hyperlink r:id="rId14" w:history="1">
        <w:r w:rsidR="00F52AEC" w:rsidRPr="00915806">
          <w:rPr>
            <w:rStyle w:val="Hyperlink"/>
            <w:rFonts w:ascii="Arial" w:hAnsi="Arial" w:cs="Arial"/>
            <w:color w:val="auto"/>
            <w:sz w:val="24"/>
            <w:szCs w:val="24"/>
          </w:rPr>
          <w:t>wpu@enders.tch.harvard.edu</w:t>
        </w:r>
      </w:hyperlink>
    </w:p>
    <w:p w14:paraId="5F43C915" w14:textId="77777777" w:rsidR="00F52AEC" w:rsidRPr="00915806" w:rsidRDefault="00F52AEC" w:rsidP="00915806">
      <w:pPr>
        <w:pStyle w:val="NoSpacing"/>
        <w:jc w:val="both"/>
        <w:rPr>
          <w:rFonts w:ascii="Arial" w:hAnsi="Arial" w:cs="Arial"/>
          <w:sz w:val="24"/>
          <w:szCs w:val="24"/>
        </w:rPr>
      </w:pPr>
    </w:p>
    <w:p w14:paraId="2121D377" w14:textId="29BA4E34"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Da-Zhi Wang</w:t>
      </w:r>
    </w:p>
    <w:p w14:paraId="19747961"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Cardiology, Boston Children's Hospital, Boston, MA 02115, USA</w:t>
      </w:r>
    </w:p>
    <w:p w14:paraId="24613277"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Pediatrics, Harvard Medical School, Boston, MA 02115, USA</w:t>
      </w:r>
    </w:p>
    <w:p w14:paraId="289814AA" w14:textId="77777777" w:rsidR="009B68FD" w:rsidRPr="00915806" w:rsidRDefault="00D9352E" w:rsidP="00915806">
      <w:pPr>
        <w:pStyle w:val="NoSpacing"/>
        <w:jc w:val="both"/>
        <w:rPr>
          <w:rFonts w:ascii="Arial" w:hAnsi="Arial" w:cs="Arial"/>
          <w:sz w:val="24"/>
          <w:szCs w:val="24"/>
        </w:rPr>
      </w:pPr>
      <w:hyperlink r:id="rId15" w:history="1">
        <w:r w:rsidR="009B68FD" w:rsidRPr="00915806">
          <w:rPr>
            <w:rStyle w:val="Hyperlink"/>
            <w:rFonts w:ascii="Arial" w:hAnsi="Arial" w:cs="Arial"/>
            <w:color w:val="auto"/>
            <w:sz w:val="24"/>
            <w:szCs w:val="24"/>
          </w:rPr>
          <w:t>dwang@enders.tch.harvard.edu</w:t>
        </w:r>
      </w:hyperlink>
    </w:p>
    <w:p w14:paraId="68CCF233" w14:textId="77777777" w:rsidR="009B68FD" w:rsidRPr="00915806" w:rsidRDefault="009B68FD" w:rsidP="00915806">
      <w:pPr>
        <w:pStyle w:val="NoSpacing"/>
        <w:jc w:val="both"/>
        <w:rPr>
          <w:rFonts w:ascii="Arial" w:hAnsi="Arial" w:cs="Arial"/>
          <w:sz w:val="24"/>
          <w:szCs w:val="24"/>
        </w:rPr>
      </w:pPr>
    </w:p>
    <w:p w14:paraId="37D70CFC" w14:textId="3651ECD5" w:rsidR="00DA18BE" w:rsidRPr="00915806" w:rsidRDefault="00DA18BE" w:rsidP="00915806">
      <w:pPr>
        <w:pStyle w:val="NoSpacing"/>
        <w:jc w:val="both"/>
        <w:rPr>
          <w:rFonts w:ascii="Arial" w:hAnsi="Arial" w:cs="Arial"/>
          <w:sz w:val="24"/>
          <w:szCs w:val="24"/>
        </w:rPr>
      </w:pPr>
      <w:r w:rsidRPr="00915806">
        <w:rPr>
          <w:rFonts w:ascii="Arial" w:hAnsi="Arial" w:cs="Arial"/>
          <w:sz w:val="24"/>
          <w:szCs w:val="24"/>
        </w:rPr>
        <w:t xml:space="preserve">CORRESPONDING AUTHOR: </w:t>
      </w:r>
    </w:p>
    <w:p w14:paraId="26F4960E" w14:textId="5019EB86" w:rsidR="00D8479D" w:rsidRPr="00915806" w:rsidRDefault="009B68FD" w:rsidP="00915806">
      <w:pPr>
        <w:pStyle w:val="NoSpacing"/>
        <w:jc w:val="both"/>
        <w:rPr>
          <w:rFonts w:ascii="Arial" w:hAnsi="Arial" w:cs="Arial"/>
          <w:sz w:val="24"/>
          <w:szCs w:val="24"/>
        </w:rPr>
      </w:pPr>
      <w:proofErr w:type="spellStart"/>
      <w:r w:rsidRPr="00915806">
        <w:rPr>
          <w:rFonts w:ascii="Arial" w:hAnsi="Arial" w:cs="Arial"/>
          <w:sz w:val="24"/>
          <w:szCs w:val="24"/>
        </w:rPr>
        <w:t>Jian</w:t>
      </w:r>
      <w:proofErr w:type="spellEnd"/>
      <w:r w:rsidRPr="00915806">
        <w:rPr>
          <w:rFonts w:ascii="Arial" w:hAnsi="Arial" w:cs="Arial"/>
          <w:sz w:val="24"/>
          <w:szCs w:val="24"/>
        </w:rPr>
        <w:t xml:space="preserve"> Ding, Ph.D., or Da-Zhi Wang, Ph.D.</w:t>
      </w:r>
    </w:p>
    <w:p w14:paraId="1E579B97" w14:textId="77777777" w:rsidR="008F799F" w:rsidRPr="00915806" w:rsidRDefault="008F799F" w:rsidP="00915806">
      <w:pPr>
        <w:pStyle w:val="NoSpacing"/>
        <w:jc w:val="both"/>
        <w:rPr>
          <w:rFonts w:ascii="Arial" w:hAnsi="Arial" w:cs="Arial"/>
          <w:sz w:val="24"/>
          <w:szCs w:val="24"/>
        </w:rPr>
      </w:pPr>
    </w:p>
    <w:p w14:paraId="31CCD5DC" w14:textId="77777777" w:rsidR="008F799F" w:rsidRPr="00915806" w:rsidRDefault="0029279E" w:rsidP="00915806">
      <w:pPr>
        <w:pStyle w:val="NoSpacing"/>
        <w:jc w:val="both"/>
        <w:rPr>
          <w:rFonts w:ascii="Arial" w:hAnsi="Arial" w:cs="Arial"/>
          <w:b/>
          <w:sz w:val="24"/>
          <w:szCs w:val="24"/>
        </w:rPr>
      </w:pPr>
      <w:r w:rsidRPr="00915806">
        <w:rPr>
          <w:rFonts w:ascii="Arial" w:hAnsi="Arial" w:cs="Arial"/>
          <w:b/>
          <w:sz w:val="24"/>
          <w:szCs w:val="24"/>
        </w:rPr>
        <w:lastRenderedPageBreak/>
        <w:t xml:space="preserve">KEY WORDS: </w:t>
      </w:r>
    </w:p>
    <w:p w14:paraId="102D6504" w14:textId="6AF02FF7" w:rsidR="00D8479D" w:rsidRPr="00915806" w:rsidRDefault="00DA18BE" w:rsidP="00915806">
      <w:pPr>
        <w:pStyle w:val="NoSpacing"/>
        <w:jc w:val="both"/>
        <w:rPr>
          <w:rFonts w:ascii="Arial" w:hAnsi="Arial" w:cs="Arial"/>
          <w:sz w:val="24"/>
          <w:szCs w:val="24"/>
        </w:rPr>
      </w:pPr>
      <w:proofErr w:type="gramStart"/>
      <w:r w:rsidRPr="00915806">
        <w:rPr>
          <w:rFonts w:ascii="Arial" w:hAnsi="Arial" w:cs="Arial"/>
          <w:sz w:val="24"/>
          <w:szCs w:val="24"/>
        </w:rPr>
        <w:t>G</w:t>
      </w:r>
      <w:r w:rsidR="0029279E" w:rsidRPr="00915806">
        <w:rPr>
          <w:rFonts w:ascii="Arial" w:hAnsi="Arial" w:cs="Arial"/>
          <w:sz w:val="24"/>
          <w:szCs w:val="24"/>
        </w:rPr>
        <w:t xml:space="preserve">ene delivery, cardiomyocyte, adeno-associated virus, gene </w:t>
      </w:r>
      <w:r w:rsidR="00E17189" w:rsidRPr="00915806">
        <w:rPr>
          <w:rFonts w:ascii="Arial" w:hAnsi="Arial" w:cs="Arial"/>
          <w:sz w:val="24"/>
          <w:szCs w:val="24"/>
        </w:rPr>
        <w:t>overexpression, gene</w:t>
      </w:r>
      <w:r w:rsidR="0029279E" w:rsidRPr="00915806">
        <w:rPr>
          <w:rFonts w:ascii="Arial" w:hAnsi="Arial" w:cs="Arial"/>
          <w:sz w:val="24"/>
          <w:szCs w:val="24"/>
        </w:rPr>
        <w:t xml:space="preserve"> </w:t>
      </w:r>
      <w:r w:rsidR="00E17189" w:rsidRPr="00915806">
        <w:rPr>
          <w:rFonts w:ascii="Arial" w:hAnsi="Arial" w:cs="Arial"/>
          <w:sz w:val="24"/>
          <w:szCs w:val="24"/>
        </w:rPr>
        <w:t>knockdown, subcutaneous</w:t>
      </w:r>
      <w:r w:rsidR="0029279E" w:rsidRPr="00915806">
        <w:rPr>
          <w:rFonts w:ascii="Arial" w:hAnsi="Arial" w:cs="Arial"/>
          <w:sz w:val="24"/>
          <w:szCs w:val="24"/>
        </w:rPr>
        <w:t xml:space="preserve"> injection</w:t>
      </w:r>
      <w:r w:rsidRPr="00915806">
        <w:rPr>
          <w:rFonts w:ascii="Arial" w:hAnsi="Arial" w:cs="Arial"/>
          <w:sz w:val="24"/>
          <w:szCs w:val="24"/>
        </w:rPr>
        <w:t>.</w:t>
      </w:r>
      <w:proofErr w:type="gramEnd"/>
    </w:p>
    <w:p w14:paraId="1475600B" w14:textId="77777777" w:rsidR="0029279E" w:rsidRPr="00915806" w:rsidRDefault="0029279E" w:rsidP="00915806">
      <w:pPr>
        <w:pStyle w:val="NoSpacing"/>
        <w:jc w:val="both"/>
        <w:rPr>
          <w:rFonts w:ascii="Arial" w:hAnsi="Arial" w:cs="Arial"/>
          <w:sz w:val="24"/>
          <w:szCs w:val="24"/>
        </w:rPr>
      </w:pPr>
    </w:p>
    <w:p w14:paraId="3888FA55" w14:textId="1354675E" w:rsidR="00D8479D" w:rsidRPr="00915806" w:rsidRDefault="00D8479D" w:rsidP="00915806">
      <w:pPr>
        <w:pStyle w:val="NoSpacing"/>
        <w:jc w:val="both"/>
        <w:rPr>
          <w:rFonts w:ascii="Arial" w:hAnsi="Arial" w:cs="Arial"/>
          <w:b/>
          <w:sz w:val="24"/>
          <w:szCs w:val="24"/>
        </w:rPr>
      </w:pPr>
      <w:r w:rsidRPr="00915806">
        <w:rPr>
          <w:rFonts w:ascii="Arial" w:hAnsi="Arial" w:cs="Arial"/>
          <w:b/>
          <w:sz w:val="24"/>
          <w:szCs w:val="24"/>
        </w:rPr>
        <w:t>S</w:t>
      </w:r>
      <w:r w:rsidR="003D3EAD" w:rsidRPr="00915806">
        <w:rPr>
          <w:rFonts w:ascii="Arial" w:hAnsi="Arial" w:cs="Arial"/>
          <w:b/>
          <w:sz w:val="24"/>
          <w:szCs w:val="24"/>
        </w:rPr>
        <w:t>HORT ABSTRACT</w:t>
      </w:r>
      <w:r w:rsidRPr="00915806">
        <w:rPr>
          <w:rFonts w:ascii="Arial" w:hAnsi="Arial" w:cs="Arial"/>
          <w:b/>
          <w:sz w:val="24"/>
          <w:szCs w:val="24"/>
        </w:rPr>
        <w:t>:</w:t>
      </w:r>
    </w:p>
    <w:p w14:paraId="0A6B512B" w14:textId="18B57F0F" w:rsidR="000B60E6" w:rsidRPr="00915806" w:rsidRDefault="004F748A" w:rsidP="00915806">
      <w:pPr>
        <w:pStyle w:val="NoSpacing"/>
        <w:jc w:val="both"/>
        <w:rPr>
          <w:rFonts w:ascii="Arial" w:hAnsi="Arial" w:cs="Arial"/>
          <w:sz w:val="24"/>
          <w:szCs w:val="24"/>
        </w:rPr>
      </w:pPr>
      <w:r w:rsidRPr="00915806">
        <w:rPr>
          <w:rFonts w:ascii="Arial" w:hAnsi="Arial" w:cs="Arial"/>
          <w:sz w:val="24"/>
          <w:szCs w:val="24"/>
        </w:rPr>
        <w:t xml:space="preserve">In this manuscript, a method to </w:t>
      </w:r>
      <w:r w:rsidR="00072443" w:rsidRPr="00915806">
        <w:rPr>
          <w:rFonts w:ascii="Arial" w:hAnsi="Arial" w:cs="Arial"/>
          <w:sz w:val="24"/>
          <w:szCs w:val="24"/>
        </w:rPr>
        <w:t>prepare</w:t>
      </w:r>
      <w:r w:rsidR="000D54EC" w:rsidRPr="00915806">
        <w:rPr>
          <w:rFonts w:ascii="Arial" w:hAnsi="Arial" w:cs="Arial"/>
          <w:sz w:val="24"/>
          <w:szCs w:val="24"/>
        </w:rPr>
        <w:t xml:space="preserve"> </w:t>
      </w:r>
      <w:r w:rsidR="00072443" w:rsidRPr="00915806">
        <w:rPr>
          <w:rFonts w:ascii="Arial" w:hAnsi="Arial" w:cs="Arial"/>
          <w:sz w:val="24"/>
          <w:szCs w:val="24"/>
        </w:rPr>
        <w:t xml:space="preserve">recombinant adeno-associated virus 9 (rAAV9) vectors </w:t>
      </w:r>
      <w:r w:rsidR="000D54EC" w:rsidRPr="00915806">
        <w:rPr>
          <w:rFonts w:ascii="Arial" w:hAnsi="Arial" w:cs="Arial"/>
          <w:sz w:val="24"/>
          <w:szCs w:val="24"/>
        </w:rPr>
        <w:t xml:space="preserve">to </w:t>
      </w:r>
      <w:r w:rsidRPr="00915806">
        <w:rPr>
          <w:rFonts w:ascii="Arial" w:hAnsi="Arial" w:cs="Arial"/>
          <w:sz w:val="24"/>
          <w:szCs w:val="24"/>
        </w:rPr>
        <w:t>manipulate gene expression in the mouse heart</w:t>
      </w:r>
      <w:r w:rsidR="00A80BAB" w:rsidRPr="00915806">
        <w:rPr>
          <w:rFonts w:ascii="Arial" w:hAnsi="Arial" w:cs="Arial"/>
          <w:sz w:val="24"/>
          <w:szCs w:val="24"/>
        </w:rPr>
        <w:t xml:space="preserve"> </w:t>
      </w:r>
      <w:ins w:id="3" w:author="Author" w:date="2016-07-05T15:33:00Z">
        <w:r w:rsidR="00E15C31">
          <w:rPr>
            <w:rFonts w:ascii="Arial" w:hAnsi="Arial" w:cs="Arial"/>
            <w:sz w:val="24"/>
            <w:szCs w:val="24"/>
          </w:rPr>
          <w:t>i</w:t>
        </w:r>
      </w:ins>
      <w:del w:id="4" w:author="Author" w:date="2016-07-05T15:33:00Z">
        <w:r w:rsidR="00A80BAB" w:rsidRPr="00915806" w:rsidDel="00E15C31">
          <w:rPr>
            <w:rFonts w:ascii="Arial" w:hAnsi="Arial" w:cs="Arial"/>
            <w:sz w:val="24"/>
            <w:szCs w:val="24"/>
          </w:rPr>
          <w:delText>wa</w:delText>
        </w:r>
      </w:del>
      <w:r w:rsidR="00A80BAB" w:rsidRPr="00915806">
        <w:rPr>
          <w:rFonts w:ascii="Arial" w:hAnsi="Arial" w:cs="Arial"/>
          <w:sz w:val="24"/>
          <w:szCs w:val="24"/>
        </w:rPr>
        <w:t>s described</w:t>
      </w:r>
      <w:r w:rsidR="000D54EC" w:rsidRPr="00915806">
        <w:rPr>
          <w:rFonts w:ascii="Arial" w:hAnsi="Arial" w:cs="Arial"/>
          <w:sz w:val="24"/>
          <w:szCs w:val="24"/>
        </w:rPr>
        <w:t>.</w:t>
      </w:r>
      <w:del w:id="5" w:author="Author" w:date="2016-06-21T15:15:00Z">
        <w:r w:rsidRPr="00915806" w:rsidDel="004A4DF8">
          <w:rPr>
            <w:rFonts w:ascii="Arial" w:hAnsi="Arial" w:cs="Arial"/>
            <w:sz w:val="24"/>
            <w:szCs w:val="24"/>
          </w:rPr>
          <w:delText>.</w:delText>
        </w:r>
      </w:del>
      <w:r w:rsidRPr="00915806">
        <w:rPr>
          <w:rFonts w:ascii="Arial" w:hAnsi="Arial" w:cs="Arial"/>
          <w:sz w:val="24"/>
          <w:szCs w:val="24"/>
        </w:rPr>
        <w:t xml:space="preserve">  </w:t>
      </w:r>
    </w:p>
    <w:p w14:paraId="4A3AC7FD" w14:textId="77777777" w:rsidR="00D8479D" w:rsidRPr="00915806" w:rsidRDefault="00D8479D" w:rsidP="00915806">
      <w:pPr>
        <w:pStyle w:val="NoSpacing"/>
        <w:jc w:val="both"/>
        <w:rPr>
          <w:rFonts w:ascii="Arial" w:hAnsi="Arial" w:cs="Arial"/>
          <w:sz w:val="24"/>
          <w:szCs w:val="24"/>
        </w:rPr>
      </w:pPr>
    </w:p>
    <w:p w14:paraId="4C171797" w14:textId="64145D5A" w:rsidR="00D8479D" w:rsidRPr="00915806" w:rsidRDefault="00D8479D" w:rsidP="00915806">
      <w:pPr>
        <w:pStyle w:val="NoSpacing"/>
        <w:jc w:val="both"/>
        <w:rPr>
          <w:rFonts w:ascii="Arial" w:hAnsi="Arial" w:cs="Arial"/>
          <w:b/>
          <w:sz w:val="24"/>
          <w:szCs w:val="24"/>
        </w:rPr>
      </w:pPr>
      <w:r w:rsidRPr="00915806">
        <w:rPr>
          <w:rFonts w:ascii="Arial" w:hAnsi="Arial" w:cs="Arial"/>
          <w:b/>
          <w:sz w:val="24"/>
          <w:szCs w:val="24"/>
        </w:rPr>
        <w:t>L</w:t>
      </w:r>
      <w:r w:rsidR="003D3EAD" w:rsidRPr="00915806">
        <w:rPr>
          <w:rFonts w:ascii="Arial" w:hAnsi="Arial" w:cs="Arial"/>
          <w:b/>
          <w:sz w:val="24"/>
          <w:szCs w:val="24"/>
        </w:rPr>
        <w:t>ONG ABSTRACT</w:t>
      </w:r>
      <w:r w:rsidRPr="00915806">
        <w:rPr>
          <w:rFonts w:ascii="Arial" w:hAnsi="Arial" w:cs="Arial"/>
          <w:b/>
          <w:sz w:val="24"/>
          <w:szCs w:val="24"/>
        </w:rPr>
        <w:t>:</w:t>
      </w:r>
    </w:p>
    <w:p w14:paraId="00CA7D34" w14:textId="3189668C" w:rsidR="00151EDD" w:rsidRPr="00915806" w:rsidRDefault="009F75ED" w:rsidP="00915806">
      <w:pPr>
        <w:autoSpaceDE w:val="0"/>
        <w:autoSpaceDN w:val="0"/>
        <w:adjustRightInd w:val="0"/>
        <w:spacing w:after="0" w:line="240" w:lineRule="auto"/>
        <w:jc w:val="both"/>
        <w:rPr>
          <w:rFonts w:ascii="Arial" w:hAnsi="Arial" w:cs="Arial"/>
          <w:sz w:val="24"/>
          <w:szCs w:val="24"/>
          <w:shd w:val="clear" w:color="auto" w:fill="FFFFFF"/>
        </w:rPr>
      </w:pPr>
      <w:r w:rsidRPr="00915806">
        <w:rPr>
          <w:rFonts w:ascii="Arial" w:hAnsi="Arial" w:cs="Arial"/>
          <w:sz w:val="24"/>
          <w:szCs w:val="24"/>
        </w:rPr>
        <w:t xml:space="preserve">Controlling expression or activity of specific genes </w:t>
      </w:r>
      <w:r w:rsidRPr="00915806">
        <w:rPr>
          <w:rFonts w:ascii="Arial" w:eastAsia="ArialMT" w:hAnsi="Arial" w:cs="Arial"/>
          <w:sz w:val="24"/>
          <w:szCs w:val="24"/>
        </w:rPr>
        <w:t>by myocardial delivery of genetic materials in murine models permits investigation of gene functions as well as their therapeutic</w:t>
      </w:r>
      <w:r w:rsidRPr="00915806">
        <w:rPr>
          <w:rFonts w:ascii="Arial" w:hAnsi="Arial" w:cs="Arial"/>
          <w:sz w:val="24"/>
          <w:szCs w:val="24"/>
          <w:shd w:val="clear" w:color="auto" w:fill="FFFFFF"/>
        </w:rPr>
        <w:t xml:space="preserve"> </w:t>
      </w:r>
      <w:r w:rsidRPr="00915806">
        <w:rPr>
          <w:rFonts w:ascii="Arial" w:eastAsia="ArialMT" w:hAnsi="Arial" w:cs="Arial"/>
          <w:sz w:val="24"/>
          <w:szCs w:val="24"/>
        </w:rPr>
        <w:t>potential</w:t>
      </w:r>
      <w:del w:id="6" w:author="Author" w:date="2016-06-30T19:09:00Z">
        <w:r w:rsidRPr="00915806" w:rsidDel="001B1A47">
          <w:rPr>
            <w:rFonts w:ascii="Arial" w:eastAsia="ArialMT" w:hAnsi="Arial" w:cs="Arial"/>
            <w:sz w:val="24"/>
            <w:szCs w:val="24"/>
          </w:rPr>
          <w:delText>s</w:delText>
        </w:r>
      </w:del>
      <w:r w:rsidRPr="00915806">
        <w:rPr>
          <w:rFonts w:ascii="Arial" w:eastAsia="ArialMT" w:hAnsi="Arial" w:cs="Arial"/>
          <w:sz w:val="24"/>
          <w:szCs w:val="24"/>
        </w:rPr>
        <w:t xml:space="preserve"> in the heart</w:t>
      </w:r>
      <w:del w:id="7" w:author="Author" w:date="2016-06-30T19:09:00Z">
        <w:r w:rsidRPr="00915806" w:rsidDel="001B1A47">
          <w:rPr>
            <w:rFonts w:ascii="Arial" w:eastAsia="ArialMT" w:hAnsi="Arial" w:cs="Arial"/>
            <w:sz w:val="24"/>
            <w:szCs w:val="24"/>
          </w:rPr>
          <w:delText xml:space="preserve"> </w:delText>
        </w:r>
      </w:del>
      <w:r w:rsidR="00151EDD" w:rsidRPr="00915806">
        <w:rPr>
          <w:rFonts w:ascii="Arial" w:hAnsi="Arial" w:cs="Arial"/>
          <w:sz w:val="24"/>
          <w:szCs w:val="24"/>
        </w:rPr>
        <w:t xml:space="preserve">. </w:t>
      </w:r>
      <w:r w:rsidR="00151EDD" w:rsidRPr="00915806">
        <w:rPr>
          <w:rFonts w:ascii="Arial" w:eastAsia="ArialMT" w:hAnsi="Arial" w:cs="Arial"/>
          <w:sz w:val="24"/>
          <w:szCs w:val="24"/>
        </w:rPr>
        <w:t>There are limited approaches for</w:t>
      </w:r>
      <w:r w:rsidR="00151EDD" w:rsidRPr="00915806">
        <w:rPr>
          <w:rFonts w:ascii="Arial" w:hAnsi="Arial" w:cs="Arial"/>
          <w:sz w:val="24"/>
          <w:szCs w:val="24"/>
          <w:shd w:val="clear" w:color="auto" w:fill="FFFFFF"/>
        </w:rPr>
        <w:t xml:space="preserve"> </w:t>
      </w:r>
      <w:r w:rsidR="00151EDD" w:rsidRPr="00915806">
        <w:rPr>
          <w:rFonts w:ascii="Arial" w:hAnsi="Arial" w:cs="Arial"/>
          <w:i/>
          <w:sz w:val="24"/>
          <w:szCs w:val="24"/>
          <w:shd w:val="clear" w:color="auto" w:fill="FFFFFF"/>
        </w:rPr>
        <w:t>in vivo</w:t>
      </w:r>
      <w:r w:rsidR="00151EDD" w:rsidRPr="00915806">
        <w:rPr>
          <w:rFonts w:ascii="Arial" w:hAnsi="Arial" w:cs="Arial"/>
          <w:sz w:val="24"/>
          <w:szCs w:val="24"/>
          <w:shd w:val="clear" w:color="auto" w:fill="FFFFFF"/>
        </w:rPr>
        <w:t xml:space="preserve"> molecular intervention in the mouse heart. Recombinant adeno-associated virus (rAAV)-based genome engineering </w:t>
      </w:r>
      <w:del w:id="8" w:author="Author" w:date="2016-06-30T21:37:00Z">
        <w:r w:rsidR="00151EDD" w:rsidRPr="00915806" w:rsidDel="007E153F">
          <w:rPr>
            <w:rFonts w:ascii="Arial" w:hAnsi="Arial" w:cs="Arial"/>
            <w:sz w:val="24"/>
            <w:szCs w:val="24"/>
            <w:shd w:val="clear" w:color="auto" w:fill="FFFFFF"/>
          </w:rPr>
          <w:delText xml:space="preserve">is emerging </w:delText>
        </w:r>
      </w:del>
      <w:ins w:id="9" w:author="Author" w:date="2016-06-30T21:37:00Z">
        <w:r w:rsidR="007E153F">
          <w:rPr>
            <w:rFonts w:ascii="Arial" w:hAnsi="Arial" w:cs="Arial" w:hint="eastAsia"/>
            <w:sz w:val="24"/>
            <w:szCs w:val="24"/>
            <w:shd w:val="clear" w:color="auto" w:fill="FFFFFF"/>
          </w:rPr>
          <w:t>has been</w:t>
        </w:r>
        <w:r w:rsidR="007E153F" w:rsidRPr="00915806">
          <w:rPr>
            <w:rFonts w:ascii="Arial" w:hAnsi="Arial" w:cs="Arial"/>
            <w:sz w:val="24"/>
            <w:szCs w:val="24"/>
            <w:shd w:val="clear" w:color="auto" w:fill="FFFFFF"/>
          </w:rPr>
          <w:t xml:space="preserve"> </w:t>
        </w:r>
      </w:ins>
      <w:ins w:id="10" w:author="Author" w:date="2016-06-30T21:38:00Z">
        <w:r w:rsidR="007E153F">
          <w:rPr>
            <w:rFonts w:ascii="Arial" w:hAnsi="Arial" w:cs="Arial" w:hint="eastAsia"/>
            <w:sz w:val="24"/>
            <w:szCs w:val="24"/>
            <w:shd w:val="clear" w:color="auto" w:fill="FFFFFF"/>
          </w:rPr>
          <w:t xml:space="preserve">utilized </w:t>
        </w:r>
      </w:ins>
      <w:r w:rsidR="00151EDD" w:rsidRPr="00915806">
        <w:rPr>
          <w:rFonts w:ascii="Arial" w:hAnsi="Arial" w:cs="Arial"/>
          <w:sz w:val="24"/>
          <w:szCs w:val="24"/>
          <w:shd w:val="clear" w:color="auto" w:fill="FFFFFF"/>
        </w:rPr>
        <w:t xml:space="preserve">as an essential tool for </w:t>
      </w:r>
      <w:r w:rsidR="00151EDD" w:rsidRPr="00915806">
        <w:rPr>
          <w:rFonts w:ascii="Arial" w:hAnsi="Arial" w:cs="Arial"/>
          <w:i/>
          <w:sz w:val="24"/>
          <w:szCs w:val="24"/>
          <w:shd w:val="clear" w:color="auto" w:fill="FFFFFF"/>
        </w:rPr>
        <w:t>in vivo</w:t>
      </w:r>
      <w:r w:rsidR="00151EDD" w:rsidRPr="00915806">
        <w:rPr>
          <w:rFonts w:ascii="Arial" w:hAnsi="Arial" w:cs="Arial"/>
          <w:sz w:val="24"/>
          <w:szCs w:val="24"/>
          <w:shd w:val="clear" w:color="auto" w:fill="FFFFFF"/>
        </w:rPr>
        <w:t xml:space="preserve"> cardiac gene manipulation.  The specific advantages of this technology include high efficiency, high specificity, low genomic </w:t>
      </w:r>
      <w:r w:rsidR="00151EDD" w:rsidRPr="00915806">
        <w:rPr>
          <w:rFonts w:ascii="Arial" w:hAnsi="Arial" w:cs="Arial"/>
          <w:sz w:val="24"/>
          <w:szCs w:val="24"/>
        </w:rPr>
        <w:t>integration rate,</w:t>
      </w:r>
      <w:r w:rsidR="00151EDD" w:rsidRPr="00915806">
        <w:rPr>
          <w:rFonts w:ascii="Arial" w:hAnsi="Arial" w:cs="Arial"/>
          <w:bCs/>
          <w:sz w:val="24"/>
          <w:szCs w:val="24"/>
        </w:rPr>
        <w:t xml:space="preserve"> minimal</w:t>
      </w:r>
      <w:r w:rsidR="00151EDD" w:rsidRPr="00915806">
        <w:rPr>
          <w:rFonts w:ascii="Arial" w:hAnsi="Arial" w:cs="Arial"/>
          <w:b/>
          <w:bCs/>
          <w:sz w:val="24"/>
          <w:szCs w:val="24"/>
        </w:rPr>
        <w:t xml:space="preserve"> </w:t>
      </w:r>
      <w:r w:rsidR="00151EDD" w:rsidRPr="00915806">
        <w:rPr>
          <w:rFonts w:ascii="Arial" w:hAnsi="Arial" w:cs="Arial"/>
          <w:sz w:val="24"/>
          <w:szCs w:val="24"/>
        </w:rPr>
        <w:t>immunogenicity, and minimal pathogenicity</w:t>
      </w:r>
      <w:r w:rsidR="00151EDD" w:rsidRPr="00915806">
        <w:rPr>
          <w:rFonts w:ascii="Arial" w:hAnsi="Arial" w:cs="Arial"/>
          <w:sz w:val="24"/>
          <w:szCs w:val="24"/>
          <w:shd w:val="clear" w:color="auto" w:fill="FFFFFF"/>
        </w:rPr>
        <w:t xml:space="preserve">. Here, </w:t>
      </w:r>
      <w:r w:rsidR="005E3B84" w:rsidRPr="00915806">
        <w:rPr>
          <w:rFonts w:ascii="Arial" w:hAnsi="Arial" w:cs="Arial"/>
          <w:sz w:val="24"/>
          <w:szCs w:val="24"/>
        </w:rPr>
        <w:t>a</w:t>
      </w:r>
      <w:r w:rsidR="00151EDD" w:rsidRPr="00915806">
        <w:rPr>
          <w:rFonts w:ascii="Arial" w:hAnsi="Arial" w:cs="Arial"/>
          <w:sz w:val="24"/>
          <w:szCs w:val="24"/>
        </w:rPr>
        <w:t xml:space="preserve"> detailed procedure to construct, package, and purify the rAAV9 vectors</w:t>
      </w:r>
      <w:r w:rsidR="00A80BAB" w:rsidRPr="00915806">
        <w:rPr>
          <w:rFonts w:ascii="Arial" w:hAnsi="Arial" w:cs="Arial"/>
          <w:sz w:val="24"/>
          <w:szCs w:val="24"/>
        </w:rPr>
        <w:t xml:space="preserve"> </w:t>
      </w:r>
      <w:del w:id="11" w:author="Author" w:date="2016-06-21T15:16:00Z">
        <w:r w:rsidR="00A80BAB" w:rsidRPr="00915806" w:rsidDel="004710E5">
          <w:rPr>
            <w:rFonts w:ascii="Arial" w:hAnsi="Arial" w:cs="Arial"/>
            <w:sz w:val="24"/>
            <w:szCs w:val="24"/>
          </w:rPr>
          <w:delText xml:space="preserve">was </w:delText>
        </w:r>
      </w:del>
      <w:ins w:id="12" w:author="Author" w:date="2016-06-21T15:16:00Z">
        <w:r w:rsidR="004710E5">
          <w:rPr>
            <w:rFonts w:ascii="Arial" w:hAnsi="Arial" w:cs="Arial"/>
            <w:sz w:val="24"/>
            <w:szCs w:val="24"/>
          </w:rPr>
          <w:t>i</w:t>
        </w:r>
        <w:r w:rsidR="004710E5" w:rsidRPr="00915806">
          <w:rPr>
            <w:rFonts w:ascii="Arial" w:hAnsi="Arial" w:cs="Arial"/>
            <w:sz w:val="24"/>
            <w:szCs w:val="24"/>
          </w:rPr>
          <w:t xml:space="preserve">s </w:t>
        </w:r>
      </w:ins>
      <w:r w:rsidR="00A80BAB" w:rsidRPr="00915806">
        <w:rPr>
          <w:rFonts w:ascii="Arial" w:hAnsi="Arial" w:cs="Arial"/>
          <w:sz w:val="24"/>
          <w:szCs w:val="24"/>
        </w:rPr>
        <w:t>described</w:t>
      </w:r>
      <w:ins w:id="13" w:author="Author" w:date="2016-06-21T15:16:00Z">
        <w:r w:rsidR="00FD63A6">
          <w:rPr>
            <w:rFonts w:ascii="Arial" w:hAnsi="Arial" w:cs="Arial"/>
            <w:sz w:val="24"/>
            <w:szCs w:val="24"/>
          </w:rPr>
          <w:t>.</w:t>
        </w:r>
      </w:ins>
      <w:r w:rsidR="00151EDD" w:rsidRPr="00915806">
        <w:rPr>
          <w:rFonts w:ascii="Arial" w:hAnsi="Arial" w:cs="Arial"/>
          <w:sz w:val="24"/>
          <w:szCs w:val="24"/>
        </w:rPr>
        <w:t xml:space="preserve"> Subcutaneous injection of rAAV9 </w:t>
      </w:r>
      <w:r w:rsidR="00372A17" w:rsidRPr="00915806">
        <w:rPr>
          <w:rFonts w:ascii="Arial" w:hAnsi="Arial" w:cs="Arial"/>
          <w:sz w:val="24"/>
          <w:szCs w:val="24"/>
        </w:rPr>
        <w:t xml:space="preserve">into </w:t>
      </w:r>
      <w:r w:rsidR="00151EDD" w:rsidRPr="00915806">
        <w:rPr>
          <w:rFonts w:ascii="Arial" w:hAnsi="Arial" w:cs="Arial"/>
          <w:sz w:val="24"/>
          <w:szCs w:val="24"/>
        </w:rPr>
        <w:t>neonatal pups results in robust expression or efficient knockdown of the gene(s) of interest in the mouse heart</w:t>
      </w:r>
      <w:ins w:id="14" w:author="Author" w:date="2016-06-25T18:35:00Z">
        <w:r w:rsidR="00E42219">
          <w:rPr>
            <w:rFonts w:ascii="Arial" w:hAnsi="Arial" w:cs="Arial"/>
            <w:sz w:val="24"/>
            <w:szCs w:val="24"/>
          </w:rPr>
          <w:t>, but not in the liver and other tissues</w:t>
        </w:r>
      </w:ins>
      <w:r w:rsidR="00151EDD" w:rsidRPr="00915806">
        <w:rPr>
          <w:rFonts w:ascii="Arial" w:hAnsi="Arial" w:cs="Arial"/>
          <w:sz w:val="24"/>
          <w:szCs w:val="24"/>
        </w:rPr>
        <w:t>. Using the cardiac specific TnnT2 promoter, high expression of the GFP gene in the heart</w:t>
      </w:r>
      <w:r w:rsidR="00DA1CF5" w:rsidRPr="00915806">
        <w:rPr>
          <w:rFonts w:ascii="Arial" w:hAnsi="Arial" w:cs="Arial"/>
          <w:sz w:val="24"/>
          <w:szCs w:val="24"/>
        </w:rPr>
        <w:t xml:space="preserve"> was obtained</w:t>
      </w:r>
      <w:r w:rsidR="00151EDD" w:rsidRPr="00915806">
        <w:rPr>
          <w:rFonts w:ascii="Arial" w:hAnsi="Arial" w:cs="Arial"/>
          <w:sz w:val="24"/>
          <w:szCs w:val="24"/>
        </w:rPr>
        <w:t>. Additionally, target mRNA</w:t>
      </w:r>
      <w:r w:rsidR="00A80BAB" w:rsidRPr="00915806">
        <w:rPr>
          <w:rFonts w:ascii="Arial" w:hAnsi="Arial" w:cs="Arial"/>
          <w:sz w:val="24"/>
          <w:szCs w:val="24"/>
        </w:rPr>
        <w:t xml:space="preserve"> was</w:t>
      </w:r>
      <w:r w:rsidR="00151EDD" w:rsidRPr="00915806">
        <w:rPr>
          <w:rFonts w:ascii="Arial" w:hAnsi="Arial" w:cs="Arial"/>
          <w:sz w:val="24"/>
          <w:szCs w:val="24"/>
        </w:rPr>
        <w:t xml:space="preserve"> </w:t>
      </w:r>
      <w:r w:rsidR="00A80BAB" w:rsidRPr="00915806">
        <w:rPr>
          <w:rFonts w:ascii="Arial" w:hAnsi="Arial" w:cs="Arial"/>
          <w:sz w:val="24"/>
          <w:szCs w:val="24"/>
        </w:rPr>
        <w:t xml:space="preserve">inhibited </w:t>
      </w:r>
      <w:r w:rsidR="00151EDD" w:rsidRPr="00915806">
        <w:rPr>
          <w:rFonts w:ascii="Arial" w:hAnsi="Arial" w:cs="Arial"/>
          <w:sz w:val="24"/>
          <w:szCs w:val="24"/>
        </w:rPr>
        <w:t xml:space="preserve">in the heart when a rAAV9-U6-shRNA </w:t>
      </w:r>
      <w:del w:id="15" w:author="Author" w:date="2016-06-21T15:17:00Z">
        <w:r w:rsidR="00700193" w:rsidRPr="00915806" w:rsidDel="00260275">
          <w:rPr>
            <w:rFonts w:ascii="Arial" w:hAnsi="Arial" w:cs="Arial"/>
            <w:sz w:val="24"/>
            <w:szCs w:val="24"/>
          </w:rPr>
          <w:delText>is</w:delText>
        </w:r>
        <w:r w:rsidR="00151EDD" w:rsidRPr="00915806" w:rsidDel="00260275">
          <w:rPr>
            <w:rFonts w:ascii="Arial" w:hAnsi="Arial" w:cs="Arial"/>
            <w:sz w:val="24"/>
            <w:szCs w:val="24"/>
          </w:rPr>
          <w:delText xml:space="preserve"> </w:delText>
        </w:r>
      </w:del>
      <w:ins w:id="16" w:author="Author" w:date="2016-06-21T15:17:00Z">
        <w:r w:rsidR="00260275">
          <w:rPr>
            <w:rFonts w:ascii="Arial" w:hAnsi="Arial" w:cs="Arial"/>
            <w:sz w:val="24"/>
            <w:szCs w:val="24"/>
          </w:rPr>
          <w:t>wa</w:t>
        </w:r>
        <w:r w:rsidR="00260275" w:rsidRPr="00915806">
          <w:rPr>
            <w:rFonts w:ascii="Arial" w:hAnsi="Arial" w:cs="Arial"/>
            <w:sz w:val="24"/>
            <w:szCs w:val="24"/>
          </w:rPr>
          <w:t xml:space="preserve">s </w:t>
        </w:r>
      </w:ins>
      <w:r w:rsidR="00151EDD" w:rsidRPr="00915806">
        <w:rPr>
          <w:rFonts w:ascii="Arial" w:hAnsi="Arial" w:cs="Arial"/>
          <w:sz w:val="24"/>
          <w:szCs w:val="24"/>
        </w:rPr>
        <w:t xml:space="preserve">utilized. </w:t>
      </w:r>
      <w:r w:rsidR="00700193" w:rsidRPr="00915806">
        <w:rPr>
          <w:rFonts w:ascii="Arial" w:hAnsi="Arial" w:cs="Arial"/>
          <w:sz w:val="24"/>
          <w:szCs w:val="24"/>
        </w:rPr>
        <w:t xml:space="preserve">Working knowledge of rAAV9 technology may serve the scientist in cardiovascular investigations.   </w:t>
      </w:r>
    </w:p>
    <w:p w14:paraId="56E2B781" w14:textId="456089BE" w:rsidR="004F748A" w:rsidRPr="00915806" w:rsidRDefault="00151EDD" w:rsidP="00915806">
      <w:pPr>
        <w:pStyle w:val="NoSpacing"/>
        <w:jc w:val="both"/>
        <w:rPr>
          <w:rFonts w:ascii="Arial" w:hAnsi="Arial" w:cs="Arial"/>
          <w:b/>
          <w:sz w:val="24"/>
          <w:szCs w:val="24"/>
        </w:rPr>
      </w:pPr>
      <w:r w:rsidRPr="00915806">
        <w:rPr>
          <w:rFonts w:ascii="Arial" w:hAnsi="Arial" w:cs="Arial"/>
          <w:b/>
          <w:sz w:val="24"/>
          <w:szCs w:val="24"/>
        </w:rPr>
        <w:t xml:space="preserve"> </w:t>
      </w:r>
    </w:p>
    <w:p w14:paraId="4C39DEFD" w14:textId="50367D4A" w:rsidR="00553E29" w:rsidRPr="00915806" w:rsidRDefault="00553E29" w:rsidP="00915806">
      <w:pPr>
        <w:pStyle w:val="NoSpacing"/>
        <w:jc w:val="both"/>
        <w:rPr>
          <w:rFonts w:ascii="Arial" w:hAnsi="Arial" w:cs="Arial"/>
          <w:b/>
          <w:sz w:val="24"/>
          <w:szCs w:val="24"/>
        </w:rPr>
      </w:pPr>
      <w:r w:rsidRPr="00915806">
        <w:rPr>
          <w:rFonts w:ascii="Arial" w:hAnsi="Arial" w:cs="Arial"/>
          <w:b/>
          <w:sz w:val="24"/>
          <w:szCs w:val="24"/>
        </w:rPr>
        <w:t>I</w:t>
      </w:r>
      <w:r w:rsidR="003D3EAD" w:rsidRPr="00915806">
        <w:rPr>
          <w:rFonts w:ascii="Arial" w:hAnsi="Arial" w:cs="Arial"/>
          <w:b/>
          <w:sz w:val="24"/>
          <w:szCs w:val="24"/>
        </w:rPr>
        <w:t>NTRODUCTION</w:t>
      </w:r>
      <w:r w:rsidRPr="00915806">
        <w:rPr>
          <w:rFonts w:ascii="Arial" w:hAnsi="Arial" w:cs="Arial"/>
          <w:b/>
          <w:sz w:val="24"/>
          <w:szCs w:val="24"/>
        </w:rPr>
        <w:t>:</w:t>
      </w:r>
    </w:p>
    <w:p w14:paraId="632C73B6" w14:textId="5CC6A9D6" w:rsidR="00111696" w:rsidRPr="00915806" w:rsidRDefault="00AE27E0" w:rsidP="00915806">
      <w:pPr>
        <w:pStyle w:val="NoSpacing"/>
        <w:jc w:val="both"/>
        <w:rPr>
          <w:rFonts w:ascii="Arial" w:hAnsi="Arial" w:cs="Arial"/>
          <w:sz w:val="24"/>
          <w:szCs w:val="24"/>
          <w:shd w:val="clear" w:color="auto" w:fill="FFFFFF"/>
        </w:rPr>
      </w:pPr>
      <w:r w:rsidRPr="00915806">
        <w:rPr>
          <w:rFonts w:ascii="Arial" w:hAnsi="Arial" w:cs="Arial"/>
          <w:sz w:val="24"/>
          <w:szCs w:val="24"/>
        </w:rPr>
        <w:t>Controlling</w:t>
      </w:r>
      <w:r w:rsidR="00983C22" w:rsidRPr="00915806">
        <w:rPr>
          <w:rFonts w:ascii="Arial" w:hAnsi="Arial" w:cs="Arial"/>
          <w:sz w:val="24"/>
          <w:szCs w:val="24"/>
        </w:rPr>
        <w:t xml:space="preserve"> expression</w:t>
      </w:r>
      <w:r w:rsidR="00FF684F" w:rsidRPr="00915806">
        <w:rPr>
          <w:rFonts w:ascii="Arial" w:hAnsi="Arial" w:cs="Arial"/>
          <w:sz w:val="24"/>
          <w:szCs w:val="24"/>
        </w:rPr>
        <w:t xml:space="preserve"> or activity</w:t>
      </w:r>
      <w:r w:rsidR="00983C22" w:rsidRPr="00915806">
        <w:rPr>
          <w:rFonts w:ascii="Arial" w:hAnsi="Arial" w:cs="Arial"/>
          <w:sz w:val="24"/>
          <w:szCs w:val="24"/>
        </w:rPr>
        <w:t xml:space="preserve"> of specific genes </w:t>
      </w:r>
      <w:r w:rsidR="00FF684F" w:rsidRPr="00915806">
        <w:rPr>
          <w:rFonts w:ascii="Arial" w:hAnsi="Arial" w:cs="Arial"/>
          <w:sz w:val="24"/>
          <w:szCs w:val="24"/>
        </w:rPr>
        <w:t xml:space="preserve">in various biological systems </w:t>
      </w:r>
      <w:r w:rsidR="00983C22" w:rsidRPr="00915806">
        <w:rPr>
          <w:rFonts w:ascii="Arial" w:hAnsi="Arial" w:cs="Arial"/>
          <w:sz w:val="24"/>
          <w:szCs w:val="24"/>
        </w:rPr>
        <w:t xml:space="preserve">has </w:t>
      </w:r>
      <w:r w:rsidR="00662F96" w:rsidRPr="00915806">
        <w:rPr>
          <w:rFonts w:ascii="Arial" w:hAnsi="Arial" w:cs="Arial"/>
          <w:sz w:val="24"/>
          <w:szCs w:val="24"/>
        </w:rPr>
        <w:t xml:space="preserve">become a </w:t>
      </w:r>
      <w:r w:rsidR="00E87883" w:rsidRPr="00915806">
        <w:rPr>
          <w:rFonts w:ascii="Arial" w:hAnsi="Arial" w:cs="Arial"/>
          <w:sz w:val="24"/>
          <w:szCs w:val="24"/>
        </w:rPr>
        <w:t xml:space="preserve">valuable strategy </w:t>
      </w:r>
      <w:r w:rsidR="00700193" w:rsidRPr="00915806">
        <w:rPr>
          <w:rFonts w:ascii="Arial" w:hAnsi="Arial" w:cs="Arial"/>
          <w:sz w:val="24"/>
          <w:szCs w:val="24"/>
        </w:rPr>
        <w:t>in the study of</w:t>
      </w:r>
      <w:r w:rsidR="00983C22" w:rsidRPr="00915806">
        <w:rPr>
          <w:rFonts w:ascii="Arial" w:hAnsi="Arial" w:cs="Arial"/>
          <w:sz w:val="24"/>
          <w:szCs w:val="24"/>
        </w:rPr>
        <w:t xml:space="preserve"> </w:t>
      </w:r>
      <w:del w:id="17" w:author="Author" w:date="2016-06-30T22:46:00Z">
        <w:r w:rsidR="00700193" w:rsidRPr="00915806" w:rsidDel="00AC0B87">
          <w:rPr>
            <w:rFonts w:ascii="Arial" w:hAnsi="Arial" w:cs="Arial"/>
            <w:sz w:val="24"/>
            <w:szCs w:val="24"/>
          </w:rPr>
          <w:delText xml:space="preserve"> </w:delText>
        </w:r>
      </w:del>
      <w:r w:rsidR="00797264" w:rsidRPr="00915806">
        <w:rPr>
          <w:rFonts w:ascii="Arial" w:hAnsi="Arial" w:cs="Arial"/>
          <w:sz w:val="24"/>
          <w:szCs w:val="24"/>
        </w:rPr>
        <w:t>gene function</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&lt;EndNote&gt;&lt;Cite&gt;&lt;Author&gt;Primrose&lt;/Author&gt;&lt;Year&gt;2013&lt;/Year&gt;&lt;RecNum&gt;1&lt;/RecNum&gt;&lt;DisplayText&gt;&lt;style face="superscript"&gt;1&lt;/style&gt;&lt;/DisplayText&gt;&lt;record&gt;&lt;rec-number&gt;1&lt;/rec-number&gt;&lt;foreign-keys&gt;&lt;key app="EN" db-id="fpa9e5rtr29v0ker5trxa5eerf2wrpaasd52"&gt;1&lt;/key&gt;&lt;/foreign-keys&gt;&lt;ref-type name="Book"&gt;6&lt;/ref-type&gt;&lt;contributors&gt;&lt;authors&gt;&lt;author&gt;Primrose, Sandy B&lt;/author&gt;&lt;author&gt;Twyman, Richard&lt;/author&gt;&lt;/authors&gt;&lt;/contributors&gt;&lt;titles&gt;&lt;title&gt;Principles of gene manipulation and genomics&lt;/title&gt;&lt;/titles&gt;&lt;dates&gt;&lt;year&gt;2013&lt;/year&gt;&lt;/dates&gt;&lt;publisher&gt;John Wiley &amp;amp; Sons&lt;/publisher&gt;&lt;isbn&gt;1118653882&lt;/isbn&gt;&lt;urls&gt;&lt;/urls&gt;&lt;/record&gt;&lt;/Cite&gt;&lt;/EndNote&gt;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w:t>
      </w:r>
      <w:r w:rsidR="00FF65A2" w:rsidRPr="00915806">
        <w:rPr>
          <w:rFonts w:ascii="Arial" w:hAnsi="Arial" w:cs="Arial"/>
          <w:sz w:val="24"/>
          <w:szCs w:val="24"/>
        </w:rPr>
        <w:fldChar w:fldCharType="end"/>
      </w:r>
      <w:r w:rsidR="00301177" w:rsidRPr="00915806">
        <w:rPr>
          <w:rFonts w:ascii="Arial" w:hAnsi="Arial" w:cs="Arial"/>
          <w:sz w:val="24"/>
          <w:szCs w:val="24"/>
        </w:rPr>
        <w:t>.</w:t>
      </w:r>
      <w:r w:rsidR="00FF684F" w:rsidRPr="00915806">
        <w:rPr>
          <w:rFonts w:ascii="Arial" w:hAnsi="Arial" w:cs="Arial"/>
          <w:sz w:val="24"/>
          <w:szCs w:val="24"/>
        </w:rPr>
        <w:t xml:space="preserve"> </w:t>
      </w:r>
      <w:r w:rsidR="00700193" w:rsidRPr="00915806">
        <w:rPr>
          <w:rFonts w:ascii="Arial" w:hAnsi="Arial" w:cs="Arial"/>
          <w:sz w:val="24"/>
          <w:szCs w:val="24"/>
        </w:rPr>
        <w:t>A direct means of accomplishing this goal is</w:t>
      </w:r>
      <w:r w:rsidR="00FF684F" w:rsidRPr="00915806">
        <w:rPr>
          <w:rFonts w:ascii="Arial" w:hAnsi="Arial" w:cs="Arial"/>
          <w:sz w:val="24"/>
          <w:szCs w:val="24"/>
        </w:rPr>
        <w:t xml:space="preserve"> to manipulate nucleotide sequences and generate mutant alleles.</w:t>
      </w:r>
      <w:r w:rsidR="00283134" w:rsidRPr="00915806">
        <w:rPr>
          <w:rFonts w:ascii="Arial" w:hAnsi="Arial" w:cs="Arial"/>
          <w:sz w:val="24"/>
          <w:szCs w:val="24"/>
        </w:rPr>
        <w:t xml:space="preserve"> Although </w:t>
      </w:r>
      <w:r w:rsidR="00BA503B" w:rsidRPr="00915806">
        <w:rPr>
          <w:rStyle w:val="Strong"/>
          <w:rFonts w:ascii="Arial" w:hAnsi="Arial" w:cs="Arial"/>
          <w:b w:val="0"/>
          <w:sz w:val="24"/>
          <w:szCs w:val="24"/>
          <w:shd w:val="clear" w:color="auto" w:fill="FFFFFF"/>
        </w:rPr>
        <w:t>making precise, targeted changes to the genome of living cells is still</w:t>
      </w:r>
      <w:r w:rsidR="00BA503B" w:rsidRPr="00915806">
        <w:rPr>
          <w:rStyle w:val="Strong"/>
          <w:rFonts w:ascii="Arial" w:hAnsi="Arial" w:cs="Arial"/>
          <w:sz w:val="24"/>
          <w:szCs w:val="24"/>
          <w:shd w:val="clear" w:color="auto" w:fill="FFFFFF"/>
        </w:rPr>
        <w:t xml:space="preserve"> </w:t>
      </w:r>
      <w:r w:rsidR="00BA503B" w:rsidRPr="00915806">
        <w:rPr>
          <w:rFonts w:ascii="Arial" w:hAnsi="Arial" w:cs="Arial"/>
          <w:sz w:val="24"/>
          <w:szCs w:val="24"/>
          <w:shd w:val="clear" w:color="auto" w:fill="FFFFFF"/>
        </w:rPr>
        <w:t>a time-</w:t>
      </w:r>
      <w:r w:rsidR="00F3480D" w:rsidRPr="00915806">
        <w:rPr>
          <w:rFonts w:ascii="Arial" w:hAnsi="Arial" w:cs="Arial"/>
          <w:sz w:val="24"/>
          <w:szCs w:val="24"/>
          <w:shd w:val="clear" w:color="auto" w:fill="FFFFFF"/>
        </w:rPr>
        <w:t>consuming</w:t>
      </w:r>
      <w:r w:rsidR="00BA503B" w:rsidRPr="00915806">
        <w:rPr>
          <w:rFonts w:ascii="Arial" w:hAnsi="Arial" w:cs="Arial"/>
          <w:sz w:val="24"/>
          <w:szCs w:val="24"/>
          <w:shd w:val="clear" w:color="auto" w:fill="FFFFFF"/>
        </w:rPr>
        <w:t xml:space="preserve"> and </w:t>
      </w:r>
      <w:r w:rsidR="00BA503B" w:rsidRPr="00915806">
        <w:rPr>
          <w:rStyle w:val="Strong"/>
          <w:rFonts w:ascii="Arial" w:hAnsi="Arial" w:cs="Arial"/>
          <w:b w:val="0"/>
          <w:sz w:val="24"/>
          <w:szCs w:val="24"/>
          <w:shd w:val="clear" w:color="auto" w:fill="FFFFFF"/>
        </w:rPr>
        <w:t>labor-intensive</w:t>
      </w:r>
      <w:r w:rsidR="00BA503B" w:rsidRPr="00915806">
        <w:rPr>
          <w:rStyle w:val="Strong"/>
          <w:rFonts w:ascii="Arial" w:hAnsi="Arial" w:cs="Arial"/>
          <w:sz w:val="24"/>
          <w:szCs w:val="24"/>
          <w:shd w:val="clear" w:color="auto" w:fill="FFFFFF"/>
        </w:rPr>
        <w:t xml:space="preserve"> </w:t>
      </w:r>
      <w:r w:rsidR="00E17189" w:rsidRPr="00915806">
        <w:rPr>
          <w:rFonts w:ascii="Arial" w:hAnsi="Arial" w:cs="Arial"/>
          <w:sz w:val="24"/>
          <w:szCs w:val="24"/>
          <w:shd w:val="clear" w:color="auto" w:fill="FFFFFF"/>
        </w:rPr>
        <w:t xml:space="preserve">practice, </w:t>
      </w:r>
      <w:r w:rsidR="00E17189" w:rsidRPr="00915806">
        <w:rPr>
          <w:rStyle w:val="Strong"/>
          <w:rFonts w:ascii="Arial" w:hAnsi="Arial" w:cs="Arial"/>
          <w:b w:val="0"/>
          <w:sz w:val="24"/>
          <w:szCs w:val="24"/>
          <w:shd w:val="clear" w:color="auto" w:fill="FFFFFF"/>
        </w:rPr>
        <w:t>the</w:t>
      </w:r>
      <w:r w:rsidR="00283134" w:rsidRPr="00915806">
        <w:rPr>
          <w:rStyle w:val="Strong"/>
          <w:rFonts w:ascii="Arial" w:hAnsi="Arial" w:cs="Arial"/>
          <w:b w:val="0"/>
          <w:sz w:val="24"/>
          <w:szCs w:val="24"/>
          <w:shd w:val="clear" w:color="auto" w:fill="FFFFFF"/>
        </w:rPr>
        <w:t xml:space="preserve"> development of the powerful </w:t>
      </w:r>
      <w:r w:rsidR="00D85A30" w:rsidRPr="00915806">
        <w:rPr>
          <w:rStyle w:val="Strong"/>
          <w:rFonts w:ascii="Arial" w:hAnsi="Arial" w:cs="Arial"/>
          <w:b w:val="0"/>
          <w:sz w:val="24"/>
          <w:szCs w:val="24"/>
          <w:shd w:val="clear" w:color="auto" w:fill="FFFFFF"/>
        </w:rPr>
        <w:t xml:space="preserve">TALEN and </w:t>
      </w:r>
      <w:proofErr w:type="spellStart"/>
      <w:r w:rsidR="00283134" w:rsidRPr="00915806">
        <w:rPr>
          <w:rStyle w:val="Strong"/>
          <w:rFonts w:ascii="Arial" w:hAnsi="Arial" w:cs="Arial"/>
          <w:b w:val="0"/>
          <w:sz w:val="24"/>
          <w:szCs w:val="24"/>
          <w:shd w:val="clear" w:color="auto" w:fill="FFFFFF"/>
        </w:rPr>
        <w:t>Crispr</w:t>
      </w:r>
      <w:proofErr w:type="spellEnd"/>
      <w:r w:rsidR="00283134" w:rsidRPr="00915806">
        <w:rPr>
          <w:rStyle w:val="Strong"/>
          <w:rFonts w:ascii="Arial" w:hAnsi="Arial" w:cs="Arial"/>
          <w:b w:val="0"/>
          <w:sz w:val="24"/>
          <w:szCs w:val="24"/>
          <w:shd w:val="clear" w:color="auto" w:fill="FFFFFF"/>
        </w:rPr>
        <w:t>/Cas9 tool</w:t>
      </w:r>
      <w:r w:rsidR="00D85A30" w:rsidRPr="00915806">
        <w:rPr>
          <w:rStyle w:val="Strong"/>
          <w:rFonts w:ascii="Arial" w:hAnsi="Arial" w:cs="Arial"/>
          <w:b w:val="0"/>
          <w:sz w:val="24"/>
          <w:szCs w:val="24"/>
          <w:shd w:val="clear" w:color="auto" w:fill="FFFFFF"/>
        </w:rPr>
        <w:t>s</w:t>
      </w:r>
      <w:r w:rsidR="00283134" w:rsidRPr="00915806">
        <w:rPr>
          <w:rStyle w:val="Strong"/>
          <w:rFonts w:ascii="Arial" w:hAnsi="Arial" w:cs="Arial"/>
          <w:b w:val="0"/>
          <w:sz w:val="24"/>
          <w:szCs w:val="24"/>
          <w:shd w:val="clear" w:color="auto" w:fill="FFFFFF"/>
        </w:rPr>
        <w:t xml:space="preserve"> </w:t>
      </w:r>
      <w:r w:rsidR="00A10F1C" w:rsidRPr="00915806">
        <w:rPr>
          <w:rStyle w:val="Strong"/>
          <w:rFonts w:ascii="Arial" w:hAnsi="Arial" w:cs="Arial"/>
          <w:b w:val="0"/>
          <w:sz w:val="24"/>
          <w:szCs w:val="24"/>
          <w:shd w:val="clear" w:color="auto" w:fill="FFFFFF"/>
        </w:rPr>
        <w:t>has</w:t>
      </w:r>
      <w:r w:rsidR="00E16F0D" w:rsidRPr="00915806">
        <w:rPr>
          <w:rStyle w:val="Strong"/>
          <w:rFonts w:ascii="Arial" w:hAnsi="Arial" w:cs="Arial"/>
          <w:b w:val="0"/>
          <w:sz w:val="24"/>
          <w:szCs w:val="24"/>
          <w:shd w:val="clear" w:color="auto" w:fill="FFFFFF"/>
        </w:rPr>
        <w:t xml:space="preserve"> opened </w:t>
      </w:r>
      <w:r w:rsidR="00BA503B" w:rsidRPr="00915806">
        <w:rPr>
          <w:rFonts w:ascii="Arial" w:hAnsi="Arial" w:cs="Arial"/>
          <w:bCs/>
          <w:sz w:val="24"/>
          <w:szCs w:val="24"/>
        </w:rPr>
        <w:t>a new era of genome editing</w:t>
      </w:r>
      <w:r w:rsidR="00FF65A2" w:rsidRPr="00915806">
        <w:rPr>
          <w:rFonts w:ascii="Arial" w:hAnsi="Arial" w:cs="Arial"/>
          <w:bCs/>
          <w:sz w:val="24"/>
          <w:szCs w:val="24"/>
        </w:rPr>
        <w:fldChar w:fldCharType="begin">
          <w:fldData xml:space="preserve">PEVuZE5vdGU+PENpdGU+PEF1dGhvcj5Eb3VkbmE8L0F1dGhvcj48WWVhcj4yMDE0PC9ZZWFyPjxS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</w:fldData>
        </w:fldChar>
      </w:r>
      <w:r w:rsidR="00FF65A2" w:rsidRPr="00915806">
        <w:rPr>
          <w:rFonts w:ascii="Arial" w:hAnsi="Arial" w:cs="Arial"/>
          <w:bCs/>
          <w:sz w:val="24"/>
          <w:szCs w:val="24"/>
        </w:rPr>
        <w:instrText xml:space="preserve"> ADDIN EN.CITE </w:instrText>
      </w:r>
      <w:r w:rsidR="00FF65A2" w:rsidRPr="00915806">
        <w:rPr>
          <w:rFonts w:ascii="Arial" w:hAnsi="Arial" w:cs="Arial"/>
          <w:bCs/>
          <w:sz w:val="24"/>
          <w:szCs w:val="24"/>
        </w:rPr>
        <w:fldChar w:fldCharType="begin">
          <w:fldData xml:space="preserve">PEVuZE5vdGU+PENpdGU+PEF1dGhvcj5Eb3VkbmE8L0F1dGhvcj48WWVhcj4yMDE0PC9ZZWFyPjxS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</w:fldData>
        </w:fldChar>
      </w:r>
      <w:r w:rsidR="00FF65A2" w:rsidRPr="00915806">
        <w:rPr>
          <w:rFonts w:ascii="Arial" w:hAnsi="Arial" w:cs="Arial"/>
          <w:bCs/>
          <w:sz w:val="24"/>
          <w:szCs w:val="24"/>
        </w:rPr>
        <w:instrText xml:space="preserve"> ADDIN EN.CITE.DATA </w:instrText>
      </w:r>
      <w:r w:rsidR="00FF65A2" w:rsidRPr="00915806">
        <w:rPr>
          <w:rFonts w:ascii="Arial" w:hAnsi="Arial" w:cs="Arial"/>
          <w:bCs/>
          <w:sz w:val="24"/>
          <w:szCs w:val="24"/>
        </w:rPr>
      </w:r>
      <w:r w:rsidR="00FF65A2" w:rsidRPr="00915806">
        <w:rPr>
          <w:rFonts w:ascii="Arial" w:hAnsi="Arial" w:cs="Arial"/>
          <w:bCs/>
          <w:sz w:val="24"/>
          <w:szCs w:val="24"/>
        </w:rPr>
        <w:fldChar w:fldCharType="end"/>
      </w:r>
      <w:r w:rsidR="00FF65A2" w:rsidRPr="00915806">
        <w:rPr>
          <w:rFonts w:ascii="Arial" w:hAnsi="Arial" w:cs="Arial"/>
          <w:bCs/>
          <w:sz w:val="24"/>
          <w:szCs w:val="24"/>
        </w:rPr>
      </w:r>
      <w:r w:rsidR="00FF65A2"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2-5</w:t>
      </w:r>
      <w:r w:rsidR="00FF65A2" w:rsidRPr="00915806">
        <w:rPr>
          <w:rFonts w:ascii="Arial" w:hAnsi="Arial" w:cs="Arial"/>
          <w:bCs/>
          <w:sz w:val="24"/>
          <w:szCs w:val="24"/>
        </w:rPr>
        <w:fldChar w:fldCharType="end"/>
      </w:r>
      <w:r w:rsidR="00A7768D" w:rsidRPr="00915806">
        <w:rPr>
          <w:rFonts w:ascii="Arial" w:hAnsi="Arial" w:cs="Arial"/>
          <w:sz w:val="24"/>
          <w:szCs w:val="24"/>
          <w:shd w:val="clear" w:color="auto" w:fill="FFFFFF"/>
        </w:rPr>
        <w:t xml:space="preserve">. </w:t>
      </w:r>
      <w:r w:rsidR="005C1120" w:rsidRPr="00915806">
        <w:rPr>
          <w:rFonts w:ascii="Arial" w:hAnsi="Arial" w:cs="Arial"/>
          <w:sz w:val="24"/>
          <w:szCs w:val="24"/>
          <w:shd w:val="clear" w:color="auto" w:fill="FFFFFF"/>
        </w:rPr>
        <w:t xml:space="preserve">A more </w:t>
      </w:r>
      <w:r w:rsidR="005C1120" w:rsidRPr="00915806">
        <w:rPr>
          <w:rStyle w:val="Emphasis"/>
          <w:rFonts w:ascii="Arial" w:hAnsi="Arial" w:cs="Arial"/>
          <w:i w:val="0"/>
          <w:iCs w:val="0"/>
          <w:sz w:val="24"/>
          <w:szCs w:val="24"/>
          <w:shd w:val="clear" w:color="auto" w:fill="FFFFFF"/>
        </w:rPr>
        <w:t>routine laboratory</w:t>
      </w:r>
      <w:r w:rsidR="005C1120" w:rsidRPr="00915806">
        <w:rPr>
          <w:rStyle w:val="apple-converted-space"/>
          <w:rFonts w:ascii="Arial" w:hAnsi="Arial" w:cs="Arial"/>
          <w:sz w:val="24"/>
          <w:szCs w:val="24"/>
          <w:shd w:val="clear" w:color="auto" w:fill="FFFFFF"/>
        </w:rPr>
        <w:t> </w:t>
      </w:r>
      <w:r w:rsidR="005C1120" w:rsidRPr="00915806">
        <w:rPr>
          <w:rFonts w:ascii="Arial" w:hAnsi="Arial" w:cs="Arial"/>
          <w:sz w:val="24"/>
          <w:szCs w:val="24"/>
          <w:shd w:val="clear" w:color="auto" w:fill="FFFFFF"/>
        </w:rPr>
        <w:t>method for gene manipulati</w:t>
      </w:r>
      <w:r w:rsidR="00D85A30" w:rsidRPr="00915806">
        <w:rPr>
          <w:rFonts w:ascii="Arial" w:hAnsi="Arial" w:cs="Arial"/>
          <w:sz w:val="24"/>
          <w:szCs w:val="24"/>
          <w:shd w:val="clear" w:color="auto" w:fill="FFFFFF"/>
        </w:rPr>
        <w:t xml:space="preserve">on has focused on the </w:t>
      </w:r>
      <w:r w:rsidR="00F06F79" w:rsidRPr="00915806">
        <w:rPr>
          <w:rFonts w:ascii="Arial" w:hAnsi="Arial" w:cs="Arial"/>
          <w:sz w:val="24"/>
          <w:szCs w:val="24"/>
          <w:shd w:val="clear" w:color="auto" w:fill="FFFFFF"/>
        </w:rPr>
        <w:t>introduction of genetic materials (</w:t>
      </w:r>
      <w:r w:rsidR="00561A46" w:rsidRPr="00915806">
        <w:rPr>
          <w:rFonts w:ascii="Arial" w:hAnsi="Arial" w:cs="Arial"/>
          <w:sz w:val="24"/>
          <w:szCs w:val="24"/>
          <w:shd w:val="clear" w:color="auto" w:fill="FFFFFF"/>
        </w:rPr>
        <w:t xml:space="preserve">DNAs and RNAs containing </w:t>
      </w:r>
      <w:r w:rsidR="00D85A30" w:rsidRPr="00915806">
        <w:rPr>
          <w:rFonts w:ascii="Arial" w:hAnsi="Arial" w:cs="Arial"/>
          <w:sz w:val="24"/>
          <w:szCs w:val="24"/>
          <w:shd w:val="clear" w:color="auto" w:fill="FFFFFF"/>
        </w:rPr>
        <w:t>coding sequences or siRNAs/shRNAs</w:t>
      </w:r>
      <w:r w:rsidR="00F06F79" w:rsidRPr="00915806">
        <w:rPr>
          <w:rFonts w:ascii="Arial" w:hAnsi="Arial" w:cs="Arial"/>
          <w:sz w:val="24"/>
          <w:szCs w:val="24"/>
          <w:shd w:val="clear" w:color="auto" w:fill="FFFFFF"/>
        </w:rPr>
        <w:t>)</w:t>
      </w:r>
      <w:r w:rsidR="00D85A30" w:rsidRPr="00915806">
        <w:rPr>
          <w:rFonts w:ascii="Arial" w:hAnsi="Arial" w:cs="Arial"/>
          <w:sz w:val="24"/>
          <w:szCs w:val="24"/>
          <w:shd w:val="clear" w:color="auto" w:fill="FFFFFF"/>
        </w:rPr>
        <w:t xml:space="preserve"> </w:t>
      </w:r>
      <w:r w:rsidR="005C1120" w:rsidRPr="00915806">
        <w:rPr>
          <w:rFonts w:ascii="Arial" w:hAnsi="Arial" w:cs="Arial"/>
          <w:sz w:val="24"/>
          <w:szCs w:val="24"/>
          <w:shd w:val="clear" w:color="auto" w:fill="FFFFFF"/>
        </w:rPr>
        <w:t xml:space="preserve">into the cells </w:t>
      </w:r>
      <w:r w:rsidR="00D85A30" w:rsidRPr="00915806">
        <w:rPr>
          <w:rFonts w:ascii="Arial" w:hAnsi="Arial" w:cs="Arial"/>
          <w:sz w:val="24"/>
          <w:szCs w:val="24"/>
          <w:shd w:val="clear" w:color="auto" w:fill="FFFFFF"/>
        </w:rPr>
        <w:t>to express or knockdown the gene</w:t>
      </w:r>
      <w:r w:rsidR="00F06F79" w:rsidRPr="00915806">
        <w:rPr>
          <w:rFonts w:ascii="Arial" w:hAnsi="Arial" w:cs="Arial"/>
          <w:sz w:val="24"/>
          <w:szCs w:val="24"/>
          <w:shd w:val="clear" w:color="auto" w:fill="FFFFFF"/>
        </w:rPr>
        <w:t>(</w:t>
      </w:r>
      <w:r w:rsidR="00D85A30" w:rsidRPr="00915806">
        <w:rPr>
          <w:rFonts w:ascii="Arial" w:hAnsi="Arial" w:cs="Arial"/>
          <w:sz w:val="24"/>
          <w:szCs w:val="24"/>
          <w:shd w:val="clear" w:color="auto" w:fill="FFFFFF"/>
        </w:rPr>
        <w:t>s</w:t>
      </w:r>
      <w:r w:rsidR="00F06F79" w:rsidRPr="00915806">
        <w:rPr>
          <w:rFonts w:ascii="Arial" w:hAnsi="Arial" w:cs="Arial"/>
          <w:sz w:val="24"/>
          <w:szCs w:val="24"/>
          <w:shd w:val="clear" w:color="auto" w:fill="FFFFFF"/>
        </w:rPr>
        <w:t>)</w:t>
      </w:r>
      <w:r w:rsidR="00D85A30" w:rsidRPr="00915806">
        <w:rPr>
          <w:rFonts w:ascii="Arial" w:hAnsi="Arial" w:cs="Arial"/>
          <w:sz w:val="24"/>
          <w:szCs w:val="24"/>
          <w:shd w:val="clear" w:color="auto" w:fill="FFFFFF"/>
        </w:rPr>
        <w:t xml:space="preserve"> of interest</w:t>
      </w:r>
      <w:r w:rsidR="005E66E9" w:rsidRPr="00915806">
        <w:rPr>
          <w:rFonts w:ascii="Arial" w:hAnsi="Arial" w:cs="Arial"/>
          <w:sz w:val="24"/>
          <w:szCs w:val="24"/>
          <w:shd w:val="clear" w:color="auto" w:fill="FFFFFF"/>
        </w:rPr>
        <w:fldChar w:fldCharType="begin"/>
      </w:r>
      <w:r w:rsidR="005E66E9" w:rsidRPr="00915806">
        <w:rPr>
          <w:rFonts w:ascii="Arial" w:hAnsi="Arial" w:cs="Arial"/>
          <w:sz w:val="24"/>
          <w:szCs w:val="24"/>
          <w:shd w:val="clear" w:color="auto" w:fill="FFFFFF"/>
        </w:rPr>
        <w:instrText xml:space="preserve"> ADDIN EN.CITE &lt;EndNote&gt;&lt;Cite&gt;&lt;Author&gt;Primrose&lt;/Author&gt;&lt;Year&gt;2013&lt;/Year&gt;&lt;RecNum&gt;1&lt;/RecNum&gt;&lt;DisplayText&gt;&lt;style face="superscript"&gt;1,6&lt;/style&gt;&lt;/DisplayText&gt;&lt;record&gt;&lt;rec-number&gt;1&lt;/rec-number&gt;&lt;foreign-keys&gt;&lt;key app="EN" db-id="fpa9e5rtr29v0ker5trxa5eerf2wrpaasd52"&gt;1&lt;/key&gt;&lt;/foreign-keys&gt;&lt;ref-type name="Book"&gt;6&lt;/ref-type&gt;&lt;contributors&gt;&lt;authors&gt;&lt;author&gt;Primrose, Sandy B&lt;/author&gt;&lt;author&gt;Twyman, Richard&lt;/author&gt;&lt;/authors&gt;&lt;/contributors&gt;&lt;titles&gt;&lt;title&gt;Principles of gene manipulation and genomics&lt;/title&gt;&lt;/titles&gt;&lt;dates&gt;&lt;year&gt;2013&lt;/year&gt;&lt;/dates&gt;&lt;publisher&gt;John Wiley &amp;amp; Sons&lt;/publisher&gt;&lt;isbn&gt;1118653882&lt;/isbn&gt;&lt;urls&gt;&lt;/urls&gt;&lt;/record&gt;&lt;/Cite&gt;&lt;Cite&gt;&lt;Author&gt;Szulc&lt;/Author&gt;&lt;Year&gt;2006&lt;/Year&gt;&lt;RecNum&gt;10&lt;/RecNum&gt;&lt;record&gt;&lt;rec-number&gt;10&lt;/rec-number&gt;&lt;foreign-keys&gt;&lt;key app="EN" db-id="fpa9e5rtr29v0ker5trxa5eerf2wrpaasd52"&gt;10&lt;/key&gt;&lt;/foreign-keys&gt;&lt;ref-type name="Journal Article"&gt;17&lt;/ref-type&gt;&lt;contributors&gt;&lt;authors&gt;&lt;author&gt;Szulc, Jolanta&lt;/author&gt;&lt;author&gt;Wiznerowicz, Maciej&lt;/author&gt;&lt;author&gt;Sauvain, Marc-Olivier&lt;/author&gt;&lt;author&gt;Trono, Didier&lt;/author&gt;&lt;author&gt;Aebischer, Patrick&lt;/author&gt;&lt;/authors&gt;&lt;/contributors&gt;&lt;titles&gt;&lt;title&gt;A versatile tool for conditional gene expression and knockdown&lt;/title&gt;&lt;secondary-title&gt;Nature methods&lt;/secondary-title&gt;&lt;/titles&gt;&lt;periodical&gt;&lt;full-title&gt;Nature methods&lt;/full-title&gt;&lt;/periodical&gt;&lt;pages&gt;109-116&lt;/pages&gt;&lt;volume&gt;3&lt;/volume&gt;&lt;number&gt;2&lt;/number&gt;&lt;dates&gt;&lt;year&gt;2006&lt;/year&gt;&lt;/dates&gt;&lt;isbn&gt;1548-7091&lt;/isbn&gt;&lt;urls&gt;&lt;/urls&gt;&lt;/record&gt;&lt;/Cite&gt;&lt;/EndNote&gt;</w:instrText>
      </w:r>
      <w:r w:rsidR="005E66E9" w:rsidRPr="00915806">
        <w:rPr>
          <w:rFonts w:ascii="Arial" w:hAnsi="Arial" w:cs="Arial"/>
          <w:sz w:val="24"/>
          <w:szCs w:val="24"/>
          <w:shd w:val="clear" w:color="auto" w:fill="FFFFFF"/>
        </w:rPr>
        <w:fldChar w:fldCharType="separate"/>
      </w:r>
      <w:r w:rsidR="00FF65A2" w:rsidRPr="00915806">
        <w:rPr>
          <w:rFonts w:ascii="Arial" w:hAnsi="Arial" w:cs="Arial"/>
          <w:noProof/>
          <w:sz w:val="24"/>
          <w:szCs w:val="24"/>
          <w:shd w:val="clear" w:color="auto" w:fill="FFFFFF"/>
          <w:vertAlign w:val="superscript"/>
        </w:rPr>
        <w:t>1</w:t>
      </w:r>
      <w:r w:rsidR="005E66E9" w:rsidRPr="00915806">
        <w:rPr>
          <w:rFonts w:ascii="Arial" w:hAnsi="Arial" w:cs="Arial"/>
          <w:noProof/>
          <w:sz w:val="24"/>
          <w:szCs w:val="24"/>
          <w:shd w:val="clear" w:color="auto" w:fill="FFFFFF"/>
          <w:vertAlign w:val="superscript"/>
        </w:rPr>
        <w:t>,</w:t>
      </w:r>
      <w:r w:rsidR="00FF65A2" w:rsidRPr="00915806">
        <w:rPr>
          <w:rFonts w:ascii="Arial" w:hAnsi="Arial" w:cs="Arial"/>
          <w:noProof/>
          <w:sz w:val="24"/>
          <w:szCs w:val="24"/>
          <w:shd w:val="clear" w:color="auto" w:fill="FFFFFF"/>
          <w:vertAlign w:val="superscript"/>
        </w:rPr>
        <w:t>6</w:t>
      </w:r>
      <w:r w:rsidR="005E66E9" w:rsidRPr="00915806">
        <w:rPr>
          <w:rFonts w:ascii="Arial" w:hAnsi="Arial" w:cs="Arial"/>
          <w:sz w:val="24"/>
          <w:szCs w:val="24"/>
          <w:shd w:val="clear" w:color="auto" w:fill="FFFFFF"/>
        </w:rPr>
        <w:fldChar w:fldCharType="end"/>
      </w:r>
      <w:r w:rsidR="00D85A30" w:rsidRPr="00915806">
        <w:rPr>
          <w:rFonts w:ascii="Arial" w:hAnsi="Arial" w:cs="Arial"/>
          <w:sz w:val="24"/>
          <w:szCs w:val="24"/>
          <w:shd w:val="clear" w:color="auto" w:fill="FFFFFF"/>
        </w:rPr>
        <w:t xml:space="preserve">. </w:t>
      </w:r>
      <w:r w:rsidR="00561A46" w:rsidRPr="00915806">
        <w:rPr>
          <w:rFonts w:ascii="Arial" w:hAnsi="Arial" w:cs="Arial"/>
          <w:sz w:val="24"/>
          <w:szCs w:val="24"/>
          <w:shd w:val="clear" w:color="auto" w:fill="FFFFFF"/>
        </w:rPr>
        <w:t xml:space="preserve"> </w:t>
      </w:r>
    </w:p>
    <w:p w14:paraId="3B600B39" w14:textId="77777777" w:rsidR="00562441" w:rsidRPr="00915806" w:rsidRDefault="00562441" w:rsidP="00915806">
      <w:pPr>
        <w:pStyle w:val="NoSpacing"/>
        <w:jc w:val="both"/>
        <w:rPr>
          <w:rFonts w:ascii="Arial" w:hAnsi="Arial" w:cs="Arial"/>
          <w:sz w:val="24"/>
          <w:szCs w:val="24"/>
          <w:shd w:val="clear" w:color="auto" w:fill="FFFFFF"/>
        </w:rPr>
      </w:pPr>
    </w:p>
    <w:p w14:paraId="6E9B5814" w14:textId="530AC476" w:rsidR="00D5240F" w:rsidRPr="00915806" w:rsidRDefault="00F57ED8" w:rsidP="00915806">
      <w:pPr>
        <w:pStyle w:val="NoSpacing"/>
        <w:jc w:val="both"/>
        <w:rPr>
          <w:rFonts w:ascii="Arial" w:hAnsi="Arial" w:cs="Arial"/>
          <w:sz w:val="24"/>
          <w:szCs w:val="24"/>
        </w:rPr>
      </w:pPr>
      <w:r w:rsidRPr="00915806">
        <w:rPr>
          <w:rFonts w:ascii="Arial" w:hAnsi="Arial" w:cs="Arial"/>
          <w:sz w:val="24"/>
          <w:szCs w:val="24"/>
          <w:shd w:val="clear" w:color="auto" w:fill="FFFFFF"/>
        </w:rPr>
        <w:t>In many cases, t</w:t>
      </w:r>
      <w:r w:rsidR="00561A46" w:rsidRPr="00915806">
        <w:rPr>
          <w:rFonts w:ascii="Arial" w:hAnsi="Arial" w:cs="Arial"/>
          <w:sz w:val="24"/>
          <w:szCs w:val="24"/>
          <w:shd w:val="clear" w:color="auto" w:fill="FFFFFF"/>
        </w:rPr>
        <w:t xml:space="preserve">he major </w:t>
      </w:r>
      <w:r w:rsidR="004A51B7" w:rsidRPr="00915806">
        <w:rPr>
          <w:rFonts w:ascii="Arial" w:hAnsi="Arial" w:cs="Arial"/>
          <w:sz w:val="24"/>
          <w:szCs w:val="24"/>
          <w:shd w:val="clear" w:color="auto" w:fill="FFFFFF"/>
        </w:rPr>
        <w:t>bottleneck for gene manipulation is</w:t>
      </w:r>
      <w:r w:rsidR="00512AC6" w:rsidRPr="00915806">
        <w:rPr>
          <w:rFonts w:ascii="Arial" w:hAnsi="Arial" w:cs="Arial"/>
          <w:sz w:val="24"/>
          <w:szCs w:val="24"/>
          <w:shd w:val="clear" w:color="auto" w:fill="FFFFFF"/>
        </w:rPr>
        <w:t xml:space="preserve"> </w:t>
      </w:r>
      <w:r w:rsidR="00774704" w:rsidRPr="00915806">
        <w:rPr>
          <w:rFonts w:ascii="Arial" w:hAnsi="Arial" w:cs="Arial"/>
          <w:sz w:val="24"/>
          <w:szCs w:val="24"/>
          <w:shd w:val="clear" w:color="auto" w:fill="FFFFFF"/>
        </w:rPr>
        <w:t xml:space="preserve">the delivery of DNA, </w:t>
      </w:r>
      <w:r w:rsidR="00512AC6" w:rsidRPr="00915806">
        <w:rPr>
          <w:rFonts w:ascii="Arial" w:hAnsi="Arial" w:cs="Arial"/>
          <w:sz w:val="24"/>
          <w:szCs w:val="24"/>
          <w:shd w:val="clear" w:color="auto" w:fill="FFFFFF"/>
        </w:rPr>
        <w:t>RNA</w:t>
      </w:r>
      <w:r w:rsidR="00774704" w:rsidRPr="00915806">
        <w:rPr>
          <w:rFonts w:ascii="Arial" w:hAnsi="Arial" w:cs="Arial"/>
          <w:sz w:val="24"/>
          <w:szCs w:val="24"/>
          <w:shd w:val="clear" w:color="auto" w:fill="FFFFFF"/>
        </w:rPr>
        <w:t>, or protein</w:t>
      </w:r>
      <w:r w:rsidR="00512AC6" w:rsidRPr="00915806">
        <w:rPr>
          <w:rFonts w:ascii="Arial" w:hAnsi="Arial" w:cs="Arial"/>
          <w:sz w:val="24"/>
          <w:szCs w:val="24"/>
          <w:shd w:val="clear" w:color="auto" w:fill="FFFFFF"/>
        </w:rPr>
        <w:t xml:space="preserve"> into the cells. </w:t>
      </w:r>
      <w:r w:rsidR="00774704" w:rsidRPr="00915806">
        <w:rPr>
          <w:rFonts w:ascii="Arial" w:hAnsi="Arial" w:cs="Arial"/>
          <w:sz w:val="24"/>
          <w:szCs w:val="24"/>
          <w:shd w:val="clear" w:color="auto" w:fill="FFFFFF"/>
        </w:rPr>
        <w:t xml:space="preserve">With regard to </w:t>
      </w:r>
      <w:r w:rsidR="00774704" w:rsidRPr="00915806">
        <w:rPr>
          <w:rFonts w:ascii="Arial" w:hAnsi="Arial" w:cs="Arial"/>
          <w:i/>
          <w:sz w:val="24"/>
          <w:szCs w:val="24"/>
          <w:shd w:val="clear" w:color="auto" w:fill="FFFFFF"/>
        </w:rPr>
        <w:t>in vitro</w:t>
      </w:r>
      <w:r w:rsidR="00774704" w:rsidRPr="00915806">
        <w:rPr>
          <w:rFonts w:ascii="Arial" w:hAnsi="Arial" w:cs="Arial"/>
          <w:sz w:val="24"/>
          <w:szCs w:val="24"/>
          <w:shd w:val="clear" w:color="auto" w:fill="FFFFFF"/>
        </w:rPr>
        <w:t xml:space="preserve"> studies, efficient </w:t>
      </w:r>
      <w:r w:rsidRPr="00915806">
        <w:rPr>
          <w:rFonts w:ascii="Arial" w:hAnsi="Arial" w:cs="Arial"/>
          <w:sz w:val="24"/>
          <w:szCs w:val="24"/>
          <w:shd w:val="clear" w:color="auto" w:fill="FFFFFF"/>
        </w:rPr>
        <w:t>transfection systems</w:t>
      </w:r>
      <w:r w:rsidR="003D3C63" w:rsidRPr="00915806">
        <w:rPr>
          <w:rFonts w:ascii="Arial" w:hAnsi="Arial" w:cs="Arial"/>
          <w:sz w:val="24"/>
          <w:szCs w:val="24"/>
          <w:shd w:val="clear" w:color="auto" w:fill="FFFFFF"/>
        </w:rPr>
        <w:t xml:space="preserve"> </w:t>
      </w:r>
      <w:r w:rsidR="00774704" w:rsidRPr="00915806">
        <w:rPr>
          <w:rFonts w:ascii="Arial" w:hAnsi="Arial" w:cs="Arial"/>
          <w:sz w:val="24"/>
          <w:szCs w:val="24"/>
          <w:shd w:val="clear" w:color="auto" w:fill="FFFFFF"/>
        </w:rPr>
        <w:t>have been</w:t>
      </w:r>
      <w:r w:rsidRPr="00915806">
        <w:rPr>
          <w:rFonts w:ascii="Arial" w:hAnsi="Arial" w:cs="Arial"/>
          <w:sz w:val="24"/>
          <w:szCs w:val="24"/>
          <w:shd w:val="clear" w:color="auto" w:fill="FFFFFF"/>
        </w:rPr>
        <w:t xml:space="preserve"> established</w:t>
      </w:r>
      <w:r w:rsidR="003D3C63" w:rsidRPr="00915806">
        <w:rPr>
          <w:rFonts w:ascii="Arial" w:hAnsi="Arial" w:cs="Arial"/>
          <w:sz w:val="24"/>
          <w:szCs w:val="24"/>
          <w:shd w:val="clear" w:color="auto" w:fill="FFFFFF"/>
        </w:rPr>
        <w:t xml:space="preserve"> in </w:t>
      </w:r>
      <w:r w:rsidR="00855033" w:rsidRPr="00915806">
        <w:rPr>
          <w:rFonts w:ascii="Arial" w:hAnsi="Arial" w:cs="Arial"/>
          <w:sz w:val="24"/>
          <w:szCs w:val="24"/>
          <w:shd w:val="clear" w:color="auto" w:fill="FFFFFF"/>
        </w:rPr>
        <w:t xml:space="preserve">many </w:t>
      </w:r>
      <w:r w:rsidR="003D3C63" w:rsidRPr="00915806">
        <w:rPr>
          <w:rFonts w:ascii="Arial" w:hAnsi="Arial" w:cs="Arial"/>
          <w:sz w:val="24"/>
          <w:szCs w:val="24"/>
          <w:shd w:val="clear" w:color="auto" w:fill="FFFFFF"/>
        </w:rPr>
        <w:t>cul</w:t>
      </w:r>
      <w:r w:rsidR="00855033" w:rsidRPr="00915806">
        <w:rPr>
          <w:rFonts w:ascii="Arial" w:hAnsi="Arial" w:cs="Arial"/>
          <w:sz w:val="24"/>
          <w:szCs w:val="24"/>
          <w:shd w:val="clear" w:color="auto" w:fill="FFFFFF"/>
        </w:rPr>
        <w:t>tured cell lines</w:t>
      </w:r>
      <w:r w:rsidR="00774704" w:rsidRPr="00915806">
        <w:rPr>
          <w:rFonts w:ascii="Arial" w:hAnsi="Arial" w:cs="Arial"/>
          <w:sz w:val="24"/>
          <w:szCs w:val="24"/>
          <w:shd w:val="clear" w:color="auto" w:fill="FFFFFF"/>
        </w:rPr>
        <w:t xml:space="preserve">. </w:t>
      </w:r>
      <w:r w:rsidR="00E16F0D" w:rsidRPr="00915806">
        <w:rPr>
          <w:rFonts w:ascii="Arial" w:hAnsi="Arial" w:cs="Arial"/>
          <w:sz w:val="24"/>
          <w:szCs w:val="24"/>
          <w:shd w:val="clear" w:color="auto" w:fill="FFFFFF"/>
        </w:rPr>
        <w:t>With reference to the mouse model in particular</w:t>
      </w:r>
      <w:r w:rsidR="00774704" w:rsidRPr="00915806">
        <w:rPr>
          <w:rFonts w:ascii="Arial" w:hAnsi="Arial" w:cs="Arial"/>
          <w:sz w:val="24"/>
          <w:szCs w:val="24"/>
          <w:shd w:val="clear" w:color="auto" w:fill="FFFFFF"/>
        </w:rPr>
        <w:t>,</w:t>
      </w:r>
      <w:r w:rsidR="003D3C63" w:rsidRPr="00915806">
        <w:rPr>
          <w:rFonts w:ascii="Arial" w:hAnsi="Arial" w:cs="Arial"/>
          <w:sz w:val="24"/>
          <w:szCs w:val="24"/>
          <w:shd w:val="clear" w:color="auto" w:fill="FFFFFF"/>
        </w:rPr>
        <w:t xml:space="preserve"> </w:t>
      </w:r>
      <w:r w:rsidRPr="00915806">
        <w:rPr>
          <w:rFonts w:ascii="Arial" w:hAnsi="Arial" w:cs="Arial"/>
          <w:i/>
          <w:sz w:val="24"/>
          <w:szCs w:val="24"/>
          <w:shd w:val="clear" w:color="auto" w:fill="FFFFFF"/>
        </w:rPr>
        <w:t>in vivo</w:t>
      </w:r>
      <w:r w:rsidRPr="00915806">
        <w:rPr>
          <w:rFonts w:ascii="Arial" w:hAnsi="Arial" w:cs="Arial"/>
          <w:sz w:val="24"/>
          <w:szCs w:val="24"/>
          <w:shd w:val="clear" w:color="auto" w:fill="FFFFFF"/>
        </w:rPr>
        <w:t xml:space="preserve"> gene </w:t>
      </w:r>
      <w:r w:rsidR="003D3C63" w:rsidRPr="00915806">
        <w:rPr>
          <w:rFonts w:ascii="Arial" w:hAnsi="Arial" w:cs="Arial"/>
          <w:sz w:val="24"/>
          <w:szCs w:val="24"/>
          <w:shd w:val="clear" w:color="auto" w:fill="FFFFFF"/>
        </w:rPr>
        <w:t xml:space="preserve">delivery </w:t>
      </w:r>
      <w:r w:rsidRPr="00915806">
        <w:rPr>
          <w:rFonts w:ascii="Arial" w:hAnsi="Arial" w:cs="Arial"/>
          <w:sz w:val="24"/>
          <w:szCs w:val="24"/>
          <w:shd w:val="clear" w:color="auto" w:fill="FFFFFF"/>
        </w:rPr>
        <w:t>is more challenging</w:t>
      </w:r>
      <w:r w:rsidR="003D3C63" w:rsidRPr="00915806">
        <w:rPr>
          <w:rFonts w:ascii="Arial" w:hAnsi="Arial" w:cs="Arial"/>
          <w:sz w:val="24"/>
          <w:szCs w:val="24"/>
          <w:shd w:val="clear" w:color="auto" w:fill="FFFFFF"/>
        </w:rPr>
        <w:t>.</w:t>
      </w:r>
      <w:r w:rsidR="008569D7" w:rsidRPr="00915806">
        <w:rPr>
          <w:rFonts w:ascii="Arial" w:hAnsi="Arial" w:cs="Arial"/>
          <w:sz w:val="24"/>
          <w:szCs w:val="24"/>
          <w:shd w:val="clear" w:color="auto" w:fill="FFFFFF"/>
        </w:rPr>
        <w:t xml:space="preserve"> There are a series of extra- and intracellular barriers need to be bypassed</w:t>
      </w:r>
      <w:r w:rsidR="008569D7" w:rsidRPr="00915806">
        <w:rPr>
          <w:rFonts w:ascii="Arial" w:hAnsi="Arial" w:cs="Arial"/>
          <w:sz w:val="24"/>
          <w:szCs w:val="24"/>
        </w:rPr>
        <w:t xml:space="preserve"> in order to achieve efficient cellular uptake</w:t>
      </w:r>
      <w:r w:rsidR="00F60F92" w:rsidRPr="00915806">
        <w:rPr>
          <w:rFonts w:ascii="Arial" w:hAnsi="Arial" w:cs="Arial"/>
          <w:sz w:val="24"/>
          <w:szCs w:val="24"/>
        </w:rPr>
        <w:t xml:space="preserve"> of the exogenous </w:t>
      </w:r>
      <w:r w:rsidR="00111696" w:rsidRPr="00915806">
        <w:rPr>
          <w:rFonts w:ascii="Arial" w:hAnsi="Arial" w:cs="Arial"/>
          <w:sz w:val="24"/>
          <w:szCs w:val="24"/>
        </w:rPr>
        <w:t>reagents</w:t>
      </w:r>
      <w:r w:rsidR="008569D7" w:rsidRPr="00915806">
        <w:rPr>
          <w:rFonts w:ascii="Arial" w:hAnsi="Arial" w:cs="Arial"/>
          <w:sz w:val="24"/>
          <w:szCs w:val="24"/>
          <w:shd w:val="clear" w:color="auto" w:fill="FFFFFF"/>
        </w:rPr>
        <w:t xml:space="preserve">. </w:t>
      </w:r>
      <w:r w:rsidR="00774704" w:rsidRPr="00915806">
        <w:rPr>
          <w:rFonts w:ascii="Arial" w:hAnsi="Arial" w:cs="Arial"/>
          <w:sz w:val="24"/>
          <w:szCs w:val="24"/>
        </w:rPr>
        <w:t xml:space="preserve">Additional obstacles include </w:t>
      </w:r>
      <w:r w:rsidR="00855033" w:rsidRPr="00915806">
        <w:rPr>
          <w:rFonts w:ascii="Arial" w:hAnsi="Arial" w:cs="Arial"/>
          <w:sz w:val="24"/>
          <w:szCs w:val="24"/>
        </w:rPr>
        <w:t>the rapid clearance</w:t>
      </w:r>
      <w:r w:rsidR="008569D7" w:rsidRPr="00915806">
        <w:rPr>
          <w:rFonts w:ascii="Arial" w:hAnsi="Arial" w:cs="Arial"/>
          <w:sz w:val="24"/>
          <w:szCs w:val="24"/>
        </w:rPr>
        <w:t xml:space="preserve"> </w:t>
      </w:r>
      <w:r w:rsidR="00676EE2" w:rsidRPr="00915806">
        <w:rPr>
          <w:rFonts w:ascii="Arial" w:hAnsi="Arial" w:cs="Arial"/>
          <w:sz w:val="24"/>
          <w:szCs w:val="24"/>
        </w:rPr>
        <w:t>and the short duration</w:t>
      </w:r>
      <w:r w:rsidR="00774704" w:rsidRPr="00915806">
        <w:rPr>
          <w:rFonts w:ascii="Arial" w:hAnsi="Arial" w:cs="Arial"/>
          <w:sz w:val="24"/>
          <w:szCs w:val="24"/>
        </w:rPr>
        <w:t xml:space="preserve"> </w:t>
      </w:r>
      <w:r w:rsidR="00F60F92" w:rsidRPr="00915806">
        <w:rPr>
          <w:rFonts w:ascii="Arial" w:hAnsi="Arial" w:cs="Arial"/>
          <w:sz w:val="24"/>
          <w:szCs w:val="24"/>
        </w:rPr>
        <w:t>of the delivered materials</w:t>
      </w:r>
      <w:r w:rsidR="005E66E9" w:rsidRPr="00915806">
        <w:rPr>
          <w:rFonts w:ascii="Arial" w:hAnsi="Arial" w:cs="Arial"/>
          <w:sz w:val="24"/>
          <w:szCs w:val="24"/>
        </w:rPr>
        <w:fldChar w:fldCharType="begin"/>
      </w:r>
      <w:r w:rsidR="005E66E9" w:rsidRPr="00915806">
        <w:rPr>
          <w:rFonts w:ascii="Arial" w:hAnsi="Arial" w:cs="Arial"/>
          <w:sz w:val="24"/>
          <w:szCs w:val="24"/>
        </w:rPr>
        <w:instrText xml:space="preserve"> ADDIN EN.CITE &lt;EndNote&gt;&lt;Cite&gt;&lt;Author&gt;Nimesh&lt;/Author&gt;&lt;Year&gt;2015&lt;/Year&gt;&lt;RecNum&gt;8&lt;/RecNum&gt;&lt;DisplayText&gt;&lt;style face="superscript"&gt;7,8&lt;/style&gt;&lt;/DisplayText&gt;&lt;record&gt;&lt;rec-number&gt;8&lt;/rec-number&gt;&lt;foreign-keys&gt;&lt;key app="EN" db-id="fpa9e5rtr29v0ker5trxa5eerf2wrpaasd52"&gt;8&lt;/key&gt;&lt;/foreign-keys&gt;&lt;ref-type name="Journal Article"&gt;17&lt;/ref-type&gt;&lt;contributors&gt;&lt;authors&gt;&lt;author&gt;Nimesh, Surendra&lt;/author&gt;&lt;author&gt;Halappanavar, Sabina&lt;/author&gt;&lt;author&gt;Kaushik, Nagendra K&lt;/author&gt;&lt;author&gt;Kumar, Pradeep&lt;/author&gt;&lt;/authors&gt;&lt;/contributors&gt;&lt;titles&gt;&lt;title&gt;Advances in Gene Delivery Systems&lt;/title&gt;&lt;secondary-title&gt;BioMed research international&lt;/secondary-title&gt;&lt;/titles&gt;&lt;periodical&gt;&lt;full-title&gt;BioMed research international&lt;/full-title&gt;&lt;/periodical&gt;&lt;volume&gt;2015&lt;/volume&gt;&lt;dates&gt;&lt;year&gt;2015&lt;/year&gt;&lt;/dates&gt;&lt;isbn&gt;2314-6133&lt;/isbn&gt;&lt;urls&gt;&lt;/urls&gt;&lt;/record&gt;&lt;/Cite&gt;&lt;Cite&gt;&lt;Author&gt;Kamimura&lt;/Author&gt;&lt;Year&gt;2011&lt;/Year&gt;&lt;RecNum&gt;7&lt;/RecNum&gt;&lt;record&gt;&lt;rec-number&gt;7&lt;/rec-number&gt;&lt;foreign-keys&gt;&lt;key app="EN" db-id="fpa9e5rtr29v0ker5trxa5eerf2wrpaasd52"&gt;7&lt;/key&gt;&lt;/foreign-keys&gt;&lt;ref-type name="Journal Article"&gt;17&lt;/ref-type&gt;&lt;contributors&gt;&lt;authors&gt;&lt;author&gt;Kamimura, Kenya&lt;/author&gt;&lt;author&gt;Suda, Takeshi&lt;/author&gt;&lt;author&gt;Zhang, Guisheng&lt;/author&gt;&lt;author&gt;Liu, Dexi&lt;/author&gt;&lt;/authors&gt;&lt;/contributors&gt;&lt;titles&gt;&lt;title&gt;Advances in gene delivery systems&lt;/title&gt;&lt;secondary-title&gt;Pharmaceutical medicine&lt;/secondary-title&gt;&lt;/titles&gt;&lt;periodical&gt;&lt;full-title&gt;Pharmaceutical medicine&lt;/full-title&gt;&lt;/periodical&gt;&lt;pages&gt;293-306&lt;/pages&gt;&lt;volume&gt;25&lt;/volume&gt;&lt;number&gt;5&lt;/number&gt;&lt;dates&gt;&lt;year&gt;2011&lt;/year&gt;&lt;/dates&gt;&lt;isbn&gt;1178-2595&lt;/isbn&gt;&lt;urls&gt;&lt;/urls&gt;&lt;/record&gt;&lt;/Cite&gt;&lt;/EndNote&gt;</w:instrText>
      </w:r>
      <w:r w:rsidR="005E66E9" w:rsidRPr="00915806">
        <w:rPr>
          <w:rFonts w:ascii="Arial" w:hAnsi="Arial" w:cs="Arial"/>
          <w:sz w:val="24"/>
          <w:szCs w:val="24"/>
        </w:rPr>
        <w:fldChar w:fldCharType="separate"/>
      </w:r>
      <w:r w:rsidR="00FF65A2" w:rsidRPr="00915806">
        <w:rPr>
          <w:rFonts w:ascii="Arial" w:hAnsi="Arial" w:cs="Arial"/>
          <w:noProof/>
          <w:sz w:val="24"/>
          <w:szCs w:val="24"/>
          <w:vertAlign w:val="superscript"/>
        </w:rPr>
        <w:t>7</w:t>
      </w:r>
      <w:r w:rsidR="005E66E9"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8</w:t>
      </w:r>
      <w:r w:rsidR="005E66E9" w:rsidRPr="00915806">
        <w:rPr>
          <w:rFonts w:ascii="Arial" w:hAnsi="Arial" w:cs="Arial"/>
          <w:sz w:val="24"/>
          <w:szCs w:val="24"/>
        </w:rPr>
        <w:fldChar w:fldCharType="end"/>
      </w:r>
      <w:r w:rsidR="00676EE2" w:rsidRPr="00915806">
        <w:rPr>
          <w:rFonts w:ascii="Arial" w:hAnsi="Arial" w:cs="Arial"/>
          <w:sz w:val="24"/>
          <w:szCs w:val="24"/>
        </w:rPr>
        <w:t xml:space="preserve">. </w:t>
      </w:r>
      <w:r w:rsidR="00F60F92" w:rsidRPr="00915806">
        <w:rPr>
          <w:rFonts w:ascii="Arial" w:hAnsi="Arial" w:cs="Arial"/>
          <w:sz w:val="24"/>
          <w:szCs w:val="24"/>
        </w:rPr>
        <w:t xml:space="preserve">One </w:t>
      </w:r>
      <w:r w:rsidR="00F06F79" w:rsidRPr="00915806">
        <w:rPr>
          <w:rFonts w:ascii="Arial" w:hAnsi="Arial" w:cs="Arial"/>
          <w:sz w:val="24"/>
          <w:szCs w:val="24"/>
        </w:rPr>
        <w:t>strategy</w:t>
      </w:r>
      <w:r w:rsidR="00F60F92" w:rsidRPr="00915806">
        <w:rPr>
          <w:rFonts w:ascii="Arial" w:hAnsi="Arial" w:cs="Arial"/>
          <w:sz w:val="24"/>
          <w:szCs w:val="24"/>
        </w:rPr>
        <w:t xml:space="preserve"> to</w:t>
      </w:r>
      <w:r w:rsidR="008569D7" w:rsidRPr="00915806">
        <w:rPr>
          <w:rFonts w:ascii="Arial" w:hAnsi="Arial" w:cs="Arial"/>
          <w:sz w:val="24"/>
          <w:szCs w:val="24"/>
        </w:rPr>
        <w:t xml:space="preserve"> circumvent these issues</w:t>
      </w:r>
      <w:r w:rsidR="00F60F92" w:rsidRPr="00915806">
        <w:rPr>
          <w:rFonts w:ascii="Arial" w:hAnsi="Arial" w:cs="Arial"/>
          <w:sz w:val="24"/>
          <w:szCs w:val="24"/>
        </w:rPr>
        <w:t xml:space="preserve"> is to use</w:t>
      </w:r>
      <w:r w:rsidR="00153C71" w:rsidRPr="00915806">
        <w:rPr>
          <w:rFonts w:ascii="Arial" w:hAnsi="Arial" w:cs="Arial"/>
          <w:sz w:val="24"/>
          <w:szCs w:val="24"/>
        </w:rPr>
        <w:t xml:space="preserve"> </w:t>
      </w:r>
      <w:r w:rsidR="00667857" w:rsidRPr="00915806">
        <w:rPr>
          <w:rFonts w:ascii="Arial" w:hAnsi="Arial" w:cs="Arial"/>
          <w:sz w:val="24"/>
          <w:szCs w:val="24"/>
          <w:shd w:val="clear" w:color="auto" w:fill="FFFFFF"/>
        </w:rPr>
        <w:t xml:space="preserve">viral vectors </w:t>
      </w:r>
      <w:r w:rsidR="00807D72" w:rsidRPr="00915806">
        <w:rPr>
          <w:rFonts w:ascii="Arial" w:hAnsi="Arial" w:cs="Arial"/>
          <w:sz w:val="24"/>
          <w:szCs w:val="24"/>
        </w:rPr>
        <w:t>as “carriers”</w:t>
      </w:r>
      <w:r w:rsidR="00353C89" w:rsidRPr="00915806">
        <w:rPr>
          <w:rFonts w:ascii="Arial" w:hAnsi="Arial" w:cs="Arial"/>
          <w:sz w:val="24"/>
          <w:szCs w:val="24"/>
        </w:rPr>
        <w:t xml:space="preserve"> or “vehicles”</w:t>
      </w:r>
      <w:r w:rsidR="00807D72" w:rsidRPr="00915806">
        <w:rPr>
          <w:rFonts w:ascii="Arial" w:hAnsi="Arial" w:cs="Arial"/>
          <w:sz w:val="24"/>
          <w:szCs w:val="24"/>
        </w:rPr>
        <w:t xml:space="preserve"> for </w:t>
      </w:r>
      <w:r w:rsidR="00F15D8B" w:rsidRPr="00915806">
        <w:rPr>
          <w:rFonts w:ascii="Arial" w:hAnsi="Arial" w:cs="Arial"/>
          <w:i/>
          <w:sz w:val="24"/>
          <w:szCs w:val="24"/>
        </w:rPr>
        <w:t>i</w:t>
      </w:r>
      <w:r w:rsidR="00807D72" w:rsidRPr="00915806">
        <w:rPr>
          <w:rFonts w:ascii="Arial" w:hAnsi="Arial" w:cs="Arial"/>
          <w:i/>
          <w:sz w:val="24"/>
          <w:szCs w:val="24"/>
        </w:rPr>
        <w:t>n vivo</w:t>
      </w:r>
      <w:r w:rsidR="00807D72" w:rsidRPr="00915806">
        <w:rPr>
          <w:rFonts w:ascii="Arial" w:hAnsi="Arial" w:cs="Arial"/>
          <w:sz w:val="24"/>
          <w:szCs w:val="24"/>
        </w:rPr>
        <w:t xml:space="preserve"> gene delivery. The</w:t>
      </w:r>
      <w:r w:rsidR="008B5045" w:rsidRPr="00915806">
        <w:rPr>
          <w:rFonts w:ascii="Arial" w:hAnsi="Arial" w:cs="Arial"/>
          <w:sz w:val="24"/>
          <w:szCs w:val="24"/>
        </w:rPr>
        <w:t xml:space="preserve"> naturally evolved </w:t>
      </w:r>
      <w:r w:rsidR="00807D72" w:rsidRPr="00915806">
        <w:rPr>
          <w:rFonts w:ascii="Arial" w:hAnsi="Arial" w:cs="Arial"/>
          <w:sz w:val="24"/>
          <w:szCs w:val="24"/>
        </w:rPr>
        <w:t>transduction properties</w:t>
      </w:r>
      <w:r w:rsidR="00807D72" w:rsidRPr="00915806">
        <w:rPr>
          <w:rFonts w:ascii="Arial" w:hAnsi="Arial" w:cs="Arial"/>
          <w:sz w:val="24"/>
          <w:szCs w:val="24"/>
          <w:shd w:val="clear" w:color="auto" w:fill="FFFFFF"/>
        </w:rPr>
        <w:t xml:space="preserve"> of </w:t>
      </w:r>
      <w:r w:rsidR="00667857" w:rsidRPr="00915806">
        <w:rPr>
          <w:rFonts w:ascii="Arial" w:hAnsi="Arial" w:cs="Arial"/>
          <w:sz w:val="24"/>
          <w:szCs w:val="24"/>
        </w:rPr>
        <w:t>viruses</w:t>
      </w:r>
      <w:r w:rsidR="00667857" w:rsidRPr="00915806">
        <w:rPr>
          <w:rFonts w:ascii="Arial" w:hAnsi="Arial" w:cs="Arial"/>
          <w:sz w:val="24"/>
          <w:szCs w:val="24"/>
          <w:shd w:val="clear" w:color="auto" w:fill="FFFFFF"/>
        </w:rPr>
        <w:t xml:space="preserve"> </w:t>
      </w:r>
      <w:r w:rsidR="00807D72" w:rsidRPr="00915806">
        <w:rPr>
          <w:rFonts w:ascii="Arial" w:hAnsi="Arial" w:cs="Arial"/>
          <w:sz w:val="24"/>
          <w:szCs w:val="24"/>
          <w:shd w:val="clear" w:color="auto" w:fill="FFFFFF"/>
        </w:rPr>
        <w:t>allow the</w:t>
      </w:r>
      <w:r w:rsidR="008B5045" w:rsidRPr="00915806">
        <w:rPr>
          <w:rFonts w:ascii="Arial" w:hAnsi="Arial" w:cs="Arial"/>
          <w:sz w:val="24"/>
          <w:szCs w:val="24"/>
          <w:shd w:val="clear" w:color="auto" w:fill="FFFFFF"/>
        </w:rPr>
        <w:t xml:space="preserve"> efficient</w:t>
      </w:r>
      <w:r w:rsidR="00807D72" w:rsidRPr="00915806">
        <w:rPr>
          <w:rFonts w:ascii="Arial" w:hAnsi="Arial" w:cs="Arial"/>
          <w:sz w:val="24"/>
          <w:szCs w:val="24"/>
          <w:shd w:val="clear" w:color="auto" w:fill="FFFFFF"/>
        </w:rPr>
        <w:t xml:space="preserve"> </w:t>
      </w:r>
      <w:r w:rsidR="008B5045" w:rsidRPr="00915806">
        <w:rPr>
          <w:rFonts w:ascii="Arial" w:hAnsi="Arial" w:cs="Arial"/>
          <w:sz w:val="24"/>
          <w:szCs w:val="24"/>
          <w:shd w:val="clear" w:color="auto" w:fill="FFFFFF"/>
        </w:rPr>
        <w:t>delivery of a gene of interest into cells</w:t>
      </w:r>
      <w:r w:rsidR="00A742E4" w:rsidRPr="00915806">
        <w:rPr>
          <w:rFonts w:ascii="Arial" w:hAnsi="Arial" w:cs="Arial"/>
          <w:sz w:val="24"/>
          <w:szCs w:val="24"/>
          <w:shd w:val="clear" w:color="auto" w:fill="FFFFFF"/>
        </w:rPr>
        <w:fldChar w:fldCharType="begin">
          <w:fldData xml:space="preserve">PEVuZE5vdGU+PENpdGU+PEF1dGhvcj5UaG9tYXM8L0F1dGhvcj48WWVhcj4yMDAzPC9ZZWFyPjxS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</w:fldData>
        </w:fldChar>
      </w:r>
      <w:r w:rsidR="00A742E4" w:rsidRPr="00915806">
        <w:rPr>
          <w:rFonts w:ascii="Arial" w:hAnsi="Arial" w:cs="Arial"/>
          <w:sz w:val="24"/>
          <w:szCs w:val="24"/>
          <w:shd w:val="clear" w:color="auto" w:fill="FFFFFF"/>
        </w:rPr>
        <w:instrText xml:space="preserve"> ADDIN EN.CITE </w:instrText>
      </w:r>
      <w:r w:rsidR="00A742E4" w:rsidRPr="00915806">
        <w:rPr>
          <w:rFonts w:ascii="Arial" w:hAnsi="Arial" w:cs="Arial"/>
          <w:sz w:val="24"/>
          <w:szCs w:val="24"/>
          <w:shd w:val="clear" w:color="auto" w:fill="FFFFFF"/>
        </w:rPr>
        <w:fldChar w:fldCharType="begin">
          <w:fldData xml:space="preserve">PEVuZE5vdGU+PENpdGU+PEF1dGhvcj5UaG9tYXM8L0F1dGhvcj48WWVhcj4yMDAzPC9ZZWFyPjxS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</w:fldData>
        </w:fldChar>
      </w:r>
      <w:r w:rsidR="00A742E4" w:rsidRPr="00915806">
        <w:rPr>
          <w:rFonts w:ascii="Arial" w:hAnsi="Arial" w:cs="Arial"/>
          <w:sz w:val="24"/>
          <w:szCs w:val="24"/>
          <w:shd w:val="clear" w:color="auto" w:fill="FFFFFF"/>
        </w:rPr>
        <w:instrText xml:space="preserve"> ADDIN EN.CITE.DATA </w:instrText>
      </w:r>
      <w:r w:rsidR="00A742E4" w:rsidRPr="00915806">
        <w:rPr>
          <w:rFonts w:ascii="Arial" w:hAnsi="Arial" w:cs="Arial"/>
          <w:sz w:val="24"/>
          <w:szCs w:val="24"/>
          <w:shd w:val="clear" w:color="auto" w:fill="FFFFFF"/>
        </w:rPr>
      </w:r>
      <w:r w:rsidR="00A742E4" w:rsidRPr="00915806">
        <w:rPr>
          <w:rFonts w:ascii="Arial" w:hAnsi="Arial" w:cs="Arial"/>
          <w:sz w:val="24"/>
          <w:szCs w:val="24"/>
          <w:shd w:val="clear" w:color="auto" w:fill="FFFFFF"/>
        </w:rPr>
        <w:fldChar w:fldCharType="end"/>
      </w:r>
      <w:r w:rsidR="00A742E4" w:rsidRPr="00915806">
        <w:rPr>
          <w:rFonts w:ascii="Arial" w:hAnsi="Arial" w:cs="Arial"/>
          <w:sz w:val="24"/>
          <w:szCs w:val="24"/>
          <w:shd w:val="clear" w:color="auto" w:fill="FFFFFF"/>
        </w:rPr>
      </w:r>
      <w:r w:rsidR="00A742E4" w:rsidRPr="00915806">
        <w:rPr>
          <w:rFonts w:ascii="Arial" w:hAnsi="Arial" w:cs="Arial"/>
          <w:sz w:val="24"/>
          <w:szCs w:val="24"/>
          <w:shd w:val="clear" w:color="auto" w:fill="FFFFFF"/>
        </w:rPr>
        <w:fldChar w:fldCharType="separate"/>
      </w:r>
      <w:r w:rsidR="00FF65A2" w:rsidRPr="00915806">
        <w:rPr>
          <w:rFonts w:ascii="Arial" w:hAnsi="Arial" w:cs="Arial"/>
          <w:noProof/>
          <w:sz w:val="24"/>
          <w:szCs w:val="24"/>
          <w:shd w:val="clear" w:color="auto" w:fill="FFFFFF"/>
          <w:vertAlign w:val="superscript"/>
        </w:rPr>
        <w:t>7</w:t>
      </w:r>
      <w:r w:rsidR="00A742E4" w:rsidRPr="00915806">
        <w:rPr>
          <w:rFonts w:ascii="Arial" w:hAnsi="Arial" w:cs="Arial"/>
          <w:noProof/>
          <w:sz w:val="24"/>
          <w:szCs w:val="24"/>
          <w:shd w:val="clear" w:color="auto" w:fill="FFFFFF"/>
          <w:vertAlign w:val="superscript"/>
        </w:rPr>
        <w:t>,</w:t>
      </w:r>
      <w:r w:rsidR="00FF65A2" w:rsidRPr="00915806">
        <w:rPr>
          <w:rFonts w:ascii="Arial" w:hAnsi="Arial" w:cs="Arial"/>
          <w:noProof/>
          <w:sz w:val="24"/>
          <w:szCs w:val="24"/>
          <w:shd w:val="clear" w:color="auto" w:fill="FFFFFF"/>
          <w:vertAlign w:val="superscript"/>
        </w:rPr>
        <w:t>9</w:t>
      </w:r>
      <w:r w:rsidR="00A742E4" w:rsidRPr="00915806">
        <w:rPr>
          <w:rFonts w:ascii="Arial" w:hAnsi="Arial" w:cs="Arial"/>
          <w:noProof/>
          <w:sz w:val="24"/>
          <w:szCs w:val="24"/>
          <w:shd w:val="clear" w:color="auto" w:fill="FFFFFF"/>
          <w:vertAlign w:val="superscript"/>
        </w:rPr>
        <w:t>,</w:t>
      </w:r>
      <w:r w:rsidR="00FF65A2" w:rsidRPr="00915806">
        <w:rPr>
          <w:rFonts w:ascii="Arial" w:hAnsi="Arial" w:cs="Arial"/>
          <w:noProof/>
          <w:sz w:val="24"/>
          <w:szCs w:val="24"/>
          <w:shd w:val="clear" w:color="auto" w:fill="FFFFFF"/>
          <w:vertAlign w:val="superscript"/>
        </w:rPr>
        <w:t>10</w:t>
      </w:r>
      <w:r w:rsidR="00A742E4" w:rsidRPr="00915806">
        <w:rPr>
          <w:rFonts w:ascii="Arial" w:hAnsi="Arial" w:cs="Arial"/>
          <w:sz w:val="24"/>
          <w:szCs w:val="24"/>
          <w:shd w:val="clear" w:color="auto" w:fill="FFFFFF"/>
        </w:rPr>
        <w:fldChar w:fldCharType="end"/>
      </w:r>
      <w:hyperlink w:anchor="_ENREF_9" w:tooltip="Giacca, 2012 #11" w:history="1"/>
      <w:r w:rsidR="008B5045" w:rsidRPr="00915806">
        <w:rPr>
          <w:rFonts w:ascii="Arial" w:hAnsi="Arial" w:cs="Arial"/>
          <w:sz w:val="24"/>
          <w:szCs w:val="24"/>
          <w:shd w:val="clear" w:color="auto" w:fill="FFFFFF"/>
        </w:rPr>
        <w:t xml:space="preserve">. </w:t>
      </w:r>
      <w:r w:rsidR="00807D72" w:rsidRPr="00915806">
        <w:rPr>
          <w:rFonts w:ascii="Arial" w:hAnsi="Arial" w:cs="Arial"/>
          <w:sz w:val="24"/>
          <w:szCs w:val="24"/>
        </w:rPr>
        <w:t>N</w:t>
      </w:r>
      <w:r w:rsidR="00902DF1" w:rsidRPr="00915806">
        <w:rPr>
          <w:rFonts w:ascii="Arial" w:hAnsi="Arial" w:cs="Arial"/>
          <w:sz w:val="24"/>
          <w:szCs w:val="24"/>
        </w:rPr>
        <w:t xml:space="preserve">umerous </w:t>
      </w:r>
      <w:r w:rsidR="008B5045" w:rsidRPr="00915806">
        <w:rPr>
          <w:rFonts w:ascii="Arial" w:hAnsi="Arial" w:cs="Arial"/>
          <w:sz w:val="24"/>
          <w:szCs w:val="24"/>
        </w:rPr>
        <w:t xml:space="preserve">types of </w:t>
      </w:r>
      <w:r w:rsidR="00902DF1" w:rsidRPr="00915806">
        <w:rPr>
          <w:rFonts w:ascii="Arial" w:hAnsi="Arial" w:cs="Arial"/>
          <w:sz w:val="24"/>
          <w:szCs w:val="24"/>
        </w:rPr>
        <w:t>viral vectors</w:t>
      </w:r>
      <w:r w:rsidR="008B5045" w:rsidRPr="00915806">
        <w:rPr>
          <w:rFonts w:ascii="Arial" w:hAnsi="Arial" w:cs="Arial"/>
          <w:sz w:val="24"/>
          <w:szCs w:val="24"/>
        </w:rPr>
        <w:t xml:space="preserve"> </w:t>
      </w:r>
      <w:r w:rsidR="00902DF1" w:rsidRPr="00915806">
        <w:rPr>
          <w:rFonts w:ascii="Arial" w:hAnsi="Arial" w:cs="Arial"/>
          <w:sz w:val="24"/>
          <w:szCs w:val="24"/>
        </w:rPr>
        <w:t xml:space="preserve">have been developed </w:t>
      </w:r>
      <w:r w:rsidR="008B5045" w:rsidRPr="00915806">
        <w:rPr>
          <w:rFonts w:ascii="Arial" w:hAnsi="Arial" w:cs="Arial"/>
          <w:sz w:val="24"/>
          <w:szCs w:val="24"/>
        </w:rPr>
        <w:t xml:space="preserve">and enable flexible </w:t>
      </w:r>
      <w:r w:rsidR="008B5045" w:rsidRPr="00915806">
        <w:rPr>
          <w:rFonts w:ascii="Arial" w:hAnsi="Arial" w:cs="Arial"/>
          <w:i/>
          <w:sz w:val="24"/>
          <w:szCs w:val="24"/>
        </w:rPr>
        <w:t>in vivo</w:t>
      </w:r>
      <w:r w:rsidR="008B5045" w:rsidRPr="00915806">
        <w:rPr>
          <w:rFonts w:ascii="Arial" w:hAnsi="Arial" w:cs="Arial"/>
          <w:sz w:val="24"/>
          <w:szCs w:val="24"/>
        </w:rPr>
        <w:t xml:space="preserve"> gene manipulation in different cell types and organs</w:t>
      </w:r>
      <w:r w:rsidR="00F15D8B" w:rsidRPr="00915806">
        <w:rPr>
          <w:rFonts w:ascii="Arial" w:hAnsi="Arial" w:cs="Arial"/>
          <w:sz w:val="24"/>
          <w:szCs w:val="24"/>
        </w:rPr>
        <w:t xml:space="preserve"> in mice</w:t>
      </w:r>
      <w:r w:rsidR="008B5045" w:rsidRPr="00915806">
        <w:rPr>
          <w:rFonts w:ascii="Arial" w:hAnsi="Arial" w:cs="Arial"/>
          <w:sz w:val="24"/>
          <w:szCs w:val="24"/>
        </w:rPr>
        <w:t xml:space="preserve">. </w:t>
      </w:r>
      <w:r w:rsidR="002032B9" w:rsidRPr="00915806">
        <w:rPr>
          <w:rFonts w:ascii="Arial" w:hAnsi="Arial" w:cs="Arial"/>
          <w:sz w:val="24"/>
          <w:szCs w:val="24"/>
        </w:rPr>
        <w:t xml:space="preserve"> </w:t>
      </w:r>
      <w:r w:rsidR="00667857" w:rsidRPr="00915806">
        <w:rPr>
          <w:rFonts w:ascii="Arial" w:hAnsi="Arial" w:cs="Arial"/>
          <w:sz w:val="24"/>
          <w:szCs w:val="24"/>
        </w:rPr>
        <w:t xml:space="preserve"> </w:t>
      </w:r>
    </w:p>
    <w:p w14:paraId="588EF751" w14:textId="77777777" w:rsidR="00562441" w:rsidRPr="00915806" w:rsidRDefault="00562441" w:rsidP="00915806">
      <w:pPr>
        <w:pStyle w:val="NoSpacing"/>
        <w:jc w:val="both"/>
        <w:rPr>
          <w:rFonts w:ascii="Arial" w:hAnsi="Arial" w:cs="Arial"/>
          <w:sz w:val="24"/>
          <w:szCs w:val="24"/>
        </w:rPr>
      </w:pPr>
    </w:p>
    <w:p w14:paraId="7FB2C898" w14:textId="3963E483" w:rsidR="00A1279C" w:rsidRPr="00915806" w:rsidRDefault="00353C89" w:rsidP="00915806">
      <w:pPr>
        <w:pStyle w:val="NoSpacing"/>
        <w:jc w:val="both"/>
        <w:rPr>
          <w:rFonts w:ascii="Arial" w:hAnsi="Arial" w:cs="Arial"/>
          <w:sz w:val="24"/>
          <w:szCs w:val="24"/>
        </w:rPr>
      </w:pPr>
      <w:r w:rsidRPr="00915806">
        <w:rPr>
          <w:rFonts w:ascii="Arial" w:hAnsi="Arial" w:cs="Arial"/>
          <w:sz w:val="24"/>
          <w:szCs w:val="24"/>
        </w:rPr>
        <w:t xml:space="preserve">The most commonly used viral systems include Retrovirus, </w:t>
      </w:r>
      <w:proofErr w:type="spellStart"/>
      <w:r w:rsidRPr="00915806">
        <w:rPr>
          <w:rFonts w:ascii="Arial" w:hAnsi="Arial" w:cs="Arial"/>
          <w:sz w:val="24"/>
          <w:szCs w:val="24"/>
        </w:rPr>
        <w:t>Lentivirus</w:t>
      </w:r>
      <w:proofErr w:type="spellEnd"/>
      <w:r w:rsidRPr="00915806">
        <w:rPr>
          <w:rFonts w:ascii="Arial" w:hAnsi="Arial" w:cs="Arial"/>
          <w:sz w:val="24"/>
          <w:szCs w:val="24"/>
        </w:rPr>
        <w:t>,</w:t>
      </w:r>
      <w:r w:rsidR="00D5240F" w:rsidRPr="00915806">
        <w:rPr>
          <w:rFonts w:ascii="Arial" w:hAnsi="Arial" w:cs="Arial"/>
          <w:sz w:val="24"/>
          <w:szCs w:val="24"/>
        </w:rPr>
        <w:t xml:space="preserve"> Adenovirus and Adeno</w:t>
      </w:r>
      <w:r w:rsidRPr="00915806">
        <w:rPr>
          <w:rFonts w:ascii="Arial" w:hAnsi="Arial" w:cs="Arial"/>
          <w:sz w:val="24"/>
          <w:szCs w:val="24"/>
        </w:rPr>
        <w:t>-associated virus (AAV)</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&lt;EndNote&gt;&lt;Cite&gt;&lt;Author&gt;Witlox&lt;/Author&gt;&lt;Year&gt;2007&lt;/Year&gt;&lt;RecNum&gt;22&lt;/RecNum&gt;&lt;DisplayText&gt;&lt;style face="superscript"&gt;11&lt;/style&gt;&lt;/DisplayText&gt;&lt;record&gt;&lt;rec-number&gt;22&lt;/rec-number&gt;&lt;foreign-keys&gt;&lt;key app="EN" db-id="fpa9e5rtr29v0ker5trxa5eerf2wrpaasd52"&gt;22&lt;/key&gt;&lt;/foreign-keys&gt;&lt;ref-type name="Journal Article"&gt;17&lt;/ref-type&gt;&lt;contributors&gt;&lt;authors&gt;&lt;author&gt;Witlox, MA&lt;/author&gt;&lt;author&gt;Lamfers, ML&lt;/author&gt;&lt;author&gt;Wuisman, PIJM&lt;/author&gt;&lt;author&gt;Curiel, DT&lt;/author&gt;&lt;author&gt;Siegal, GP&lt;/author&gt;&lt;/authors&gt;&lt;/contributors&gt;&lt;titles&gt;&lt;title&gt;Evolving gene therapy approaches for osteosarcoma using viral vectors: review&lt;/title&gt;&lt;secondary-title&gt;Bone&lt;/secondary-title&gt;&lt;/titles&gt;&lt;periodical&gt;&lt;full-title&gt;Bone&lt;/full-title&gt;&lt;/periodical&gt;&lt;pages&gt;797-812&lt;/pages&gt;&lt;volume&gt;40&lt;/volume&gt;&lt;number&gt;4&lt;/number&gt;&lt;dates&gt;&lt;year&gt;2007&lt;/year&gt;&lt;/dates&gt;&lt;isbn&gt;8756-3282&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11</w:t>
      </w:r>
      <w:r w:rsidR="00FF65A2" w:rsidRPr="00915806">
        <w:rPr>
          <w:rFonts w:ascii="Arial" w:hAnsi="Arial" w:cs="Arial"/>
          <w:sz w:val="24"/>
          <w:szCs w:val="24"/>
        </w:rPr>
        <w:fldChar w:fldCharType="end"/>
      </w:r>
      <w:r w:rsidRPr="00915806">
        <w:rPr>
          <w:rFonts w:ascii="Arial" w:hAnsi="Arial" w:cs="Arial"/>
          <w:sz w:val="24"/>
          <w:szCs w:val="24"/>
        </w:rPr>
        <w:t xml:space="preserve">.  </w:t>
      </w:r>
      <w:r w:rsidR="00632FF3" w:rsidRPr="00915806">
        <w:rPr>
          <w:rFonts w:ascii="Arial" w:hAnsi="Arial" w:cs="Arial"/>
          <w:sz w:val="24"/>
          <w:szCs w:val="24"/>
        </w:rPr>
        <w:t>Retrovirus</w:t>
      </w:r>
      <w:r w:rsidR="007D2B49" w:rsidRPr="00915806">
        <w:rPr>
          <w:rFonts w:ascii="Arial" w:hAnsi="Arial" w:cs="Arial"/>
          <w:sz w:val="24"/>
          <w:szCs w:val="24"/>
        </w:rPr>
        <w:t>es are single-stranded RNA viruses</w:t>
      </w:r>
      <w:r w:rsidR="00FA5CDF" w:rsidRPr="00915806">
        <w:rPr>
          <w:rFonts w:ascii="Arial" w:hAnsi="Arial" w:cs="Arial"/>
          <w:sz w:val="24"/>
          <w:szCs w:val="24"/>
        </w:rPr>
        <w:t xml:space="preserve"> and can</w:t>
      </w:r>
      <w:r w:rsidR="00D93DDB" w:rsidRPr="00915806">
        <w:rPr>
          <w:rFonts w:ascii="Arial" w:hAnsi="Arial" w:cs="Arial"/>
          <w:sz w:val="24"/>
          <w:szCs w:val="24"/>
        </w:rPr>
        <w:t xml:space="preserve"> </w:t>
      </w:r>
      <w:r w:rsidR="00FA5CDF" w:rsidRPr="00915806">
        <w:rPr>
          <w:rFonts w:ascii="Arial" w:hAnsi="Arial" w:cs="Arial"/>
          <w:sz w:val="24"/>
          <w:szCs w:val="24"/>
        </w:rPr>
        <w:t xml:space="preserve">introduce their genetic material to the host cell genome in a stable manner during mitotic division, </w:t>
      </w:r>
      <w:r w:rsidR="00AF6704" w:rsidRPr="00915806">
        <w:rPr>
          <w:rFonts w:ascii="Arial" w:hAnsi="Arial" w:cs="Arial"/>
          <w:sz w:val="24"/>
          <w:szCs w:val="24"/>
        </w:rPr>
        <w:t xml:space="preserve">providing potential for lifelong expression of the transduced genes </w:t>
      </w:r>
      <w:r w:rsidR="00FA5CDF" w:rsidRPr="00915806">
        <w:rPr>
          <w:rFonts w:ascii="Arial" w:hAnsi="Arial" w:cs="Arial"/>
          <w:sz w:val="24"/>
          <w:szCs w:val="24"/>
          <w:shd w:val="clear" w:color="auto" w:fill="FFFFFF"/>
        </w:rPr>
        <w:t xml:space="preserve">in the </w:t>
      </w:r>
      <w:r w:rsidR="00111696" w:rsidRPr="00915806">
        <w:rPr>
          <w:rFonts w:ascii="Arial" w:hAnsi="Arial" w:cs="Arial"/>
          <w:sz w:val="24"/>
          <w:szCs w:val="24"/>
          <w:shd w:val="clear" w:color="auto" w:fill="FFFFFF"/>
        </w:rPr>
        <w:t>target</w:t>
      </w:r>
      <w:r w:rsidR="00FA5CDF" w:rsidRPr="00915806">
        <w:rPr>
          <w:rFonts w:ascii="Arial" w:hAnsi="Arial" w:cs="Arial"/>
          <w:sz w:val="24"/>
          <w:szCs w:val="24"/>
          <w:shd w:val="clear" w:color="auto" w:fill="FFFFFF"/>
        </w:rPr>
        <w:t xml:space="preserve"> cells and organs</w:t>
      </w:r>
      <w:r w:rsidR="00FF65A2" w:rsidRPr="00915806">
        <w:rPr>
          <w:rFonts w:ascii="Arial" w:hAnsi="Arial" w:cs="Arial"/>
          <w:sz w:val="24"/>
          <w:szCs w:val="24"/>
          <w:shd w:val="clear" w:color="auto" w:fill="FFFFFF"/>
        </w:rPr>
        <w:fldChar w:fldCharType="begin">
          <w:fldData xml:space="preserve">PEVuZE5vdGU+PENpdGU+PEF1dGhvcj5EZSBNaWd1ZWw8L0F1dGhvcj48WWVhcj4yMDAyPC9ZZWFy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</w:fldData>
        </w:fldChar>
      </w:r>
      <w:r w:rsidR="00FF65A2" w:rsidRPr="00915806">
        <w:rPr>
          <w:rFonts w:ascii="Arial" w:hAnsi="Arial" w:cs="Arial"/>
          <w:sz w:val="24"/>
          <w:szCs w:val="24"/>
          <w:shd w:val="clear" w:color="auto" w:fill="FFFFFF"/>
        </w:rPr>
        <w:instrText xml:space="preserve"> ADDIN EN.CITE </w:instrText>
      </w:r>
      <w:r w:rsidR="00FF65A2" w:rsidRPr="00915806">
        <w:rPr>
          <w:rFonts w:ascii="Arial" w:hAnsi="Arial" w:cs="Arial"/>
          <w:sz w:val="24"/>
          <w:szCs w:val="24"/>
          <w:shd w:val="clear" w:color="auto" w:fill="FFFFFF"/>
        </w:rPr>
        <w:fldChar w:fldCharType="begin">
          <w:fldData xml:space="preserve">PEVuZE5vdGU+PENpdGU+PEF1dGhvcj5EZSBNaWd1ZWw8L0F1dGhvcj48WWVhcj4yMDAyPC9ZZWFy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</w:fldData>
        </w:fldChar>
      </w:r>
      <w:r w:rsidR="00FF65A2" w:rsidRPr="00915806">
        <w:rPr>
          <w:rFonts w:ascii="Arial" w:hAnsi="Arial" w:cs="Arial"/>
          <w:sz w:val="24"/>
          <w:szCs w:val="24"/>
          <w:shd w:val="clear" w:color="auto" w:fill="FFFFFF"/>
        </w:rPr>
        <w:instrText xml:space="preserve"> ADDIN EN.CITE.DATA </w:instrText>
      </w:r>
      <w:r w:rsidR="00FF65A2" w:rsidRPr="00915806">
        <w:rPr>
          <w:rFonts w:ascii="Arial" w:hAnsi="Arial" w:cs="Arial"/>
          <w:sz w:val="24"/>
          <w:szCs w:val="24"/>
          <w:shd w:val="clear" w:color="auto" w:fill="FFFFFF"/>
        </w:rPr>
      </w:r>
      <w:r w:rsidR="00FF65A2" w:rsidRPr="00915806">
        <w:rPr>
          <w:rFonts w:ascii="Arial" w:hAnsi="Arial" w:cs="Arial"/>
          <w:sz w:val="24"/>
          <w:szCs w:val="24"/>
          <w:shd w:val="clear" w:color="auto" w:fill="FFFFFF"/>
        </w:rPr>
        <w:fldChar w:fldCharType="end"/>
      </w:r>
      <w:r w:rsidR="00FF65A2" w:rsidRPr="00915806">
        <w:rPr>
          <w:rFonts w:ascii="Arial" w:hAnsi="Arial" w:cs="Arial"/>
          <w:sz w:val="24"/>
          <w:szCs w:val="24"/>
          <w:shd w:val="clear" w:color="auto" w:fill="FFFFFF"/>
        </w:rPr>
      </w:r>
      <w:r w:rsidR="00FF65A2" w:rsidRPr="00915806">
        <w:rPr>
          <w:rFonts w:ascii="Arial" w:hAnsi="Arial" w:cs="Arial"/>
          <w:sz w:val="24"/>
          <w:szCs w:val="24"/>
          <w:shd w:val="clear" w:color="auto" w:fill="FFFFFF"/>
        </w:rPr>
        <w:fldChar w:fldCharType="separate"/>
      </w:r>
      <w:r w:rsidR="00FF65A2" w:rsidRPr="00915806">
        <w:rPr>
          <w:rFonts w:ascii="Arial" w:hAnsi="Arial" w:cs="Arial"/>
          <w:noProof/>
          <w:sz w:val="24"/>
          <w:szCs w:val="24"/>
          <w:shd w:val="clear" w:color="auto" w:fill="FFFFFF"/>
          <w:vertAlign w:val="superscript"/>
        </w:rPr>
        <w:t>12-14</w:t>
      </w:r>
      <w:r w:rsidR="00FF65A2" w:rsidRPr="00915806">
        <w:rPr>
          <w:rFonts w:ascii="Arial" w:hAnsi="Arial" w:cs="Arial"/>
          <w:sz w:val="24"/>
          <w:szCs w:val="24"/>
          <w:shd w:val="clear" w:color="auto" w:fill="FFFFFF"/>
        </w:rPr>
        <w:fldChar w:fldCharType="end"/>
      </w:r>
      <w:r w:rsidR="00FA5CDF" w:rsidRPr="00915806">
        <w:rPr>
          <w:rFonts w:ascii="Arial" w:hAnsi="Arial" w:cs="Arial"/>
          <w:sz w:val="24"/>
          <w:szCs w:val="24"/>
          <w:shd w:val="clear" w:color="auto" w:fill="FFFFFF"/>
        </w:rPr>
        <w:t xml:space="preserve">.  However, </w:t>
      </w:r>
      <w:r w:rsidR="004A3317" w:rsidRPr="00915806">
        <w:rPr>
          <w:rFonts w:ascii="Arial" w:hAnsi="Arial" w:cs="Arial"/>
          <w:sz w:val="24"/>
          <w:szCs w:val="24"/>
        </w:rPr>
        <w:t>many</w:t>
      </w:r>
      <w:r w:rsidR="006C666E" w:rsidRPr="00915806">
        <w:rPr>
          <w:rFonts w:ascii="Arial" w:hAnsi="Arial" w:cs="Arial"/>
          <w:sz w:val="24"/>
          <w:szCs w:val="24"/>
        </w:rPr>
        <w:t xml:space="preserve"> types of </w:t>
      </w:r>
      <w:r w:rsidR="00FA5CDF" w:rsidRPr="00915806">
        <w:rPr>
          <w:rFonts w:ascii="Arial" w:hAnsi="Arial" w:cs="Arial"/>
          <w:sz w:val="24"/>
          <w:szCs w:val="24"/>
        </w:rPr>
        <w:t>retroviruses only infect div</w:t>
      </w:r>
      <w:r w:rsidR="004A3317" w:rsidRPr="00915806">
        <w:rPr>
          <w:rFonts w:ascii="Arial" w:hAnsi="Arial" w:cs="Arial"/>
          <w:sz w:val="24"/>
          <w:szCs w:val="24"/>
        </w:rPr>
        <w:t xml:space="preserve">iding </w:t>
      </w:r>
      <w:r w:rsidR="00AF6704" w:rsidRPr="00915806">
        <w:rPr>
          <w:rFonts w:ascii="Arial" w:hAnsi="Arial" w:cs="Arial"/>
          <w:sz w:val="24"/>
          <w:szCs w:val="24"/>
        </w:rPr>
        <w:t>cells, and their efficacy in non-dividing cells is very low</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&lt;EndNote&gt;&lt;Cite&gt;&lt;Author&gt;Katz&lt;/Author&gt;&lt;Year&gt;2005&lt;/Year&gt;&lt;RecNum&gt;17&lt;/RecNum&gt;&lt;DisplayText&gt;&lt;style face="superscript"&gt;15&lt;/style&gt;&lt;/DisplayText&gt;&lt;record&gt;&lt;rec-number&gt;17&lt;/rec-number&gt;&lt;foreign-keys&gt;&lt;key app="EN" db-id="fpa9e5rtr29v0ker5trxa5eerf2wrpaasd52"&gt;17&lt;/key&gt;&lt;/foreign-keys&gt;&lt;ref-type name="Journal Article"&gt;17&lt;/ref-type&gt;&lt;contributors&gt;&lt;authors&gt;&lt;author&gt;Katz, Richard A&lt;/author&gt;&lt;author&gt;Greger, James G&lt;/author&gt;&lt;author&gt;Skalka, Anna Marie&lt;/author&gt;&lt;/authors&gt;&lt;/contributors&gt;&lt;titles&gt;&lt;title&gt;Effects of cell cycle status on early events in retroviral replication&lt;/title&gt;&lt;secondary-title&gt;Journal of cellular biochemistry&lt;/secondary-title&gt;&lt;/titles&gt;&lt;periodical&gt;&lt;full-title&gt;Journal of cellular biochemistry&lt;/full-title&gt;&lt;/periodical&gt;&lt;pages&gt;880-889&lt;/pages&gt;&lt;volume&gt;94&lt;/volume&gt;&lt;number&gt;5&lt;/number&gt;&lt;dates&gt;&lt;year&gt;2005&lt;/year&gt;&lt;/dates&gt;&lt;isbn&gt;1097-4644&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15</w:t>
      </w:r>
      <w:r w:rsidR="00FF65A2" w:rsidRPr="00915806">
        <w:rPr>
          <w:rFonts w:ascii="Arial" w:hAnsi="Arial" w:cs="Arial"/>
          <w:sz w:val="24"/>
          <w:szCs w:val="24"/>
        </w:rPr>
        <w:fldChar w:fldCharType="end"/>
      </w:r>
      <w:r w:rsidR="00AF6704" w:rsidRPr="00915806">
        <w:rPr>
          <w:rFonts w:ascii="Arial" w:hAnsi="Arial" w:cs="Arial"/>
          <w:sz w:val="24"/>
          <w:szCs w:val="24"/>
        </w:rPr>
        <w:t>.</w:t>
      </w:r>
      <w:r w:rsidR="004A3317" w:rsidRPr="00915806">
        <w:rPr>
          <w:rFonts w:ascii="Arial" w:hAnsi="Arial" w:cs="Arial"/>
          <w:sz w:val="24"/>
          <w:szCs w:val="24"/>
        </w:rPr>
        <w:t xml:space="preserve"> This limit</w:t>
      </w:r>
      <w:r w:rsidR="00FA5CDF" w:rsidRPr="00915806">
        <w:rPr>
          <w:rFonts w:ascii="Arial" w:hAnsi="Arial" w:cs="Arial"/>
          <w:sz w:val="24"/>
          <w:szCs w:val="24"/>
        </w:rPr>
        <w:t>s</w:t>
      </w:r>
      <w:r w:rsidR="00F06F79" w:rsidRPr="00915806">
        <w:rPr>
          <w:rFonts w:ascii="Arial" w:hAnsi="Arial" w:cs="Arial"/>
          <w:sz w:val="24"/>
          <w:szCs w:val="24"/>
        </w:rPr>
        <w:t xml:space="preserve"> their utility</w:t>
      </w:r>
      <w:r w:rsidR="004A3317" w:rsidRPr="00915806">
        <w:rPr>
          <w:rFonts w:ascii="Arial" w:hAnsi="Arial" w:cs="Arial"/>
          <w:sz w:val="24"/>
          <w:szCs w:val="24"/>
        </w:rPr>
        <w:t xml:space="preserve"> for</w:t>
      </w:r>
      <w:r w:rsidR="00FA5CDF" w:rsidRPr="00915806">
        <w:rPr>
          <w:rFonts w:ascii="Arial" w:hAnsi="Arial" w:cs="Arial"/>
          <w:sz w:val="24"/>
          <w:szCs w:val="24"/>
        </w:rPr>
        <w:t xml:space="preserve"> gene delivery.</w:t>
      </w:r>
      <w:r w:rsidR="004A3317" w:rsidRPr="00915806">
        <w:rPr>
          <w:rFonts w:ascii="Arial" w:hAnsi="Arial" w:cs="Arial"/>
          <w:sz w:val="24"/>
          <w:szCs w:val="24"/>
        </w:rPr>
        <w:t xml:space="preserve"> </w:t>
      </w:r>
      <w:proofErr w:type="spellStart"/>
      <w:r w:rsidR="00DD384F" w:rsidRPr="00915806">
        <w:rPr>
          <w:rFonts w:ascii="Arial" w:hAnsi="Arial" w:cs="Arial"/>
          <w:sz w:val="24"/>
          <w:szCs w:val="24"/>
        </w:rPr>
        <w:t>Lentivirus</w:t>
      </w:r>
      <w:proofErr w:type="spellEnd"/>
      <w:r w:rsidR="0097786E" w:rsidRPr="00915806">
        <w:rPr>
          <w:rFonts w:ascii="Arial" w:hAnsi="Arial" w:cs="Arial"/>
          <w:sz w:val="24"/>
          <w:szCs w:val="24"/>
        </w:rPr>
        <w:t xml:space="preserve"> </w:t>
      </w:r>
      <w:r w:rsidR="00DD384F" w:rsidRPr="00915806">
        <w:rPr>
          <w:rFonts w:ascii="Arial" w:hAnsi="Arial" w:cs="Arial"/>
          <w:sz w:val="24"/>
          <w:szCs w:val="24"/>
          <w:shd w:val="clear" w:color="auto" w:fill="FFFFFF"/>
        </w:rPr>
        <w:t xml:space="preserve">is a genus of the viruses of </w:t>
      </w:r>
      <w:proofErr w:type="spellStart"/>
      <w:r w:rsidR="00DD384F" w:rsidRPr="00915806">
        <w:rPr>
          <w:rFonts w:ascii="Arial" w:hAnsi="Arial" w:cs="Arial"/>
          <w:i/>
          <w:sz w:val="24"/>
          <w:szCs w:val="24"/>
          <w:shd w:val="clear" w:color="auto" w:fill="FFFFFF"/>
        </w:rPr>
        <w:t>Retroviridae</w:t>
      </w:r>
      <w:proofErr w:type="spellEnd"/>
      <w:r w:rsidR="00DD384F" w:rsidRPr="00915806">
        <w:rPr>
          <w:rFonts w:ascii="Arial" w:hAnsi="Arial" w:cs="Arial"/>
          <w:sz w:val="24"/>
          <w:szCs w:val="24"/>
          <w:shd w:val="clear" w:color="auto" w:fill="FFFFFF"/>
        </w:rPr>
        <w:t xml:space="preserve"> family.</w:t>
      </w:r>
      <w:r w:rsidR="00667857" w:rsidRPr="00915806">
        <w:rPr>
          <w:rFonts w:ascii="Arial" w:hAnsi="Arial" w:cs="Arial"/>
          <w:sz w:val="24"/>
          <w:szCs w:val="24"/>
          <w:shd w:val="clear" w:color="auto" w:fill="FFFFFF"/>
        </w:rPr>
        <w:t xml:space="preserve"> </w:t>
      </w:r>
      <w:r w:rsidR="00667857" w:rsidRPr="00915806">
        <w:rPr>
          <w:rFonts w:ascii="Arial" w:hAnsi="Arial" w:cs="Arial"/>
          <w:sz w:val="24"/>
          <w:szCs w:val="24"/>
        </w:rPr>
        <w:t>D</w:t>
      </w:r>
      <w:r w:rsidR="00CC4A18" w:rsidRPr="00915806">
        <w:rPr>
          <w:rFonts w:ascii="Arial" w:hAnsi="Arial" w:cs="Arial"/>
          <w:sz w:val="24"/>
          <w:szCs w:val="24"/>
        </w:rPr>
        <w:t>ifferent</w:t>
      </w:r>
      <w:r w:rsidR="0097786E" w:rsidRPr="00915806">
        <w:rPr>
          <w:rFonts w:ascii="Arial" w:hAnsi="Arial" w:cs="Arial"/>
          <w:sz w:val="24"/>
          <w:szCs w:val="24"/>
        </w:rPr>
        <w:t xml:space="preserve"> from</w:t>
      </w:r>
      <w:r w:rsidR="00CC4A18" w:rsidRPr="00915806">
        <w:rPr>
          <w:rFonts w:ascii="Arial" w:hAnsi="Arial" w:cs="Arial"/>
          <w:sz w:val="24"/>
          <w:szCs w:val="24"/>
        </w:rPr>
        <w:t xml:space="preserve"> other </w:t>
      </w:r>
      <w:r w:rsidR="0097786E" w:rsidRPr="00915806">
        <w:rPr>
          <w:rFonts w:ascii="Arial" w:hAnsi="Arial" w:cs="Arial"/>
          <w:sz w:val="24"/>
          <w:szCs w:val="24"/>
        </w:rPr>
        <w:t>retrovirus</w:t>
      </w:r>
      <w:r w:rsidR="00CC4A18" w:rsidRPr="00915806">
        <w:rPr>
          <w:rFonts w:ascii="Arial" w:hAnsi="Arial" w:cs="Arial"/>
          <w:sz w:val="24"/>
          <w:szCs w:val="24"/>
        </w:rPr>
        <w:t>es</w:t>
      </w:r>
      <w:r w:rsidR="0097786E" w:rsidRPr="00915806">
        <w:rPr>
          <w:rFonts w:ascii="Arial" w:hAnsi="Arial" w:cs="Arial"/>
          <w:sz w:val="24"/>
          <w:szCs w:val="24"/>
        </w:rPr>
        <w:t xml:space="preserve">, </w:t>
      </w:r>
      <w:proofErr w:type="spellStart"/>
      <w:r w:rsidR="00DD384F" w:rsidRPr="00915806">
        <w:rPr>
          <w:rFonts w:ascii="Arial" w:hAnsi="Arial" w:cs="Arial"/>
          <w:sz w:val="24"/>
          <w:szCs w:val="24"/>
        </w:rPr>
        <w:t>Lentivirus</w:t>
      </w:r>
      <w:proofErr w:type="spellEnd"/>
      <w:r w:rsidR="00DD384F" w:rsidRPr="00915806">
        <w:rPr>
          <w:rFonts w:ascii="Arial" w:hAnsi="Arial" w:cs="Arial"/>
          <w:sz w:val="24"/>
          <w:szCs w:val="24"/>
        </w:rPr>
        <w:t xml:space="preserve"> can infect both d</w:t>
      </w:r>
      <w:r w:rsidR="00CC4A18" w:rsidRPr="00915806">
        <w:rPr>
          <w:rFonts w:ascii="Arial" w:hAnsi="Arial" w:cs="Arial"/>
          <w:sz w:val="24"/>
          <w:szCs w:val="24"/>
        </w:rPr>
        <w:t xml:space="preserve">ividing and non-dividing cells, </w:t>
      </w:r>
      <w:r w:rsidR="003D7644" w:rsidRPr="00915806">
        <w:rPr>
          <w:rFonts w:ascii="Arial" w:hAnsi="Arial" w:cs="Arial"/>
          <w:sz w:val="24"/>
          <w:szCs w:val="24"/>
        </w:rPr>
        <w:t xml:space="preserve">and </w:t>
      </w:r>
      <w:r w:rsidR="00CC4A18" w:rsidRPr="00915806">
        <w:rPr>
          <w:rFonts w:ascii="Arial" w:hAnsi="Arial" w:cs="Arial"/>
          <w:sz w:val="24"/>
          <w:szCs w:val="24"/>
        </w:rPr>
        <w:t>has been</w:t>
      </w:r>
      <w:r w:rsidR="00CD1325" w:rsidRPr="00915806">
        <w:rPr>
          <w:rFonts w:ascii="Arial" w:hAnsi="Arial" w:cs="Arial"/>
          <w:sz w:val="24"/>
          <w:szCs w:val="24"/>
        </w:rPr>
        <w:t xml:space="preserve"> widely</w:t>
      </w:r>
      <w:r w:rsidR="00CC4A18" w:rsidRPr="00915806">
        <w:rPr>
          <w:rFonts w:ascii="Arial" w:hAnsi="Arial" w:cs="Arial"/>
          <w:sz w:val="24"/>
          <w:szCs w:val="24"/>
        </w:rPr>
        <w:t xml:space="preserve"> used for gene transfer </w:t>
      </w:r>
      <w:r w:rsidR="0028785C" w:rsidRPr="00915806">
        <w:rPr>
          <w:rFonts w:ascii="Arial" w:hAnsi="Arial" w:cs="Arial"/>
          <w:sz w:val="24"/>
          <w:szCs w:val="24"/>
        </w:rPr>
        <w:t>in</w:t>
      </w:r>
      <w:r w:rsidR="00CC4A18" w:rsidRPr="00915806">
        <w:rPr>
          <w:rFonts w:ascii="Arial" w:hAnsi="Arial" w:cs="Arial"/>
          <w:sz w:val="24"/>
          <w:szCs w:val="24"/>
        </w:rPr>
        <w:t>to post-mitotic and highly differentiated cells</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&lt;EndNote&gt;&lt;Cite&gt;&lt;Author&gt;Escors&lt;/Author&gt;&lt;Year&gt;2010&lt;/Year&gt;&lt;RecNum&gt;19&lt;/RecNum&gt;&lt;DisplayText&gt;&lt;style face="superscript"&gt;16&lt;/style&gt;&lt;/DisplayText&gt;&lt;record&gt;&lt;rec-number&gt;19&lt;/rec-number&gt;&lt;foreign-keys&gt;&lt;key app="EN" db-id="fpa9e5rtr29v0ker5trxa5eerf2wrpaasd52"&gt;19&lt;/key&gt;&lt;/foreign-keys&gt;&lt;ref-type name="Journal Article"&gt;17&lt;/ref-type&gt;&lt;contributors&gt;&lt;authors&gt;&lt;author&gt;Escors, David&lt;/author&gt;&lt;author&gt;Breckpot, Karine&lt;/author&gt;&lt;/authors&gt;&lt;/contributors&gt;&lt;titles&gt;&lt;title&gt;Lentiviral vectors in gene therapy: their current status and future potential&lt;/title&gt;&lt;secondary-title&gt;Archivum immunologiae et therapiae experimentalis&lt;/secondary-title&gt;&lt;/titles&gt;&lt;periodical&gt;&lt;full-title&gt;Archivum immunologiae et therapiae experimentalis&lt;/full-title&gt;&lt;/periodical&gt;&lt;pages&gt;107-119&lt;/pages&gt;&lt;volume&gt;58&lt;/volume&gt;&lt;number&gt;2&lt;/number&gt;&lt;dates&gt;&lt;year&gt;2010&lt;/year&gt;&lt;/dates&gt;&lt;isbn&gt;0004-069X&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16</w:t>
      </w:r>
      <w:r w:rsidR="00FF65A2" w:rsidRPr="00915806">
        <w:rPr>
          <w:rFonts w:ascii="Arial" w:hAnsi="Arial" w:cs="Arial"/>
          <w:sz w:val="24"/>
          <w:szCs w:val="24"/>
        </w:rPr>
        <w:fldChar w:fldCharType="end"/>
      </w:r>
      <w:r w:rsidR="00CC4A18" w:rsidRPr="00915806">
        <w:rPr>
          <w:rFonts w:ascii="Arial" w:hAnsi="Arial" w:cs="Arial"/>
          <w:sz w:val="24"/>
          <w:szCs w:val="24"/>
        </w:rPr>
        <w:t>. The life cycle</w:t>
      </w:r>
      <w:r w:rsidR="00CD1325" w:rsidRPr="00915806">
        <w:rPr>
          <w:rFonts w:ascii="Arial" w:hAnsi="Arial" w:cs="Arial"/>
          <w:sz w:val="24"/>
          <w:szCs w:val="24"/>
        </w:rPr>
        <w:t xml:space="preserve"> of </w:t>
      </w:r>
      <w:proofErr w:type="spellStart"/>
      <w:r w:rsidR="00CC4A18" w:rsidRPr="00915806">
        <w:rPr>
          <w:rFonts w:ascii="Arial" w:hAnsi="Arial" w:cs="Arial"/>
          <w:sz w:val="24"/>
          <w:szCs w:val="24"/>
        </w:rPr>
        <w:t>Lentivirus</w:t>
      </w:r>
      <w:proofErr w:type="spellEnd"/>
      <w:r w:rsidR="00CC4A18" w:rsidRPr="00915806">
        <w:rPr>
          <w:rFonts w:ascii="Arial" w:hAnsi="Arial" w:cs="Arial"/>
          <w:sz w:val="24"/>
          <w:szCs w:val="24"/>
        </w:rPr>
        <w:t xml:space="preserve"> </w:t>
      </w:r>
      <w:r w:rsidR="00CD1325" w:rsidRPr="00915806">
        <w:rPr>
          <w:rFonts w:ascii="Arial" w:hAnsi="Arial" w:cs="Arial"/>
          <w:sz w:val="24"/>
          <w:szCs w:val="24"/>
        </w:rPr>
        <w:t xml:space="preserve">also </w:t>
      </w:r>
      <w:r w:rsidR="00CC4A18" w:rsidRPr="00915806">
        <w:rPr>
          <w:rFonts w:ascii="Arial" w:hAnsi="Arial" w:cs="Arial"/>
          <w:sz w:val="24"/>
          <w:szCs w:val="24"/>
        </w:rPr>
        <w:t>involve</w:t>
      </w:r>
      <w:r w:rsidR="00CD1325" w:rsidRPr="00915806">
        <w:rPr>
          <w:rFonts w:ascii="Arial" w:hAnsi="Arial" w:cs="Arial"/>
          <w:sz w:val="24"/>
          <w:szCs w:val="24"/>
        </w:rPr>
        <w:t>s</w:t>
      </w:r>
      <w:r w:rsidR="00CC4A18" w:rsidRPr="00915806">
        <w:rPr>
          <w:rFonts w:ascii="Arial" w:hAnsi="Arial" w:cs="Arial"/>
          <w:sz w:val="24"/>
          <w:szCs w:val="24"/>
        </w:rPr>
        <w:t xml:space="preserve"> integration of vector DNA into the host genomes. Thus, </w:t>
      </w:r>
      <w:proofErr w:type="spellStart"/>
      <w:r w:rsidR="00E310DC" w:rsidRPr="00915806">
        <w:rPr>
          <w:rFonts w:ascii="Arial" w:hAnsi="Arial" w:cs="Arial"/>
          <w:sz w:val="24"/>
          <w:szCs w:val="24"/>
        </w:rPr>
        <w:t>Lentivirus</w:t>
      </w:r>
      <w:proofErr w:type="spellEnd"/>
      <w:r w:rsidR="00E310DC" w:rsidRPr="00915806">
        <w:rPr>
          <w:rFonts w:ascii="Arial" w:hAnsi="Arial" w:cs="Arial"/>
          <w:sz w:val="24"/>
          <w:szCs w:val="24"/>
        </w:rPr>
        <w:t>-</w:t>
      </w:r>
      <w:r w:rsidR="00CC4A18" w:rsidRPr="00915806">
        <w:rPr>
          <w:rFonts w:ascii="Arial" w:hAnsi="Arial" w:cs="Arial"/>
          <w:sz w:val="24"/>
          <w:szCs w:val="24"/>
        </w:rPr>
        <w:t>mediated gene delivery enables stable and long-duration expression of the transduced genetic elements</w:t>
      </w:r>
      <w:r w:rsidR="00FF65A2" w:rsidRPr="00915806">
        <w:rPr>
          <w:rFonts w:ascii="Arial" w:hAnsi="Arial" w:cs="Arial"/>
          <w:sz w:val="24"/>
          <w:szCs w:val="24"/>
        </w:rPr>
        <w:fldChar w:fldCharType="begin">
          <w:fldData xml:space="preserve">PEVuZE5vdGU+PENpdGU+PEF1dGhvcj5Nw6F0cmFpPC9BdXRob3I+PFllYXI+MjAxMDwvWWVhcj48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</w:fldData>
        </w:fldChar>
      </w:r>
      <w:r w:rsidR="00FF65A2" w:rsidRPr="00915806">
        <w:rPr>
          <w:rFonts w:ascii="Arial" w:hAnsi="Arial" w:cs="Arial"/>
          <w:sz w:val="24"/>
          <w:szCs w:val="24"/>
        </w:rPr>
        <w:instrText xml:space="preserve"> ADDIN EN.CITE </w:instrText>
      </w:r>
      <w:r w:rsidR="00FF65A2" w:rsidRPr="00915806">
        <w:rPr>
          <w:rFonts w:ascii="Arial" w:hAnsi="Arial" w:cs="Arial"/>
          <w:sz w:val="24"/>
          <w:szCs w:val="24"/>
        </w:rPr>
        <w:fldChar w:fldCharType="begin">
          <w:fldData xml:space="preserve">PEVuZE5vdGU+PENpdGU+PEF1dGhvcj5Nw6F0cmFpPC9BdXRob3I+PFllYXI+MjAxMDwvWWVhcj48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</w:fldData>
        </w:fldChar>
      </w:r>
      <w:r w:rsidR="00FF65A2" w:rsidRPr="00915806">
        <w:rPr>
          <w:rFonts w:ascii="Arial" w:hAnsi="Arial" w:cs="Arial"/>
          <w:sz w:val="24"/>
          <w:szCs w:val="24"/>
        </w:rPr>
        <w:instrText xml:space="preserve"> ADDIN EN.CITE.DATA </w:instrText>
      </w:r>
      <w:r w:rsidR="00FF65A2" w:rsidRPr="00915806">
        <w:rPr>
          <w:rFonts w:ascii="Arial" w:hAnsi="Arial" w:cs="Arial"/>
          <w:sz w:val="24"/>
          <w:szCs w:val="24"/>
        </w:rPr>
      </w:r>
      <w:r w:rsidR="00FF65A2" w:rsidRPr="00915806">
        <w:rPr>
          <w:rFonts w:ascii="Arial" w:hAnsi="Arial" w:cs="Arial"/>
          <w:sz w:val="24"/>
          <w:szCs w:val="24"/>
        </w:rPr>
        <w:fldChar w:fldCharType="end"/>
      </w:r>
      <w:r w:rsidR="00FF65A2" w:rsidRPr="00915806">
        <w:rPr>
          <w:rFonts w:ascii="Arial" w:hAnsi="Arial" w:cs="Arial"/>
          <w:sz w:val="24"/>
          <w:szCs w:val="24"/>
        </w:rPr>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16-18</w:t>
      </w:r>
      <w:r w:rsidR="00FF65A2" w:rsidRPr="00915806">
        <w:rPr>
          <w:rFonts w:ascii="Arial" w:hAnsi="Arial" w:cs="Arial"/>
          <w:sz w:val="24"/>
          <w:szCs w:val="24"/>
        </w:rPr>
        <w:fldChar w:fldCharType="end"/>
      </w:r>
      <w:hyperlink w:anchor="_ENREF_16" w:tooltip="Escors, 2010 #19" w:history="1"/>
      <w:r w:rsidR="00CC4A18" w:rsidRPr="00915806">
        <w:rPr>
          <w:rFonts w:ascii="Arial" w:hAnsi="Arial" w:cs="Arial"/>
          <w:sz w:val="24"/>
          <w:szCs w:val="24"/>
        </w:rPr>
        <w:t xml:space="preserve">. However, this feature </w:t>
      </w:r>
      <w:r w:rsidR="00CC4A18" w:rsidRPr="00915806">
        <w:rPr>
          <w:rFonts w:ascii="Arial" w:hAnsi="Arial" w:cs="Arial"/>
          <w:bCs/>
          <w:sz w:val="24"/>
          <w:szCs w:val="24"/>
        </w:rPr>
        <w:t xml:space="preserve">may represent a double-edged sword </w:t>
      </w:r>
      <w:r w:rsidR="0028785C" w:rsidRPr="00915806">
        <w:rPr>
          <w:rFonts w:ascii="Arial" w:hAnsi="Arial" w:cs="Arial"/>
          <w:bCs/>
          <w:sz w:val="24"/>
          <w:szCs w:val="24"/>
        </w:rPr>
        <w:t>in the use of</w:t>
      </w:r>
      <w:r w:rsidR="00CC4A18" w:rsidRPr="00915806">
        <w:rPr>
          <w:rFonts w:ascii="Arial" w:hAnsi="Arial" w:cs="Arial"/>
          <w:bCs/>
          <w:sz w:val="24"/>
          <w:szCs w:val="24"/>
        </w:rPr>
        <w:t xml:space="preserve"> </w:t>
      </w:r>
      <w:r w:rsidR="00E310DC" w:rsidRPr="00915806">
        <w:rPr>
          <w:rFonts w:ascii="Arial" w:hAnsi="Arial" w:cs="Arial"/>
          <w:sz w:val="24"/>
          <w:szCs w:val="24"/>
        </w:rPr>
        <w:t>these viruses to manipulate gene expression, as i</w:t>
      </w:r>
      <w:r w:rsidR="00CC4A18" w:rsidRPr="00915806">
        <w:rPr>
          <w:rFonts w:ascii="Arial" w:hAnsi="Arial" w:cs="Arial"/>
          <w:sz w:val="24"/>
          <w:szCs w:val="24"/>
        </w:rPr>
        <w:t xml:space="preserve">ntegration of vector DNA may </w:t>
      </w:r>
      <w:r w:rsidR="00034B67" w:rsidRPr="00915806">
        <w:rPr>
          <w:rFonts w:ascii="Arial" w:hAnsi="Arial" w:cs="Arial"/>
          <w:sz w:val="24"/>
          <w:szCs w:val="24"/>
        </w:rPr>
        <w:t xml:space="preserve">lead to </w:t>
      </w:r>
      <w:proofErr w:type="spellStart"/>
      <w:r w:rsidR="00430073" w:rsidRPr="00915806">
        <w:rPr>
          <w:rFonts w:ascii="Arial" w:hAnsi="Arial" w:cs="Arial"/>
          <w:bCs/>
          <w:sz w:val="24"/>
          <w:szCs w:val="24"/>
        </w:rPr>
        <w:t>insertional</w:t>
      </w:r>
      <w:proofErr w:type="spellEnd"/>
      <w:r w:rsidR="00430073" w:rsidRPr="00915806">
        <w:rPr>
          <w:rStyle w:val="apple-converted-space"/>
          <w:rFonts w:ascii="Arial" w:hAnsi="Arial" w:cs="Arial"/>
          <w:bCs/>
          <w:sz w:val="24"/>
          <w:szCs w:val="24"/>
        </w:rPr>
        <w:t> </w:t>
      </w:r>
      <w:r w:rsidR="00430073" w:rsidRPr="00915806">
        <w:rPr>
          <w:rFonts w:ascii="Arial" w:hAnsi="Arial" w:cs="Arial"/>
          <w:bCs/>
          <w:sz w:val="24"/>
          <w:szCs w:val="24"/>
        </w:rPr>
        <w:t>mutagenesis</w:t>
      </w:r>
      <w:r w:rsidR="00430073" w:rsidRPr="00915806">
        <w:rPr>
          <w:rStyle w:val="apple-converted-space"/>
          <w:rFonts w:ascii="Arial" w:hAnsi="Arial" w:cs="Arial"/>
          <w:b/>
          <w:bCs/>
          <w:sz w:val="24"/>
          <w:szCs w:val="24"/>
        </w:rPr>
        <w:t> </w:t>
      </w:r>
      <w:r w:rsidR="00034B67" w:rsidRPr="00915806">
        <w:rPr>
          <w:rFonts w:ascii="Arial" w:hAnsi="Arial" w:cs="Arial"/>
          <w:sz w:val="24"/>
          <w:szCs w:val="24"/>
        </w:rPr>
        <w:t>in the</w:t>
      </w:r>
      <w:r w:rsidR="00CC4A18" w:rsidRPr="00915806">
        <w:rPr>
          <w:rFonts w:ascii="Arial" w:hAnsi="Arial" w:cs="Arial"/>
          <w:sz w:val="24"/>
          <w:szCs w:val="24"/>
        </w:rPr>
        <w:t xml:space="preserve"> host cells and </w:t>
      </w:r>
      <w:r w:rsidR="00E9343F" w:rsidRPr="00915806">
        <w:rPr>
          <w:rFonts w:ascii="Arial" w:hAnsi="Arial" w:cs="Arial"/>
          <w:sz w:val="24"/>
          <w:szCs w:val="24"/>
        </w:rPr>
        <w:t xml:space="preserve">can </w:t>
      </w:r>
      <w:r w:rsidR="003D7644" w:rsidRPr="00915806">
        <w:rPr>
          <w:rFonts w:ascii="Arial" w:hAnsi="Arial" w:cs="Arial"/>
          <w:sz w:val="24"/>
          <w:szCs w:val="24"/>
        </w:rPr>
        <w:t xml:space="preserve">cause </w:t>
      </w:r>
      <w:proofErr w:type="spellStart"/>
      <w:r w:rsidR="00372A17" w:rsidRPr="00915806">
        <w:rPr>
          <w:rFonts w:ascii="Arial" w:hAnsi="Arial" w:cs="Arial"/>
          <w:sz w:val="24"/>
          <w:szCs w:val="24"/>
        </w:rPr>
        <w:t>artefactual</w:t>
      </w:r>
      <w:proofErr w:type="spellEnd"/>
      <w:r w:rsidR="00CC4A18" w:rsidRPr="00915806">
        <w:rPr>
          <w:rFonts w:ascii="Arial" w:hAnsi="Arial" w:cs="Arial"/>
          <w:sz w:val="24"/>
          <w:szCs w:val="24"/>
        </w:rPr>
        <w:t xml:space="preserve"> effects.</w:t>
      </w:r>
      <w:r w:rsidR="00CD1325" w:rsidRPr="00915806">
        <w:rPr>
          <w:rFonts w:ascii="Arial" w:hAnsi="Arial" w:cs="Arial"/>
          <w:sz w:val="24"/>
          <w:szCs w:val="24"/>
        </w:rPr>
        <w:t xml:space="preserve"> </w:t>
      </w:r>
      <w:r w:rsidR="0040367A" w:rsidRPr="00915806">
        <w:rPr>
          <w:rFonts w:ascii="Arial" w:hAnsi="Arial" w:cs="Arial"/>
          <w:sz w:val="24"/>
          <w:szCs w:val="24"/>
        </w:rPr>
        <w:t xml:space="preserve">Adenovirus is another widely used gene delivery system. </w:t>
      </w:r>
      <w:r w:rsidR="00321105" w:rsidRPr="00915806">
        <w:rPr>
          <w:rFonts w:ascii="Arial" w:hAnsi="Arial" w:cs="Arial"/>
          <w:sz w:val="24"/>
          <w:szCs w:val="24"/>
        </w:rPr>
        <w:t>Unlike</w:t>
      </w:r>
      <w:r w:rsidR="00415C5F" w:rsidRPr="00915806">
        <w:rPr>
          <w:rFonts w:ascii="Arial" w:hAnsi="Arial" w:cs="Arial"/>
          <w:sz w:val="24"/>
          <w:szCs w:val="24"/>
        </w:rPr>
        <w:t xml:space="preserve"> retroviruses and </w:t>
      </w:r>
      <w:proofErr w:type="spellStart"/>
      <w:r w:rsidR="00415C5F" w:rsidRPr="00915806">
        <w:rPr>
          <w:rFonts w:ascii="Arial" w:hAnsi="Arial" w:cs="Arial"/>
          <w:sz w:val="24"/>
          <w:szCs w:val="24"/>
        </w:rPr>
        <w:t>lentiviruses</w:t>
      </w:r>
      <w:proofErr w:type="spellEnd"/>
      <w:r w:rsidR="00321105" w:rsidRPr="00915806">
        <w:rPr>
          <w:rFonts w:ascii="Arial" w:hAnsi="Arial" w:cs="Arial"/>
          <w:sz w:val="24"/>
          <w:szCs w:val="24"/>
        </w:rPr>
        <w:t>,</w:t>
      </w:r>
      <w:r w:rsidR="0040367A" w:rsidRPr="00915806">
        <w:rPr>
          <w:rFonts w:ascii="Arial" w:hAnsi="Arial" w:cs="Arial"/>
          <w:sz w:val="24"/>
          <w:szCs w:val="24"/>
        </w:rPr>
        <w:t xml:space="preserve"> Adenovirus</w:t>
      </w:r>
      <w:r w:rsidR="00034E25" w:rsidRPr="00915806">
        <w:rPr>
          <w:rFonts w:ascii="Arial" w:hAnsi="Arial" w:cs="Arial"/>
          <w:sz w:val="24"/>
          <w:szCs w:val="24"/>
        </w:rPr>
        <w:t>es</w:t>
      </w:r>
      <w:r w:rsidR="00321105" w:rsidRPr="00915806">
        <w:rPr>
          <w:rFonts w:ascii="Arial" w:hAnsi="Arial" w:cs="Arial"/>
          <w:sz w:val="24"/>
          <w:szCs w:val="24"/>
        </w:rPr>
        <w:t xml:space="preserve"> </w:t>
      </w:r>
      <w:r w:rsidR="00CD1325" w:rsidRPr="00915806">
        <w:rPr>
          <w:rFonts w:ascii="Arial" w:hAnsi="Arial" w:cs="Arial"/>
          <w:sz w:val="24"/>
          <w:szCs w:val="24"/>
        </w:rPr>
        <w:t xml:space="preserve">are </w:t>
      </w:r>
      <w:r w:rsidR="00415C5F" w:rsidRPr="00915806">
        <w:rPr>
          <w:rFonts w:ascii="Arial" w:hAnsi="Arial" w:cs="Arial"/>
          <w:sz w:val="24"/>
          <w:szCs w:val="24"/>
        </w:rPr>
        <w:t>non-integrated</w:t>
      </w:r>
      <w:r w:rsidR="0040367A" w:rsidRPr="00915806">
        <w:rPr>
          <w:rFonts w:ascii="Arial" w:hAnsi="Arial" w:cs="Arial"/>
          <w:sz w:val="24"/>
          <w:szCs w:val="24"/>
        </w:rPr>
        <w:t xml:space="preserve">, </w:t>
      </w:r>
      <w:r w:rsidR="00D14EB9" w:rsidRPr="00915806">
        <w:rPr>
          <w:rFonts w:ascii="Arial" w:hAnsi="Arial" w:cs="Arial"/>
          <w:sz w:val="24"/>
          <w:szCs w:val="24"/>
        </w:rPr>
        <w:t>and</w:t>
      </w:r>
      <w:r w:rsidR="008A4D28" w:rsidRPr="00915806">
        <w:rPr>
          <w:rFonts w:ascii="Arial" w:hAnsi="Arial" w:cs="Arial"/>
          <w:sz w:val="24"/>
          <w:szCs w:val="24"/>
        </w:rPr>
        <w:t xml:space="preserve"> do not</w:t>
      </w:r>
      <w:r w:rsidR="00034B67" w:rsidRPr="00915806">
        <w:rPr>
          <w:rFonts w:ascii="Arial" w:hAnsi="Arial" w:cs="Arial"/>
          <w:sz w:val="24"/>
          <w:szCs w:val="24"/>
        </w:rPr>
        <w:t xml:space="preserve"> interfere with the genomic integrity of host cells</w:t>
      </w:r>
      <w:r w:rsidR="00681258" w:rsidRPr="00915806">
        <w:rPr>
          <w:rFonts w:ascii="Arial" w:hAnsi="Arial" w:cs="Arial"/>
          <w:sz w:val="24"/>
          <w:szCs w:val="24"/>
        </w:rPr>
        <w:fldChar w:fldCharType="begin">
          <w:fldData xml:space="preserve">PEVuZE5vdGU+PENpdGU+PEF1dGhvcj5XaXRsb3g8L0F1dGhvcj48WWVhcj4yMDA3PC9ZZWFyPjxS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</w:fldData>
        </w:fldChar>
      </w:r>
      <w:r w:rsidR="0032377F" w:rsidRPr="00915806">
        <w:rPr>
          <w:rFonts w:ascii="Arial" w:hAnsi="Arial" w:cs="Arial"/>
          <w:sz w:val="24"/>
          <w:szCs w:val="24"/>
        </w:rPr>
        <w:instrText xml:space="preserve"> ADDIN EN.CITE </w:instrText>
      </w:r>
      <w:r w:rsidR="0032377F" w:rsidRPr="00915806">
        <w:rPr>
          <w:rFonts w:ascii="Arial" w:hAnsi="Arial" w:cs="Arial"/>
          <w:sz w:val="24"/>
          <w:szCs w:val="24"/>
        </w:rPr>
        <w:fldChar w:fldCharType="begin">
          <w:fldData xml:space="preserve">PEVuZE5vdGU+PENpdGU+PEF1dGhvcj5XaXRsb3g8L0F1dGhvcj48WWVhcj4yMDA3PC9ZZWFyPjxS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</w:fldData>
        </w:fldChar>
      </w:r>
      <w:r w:rsidR="0032377F" w:rsidRPr="00915806">
        <w:rPr>
          <w:rFonts w:ascii="Arial" w:hAnsi="Arial" w:cs="Arial"/>
          <w:sz w:val="24"/>
          <w:szCs w:val="24"/>
        </w:rPr>
        <w:instrText xml:space="preserve"> ADDIN EN.CITE.DATA </w:instrText>
      </w:r>
      <w:r w:rsidR="0032377F" w:rsidRPr="00915806">
        <w:rPr>
          <w:rFonts w:ascii="Arial" w:hAnsi="Arial" w:cs="Arial"/>
          <w:sz w:val="24"/>
          <w:szCs w:val="24"/>
        </w:rPr>
      </w:r>
      <w:r w:rsidR="0032377F" w:rsidRPr="00915806">
        <w:rPr>
          <w:rFonts w:ascii="Arial" w:hAnsi="Arial" w:cs="Arial"/>
          <w:sz w:val="24"/>
          <w:szCs w:val="24"/>
        </w:rPr>
        <w:fldChar w:fldCharType="end"/>
      </w:r>
      <w:r w:rsidR="00681258" w:rsidRPr="00915806">
        <w:rPr>
          <w:rFonts w:ascii="Arial" w:hAnsi="Arial" w:cs="Arial"/>
          <w:sz w:val="24"/>
          <w:szCs w:val="24"/>
        </w:rPr>
      </w:r>
      <w:r w:rsidR="00681258" w:rsidRPr="00915806">
        <w:rPr>
          <w:rFonts w:ascii="Arial" w:hAnsi="Arial" w:cs="Arial"/>
          <w:sz w:val="24"/>
          <w:szCs w:val="24"/>
        </w:rPr>
        <w:fldChar w:fldCharType="separate"/>
      </w:r>
      <w:r w:rsidR="00FF65A2" w:rsidRPr="00915806">
        <w:rPr>
          <w:rFonts w:ascii="Arial" w:hAnsi="Arial" w:cs="Arial"/>
          <w:noProof/>
          <w:sz w:val="24"/>
          <w:szCs w:val="24"/>
          <w:vertAlign w:val="superscript"/>
        </w:rPr>
        <w:t>8</w:t>
      </w:r>
      <w:r w:rsidR="0032377F"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10</w:t>
      </w:r>
      <w:r w:rsidR="0032377F"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11</w:t>
      </w:r>
      <w:r w:rsidR="0032377F"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19</w:t>
      </w:r>
      <w:r w:rsidR="00681258" w:rsidRPr="00915806">
        <w:rPr>
          <w:rFonts w:ascii="Arial" w:hAnsi="Arial" w:cs="Arial"/>
          <w:sz w:val="24"/>
          <w:szCs w:val="24"/>
        </w:rPr>
        <w:fldChar w:fldCharType="end"/>
      </w:r>
      <w:r w:rsidR="0040367A" w:rsidRPr="00915806">
        <w:rPr>
          <w:rFonts w:ascii="Arial" w:hAnsi="Arial" w:cs="Arial"/>
          <w:sz w:val="24"/>
          <w:szCs w:val="24"/>
        </w:rPr>
        <w:t>.</w:t>
      </w:r>
      <w:r w:rsidR="00842E35" w:rsidRPr="00915806">
        <w:rPr>
          <w:rFonts w:ascii="Arial" w:hAnsi="Arial" w:cs="Arial"/>
          <w:sz w:val="24"/>
          <w:szCs w:val="24"/>
        </w:rPr>
        <w:t xml:space="preserve"> </w:t>
      </w:r>
      <w:r w:rsidR="0072112E" w:rsidRPr="00915806">
        <w:rPr>
          <w:rFonts w:ascii="Arial" w:hAnsi="Arial" w:cs="Arial"/>
          <w:sz w:val="24"/>
          <w:szCs w:val="24"/>
        </w:rPr>
        <w:t xml:space="preserve">In addition, </w:t>
      </w:r>
      <w:r w:rsidR="001C131E" w:rsidRPr="00915806">
        <w:rPr>
          <w:rFonts w:ascii="Arial" w:hAnsi="Arial" w:cs="Arial"/>
          <w:sz w:val="24"/>
          <w:szCs w:val="24"/>
        </w:rPr>
        <w:t>Adenoviruses can transfect DNA into many cell types</w:t>
      </w:r>
      <w:r w:rsidR="004327D5" w:rsidRPr="00915806">
        <w:rPr>
          <w:rFonts w:ascii="Arial" w:hAnsi="Arial" w:cs="Arial"/>
          <w:bCs/>
          <w:sz w:val="24"/>
          <w:szCs w:val="24"/>
        </w:rPr>
        <w:t>, and infection is not dependent upon active cell division</w:t>
      </w:r>
      <w:r w:rsidR="00FF65A2" w:rsidRPr="00915806">
        <w:rPr>
          <w:rFonts w:ascii="Arial" w:hAnsi="Arial" w:cs="Arial"/>
          <w:bCs/>
          <w:sz w:val="24"/>
          <w:szCs w:val="24"/>
        </w:rPr>
        <w:fldChar w:fldCharType="begin"/>
      </w:r>
      <w:r w:rsidR="00FF65A2" w:rsidRPr="00915806">
        <w:rPr>
          <w:rFonts w:ascii="Arial" w:hAnsi="Arial" w:cs="Arial"/>
          <w:bCs/>
          <w:sz w:val="24"/>
          <w:szCs w:val="24"/>
        </w:rPr>
        <w:instrText xml:space="preserve"> ADDIN EN.CITE &lt;EndNote&gt;&lt;Cite&gt;&lt;Author&gt;Douglas&lt;/Author&gt;&lt;Year&gt;2004&lt;/Year&gt;&lt;RecNum&gt;27&lt;/RecNum&gt;&lt;DisplayText&gt;&lt;style face="superscript"&gt;19&lt;/style&gt;&lt;/DisplayText&gt;&lt;record&gt;&lt;rec-number&gt;27&lt;/rec-number&gt;&lt;foreign-keys&gt;&lt;key app="EN" db-id="fpa9e5rtr29v0ker5trxa5eerf2wrpaasd52"&gt;27&lt;/key&gt;&lt;/foreign-keys&gt;&lt;ref-type name="Journal Article"&gt;17&lt;/ref-type&gt;&lt;contributors&gt;&lt;authors&gt;&lt;author&gt;Douglas, Joanne T&lt;/author&gt;&lt;/authors&gt;&lt;/contributors&gt;&lt;titles&gt;&lt;title&gt;Adenovirus-Mediated Gene Delivery&lt;/title&gt;&lt;secondary-title&gt;Gene Delivery to Mammalian Cells: Volume 2: Viral Gene Transfer Techniques&lt;/secondary-title&gt;&lt;/titles&gt;&lt;periodical&gt;&lt;full-title&gt;Gene Delivery to Mammalian Cells: Volume 2: Viral Gene Transfer Techniques&lt;/full-title&gt;&lt;/periodical&gt;&lt;pages&gt;3-14&lt;/pages&gt;&lt;dates&gt;&lt;year&gt;2004&lt;/year&gt;&lt;/dates&gt;&lt;isbn&gt;1588290956&lt;/isbn&gt;&lt;urls&gt;&lt;/urls&gt;&lt;/record&gt;&lt;/Cite&gt;&lt;/EndNote&gt;</w:instrText>
      </w:r>
      <w:r w:rsidR="00FF65A2"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19</w:t>
      </w:r>
      <w:r w:rsidR="00FF65A2" w:rsidRPr="00915806">
        <w:rPr>
          <w:rFonts w:ascii="Arial" w:hAnsi="Arial" w:cs="Arial"/>
          <w:bCs/>
          <w:sz w:val="24"/>
          <w:szCs w:val="24"/>
        </w:rPr>
        <w:fldChar w:fldCharType="end"/>
      </w:r>
      <w:r w:rsidR="001C131E" w:rsidRPr="00915806">
        <w:rPr>
          <w:rFonts w:ascii="Arial" w:hAnsi="Arial" w:cs="Arial"/>
          <w:sz w:val="24"/>
          <w:szCs w:val="24"/>
        </w:rPr>
        <w:t>.</w:t>
      </w:r>
      <w:r w:rsidR="00E9343F" w:rsidRPr="00915806">
        <w:rPr>
          <w:rFonts w:ascii="Arial" w:hAnsi="Arial" w:cs="Arial"/>
          <w:sz w:val="24"/>
          <w:szCs w:val="24"/>
        </w:rPr>
        <w:t xml:space="preserve"> </w:t>
      </w:r>
      <w:r w:rsidR="0072112E" w:rsidRPr="00915806">
        <w:rPr>
          <w:rFonts w:ascii="Arial" w:hAnsi="Arial" w:cs="Arial"/>
          <w:sz w:val="24"/>
          <w:szCs w:val="24"/>
        </w:rPr>
        <w:t>Another important characteristic of Adenoviruses is the ease of vector purification, as the viral</w:t>
      </w:r>
      <w:r w:rsidR="00F3480D" w:rsidRPr="00915806">
        <w:rPr>
          <w:rFonts w:ascii="Arial" w:hAnsi="Arial" w:cs="Arial"/>
          <w:sz w:val="24"/>
          <w:szCs w:val="24"/>
        </w:rPr>
        <w:t xml:space="preserve"> vectors have the</w:t>
      </w:r>
      <w:r w:rsidR="00034B67" w:rsidRPr="00915806">
        <w:rPr>
          <w:rFonts w:ascii="Arial" w:hAnsi="Arial" w:cs="Arial"/>
          <w:sz w:val="24"/>
          <w:szCs w:val="24"/>
        </w:rPr>
        <w:t xml:space="preserve"> </w:t>
      </w:r>
      <w:r w:rsidR="0068223E" w:rsidRPr="00915806">
        <w:rPr>
          <w:rFonts w:ascii="Arial" w:hAnsi="Arial" w:cs="Arial"/>
          <w:sz w:val="24"/>
          <w:szCs w:val="24"/>
        </w:rPr>
        <w:t xml:space="preserve">ability to be </w:t>
      </w:r>
      <w:r w:rsidR="0072112E" w:rsidRPr="00915806">
        <w:rPr>
          <w:rFonts w:ascii="Arial" w:hAnsi="Arial" w:cs="Arial"/>
          <w:sz w:val="24"/>
          <w:szCs w:val="24"/>
        </w:rPr>
        <w:t>replicated</w:t>
      </w:r>
      <w:r w:rsidR="0032377F" w:rsidRPr="00915806">
        <w:rPr>
          <w:rFonts w:ascii="Arial" w:hAnsi="Arial" w:cs="Arial"/>
          <w:sz w:val="24"/>
          <w:szCs w:val="24"/>
        </w:rPr>
        <w:fldChar w:fldCharType="begin"/>
      </w:r>
      <w:r w:rsidR="0032377F" w:rsidRPr="00915806">
        <w:rPr>
          <w:rFonts w:ascii="Arial" w:hAnsi="Arial" w:cs="Arial"/>
          <w:sz w:val="24"/>
          <w:szCs w:val="24"/>
        </w:rPr>
        <w:instrText xml:space="preserve"> ADDIN EN.CITE &lt;EndNote&gt;&lt;Cite&gt;&lt;Author&gt;Douglas&lt;/Author&gt;&lt;Year&gt;2004&lt;/Year&gt;&lt;RecNum&gt;27&lt;/RecNum&gt;&lt;DisplayText&gt;&lt;style face="superscript"&gt;19,20&lt;/style&gt;&lt;/DisplayText&gt;&lt;record&gt;&lt;rec-number&gt;27&lt;/rec-number&gt;&lt;foreign-keys&gt;&lt;key app="EN" db-id="fpa9e5rtr29v0ker5trxa5eerf2wrpaasd52"&gt;27&lt;/key&gt;&lt;/foreign-keys&gt;&lt;ref-type name="Journal Article"&gt;17&lt;/ref-type&gt;&lt;contributors&gt;&lt;authors&gt;&lt;author&gt;Douglas, Joanne T&lt;/author&gt;&lt;/authors&gt;&lt;/contributors&gt;&lt;titles&gt;&lt;title&gt;Adenovirus-Mediated Gene Delivery&lt;/title&gt;&lt;secondary-title&gt;Gene Delivery to Mammalian Cells: Volume 2: Viral Gene Transfer Techniques&lt;/secondary-title&gt;&lt;/titles&gt;&lt;periodical&gt;&lt;full-title&gt;Gene Delivery to Mammalian Cells: Volume 2: Viral Gene Transfer Techniques&lt;/full-title&gt;&lt;/periodical&gt;&lt;pages&gt;3-14&lt;/pages&gt;&lt;dates&gt;&lt;year&gt;2004&lt;/year&gt;&lt;/dates&gt;&lt;isbn&gt;1588290956&lt;/isbn&gt;&lt;urls&gt;&lt;/urls&gt;&lt;/record&gt;&lt;/Cite&gt;&lt;Cite&gt;&lt;Author&gt;Armendáriz-Borunda&lt;/Author&gt;&lt;Year&gt;2011&lt;/Year&gt;&lt;RecNum&gt;26&lt;/RecNum&gt;&lt;record&gt;&lt;rec-number&gt;26&lt;/rec-number&gt;&lt;foreign-keys&gt;&lt;key app="EN" db-id="fpa9e5rtr29v0ker5trxa5eerf2wrpaasd52"&gt;26&lt;/key&gt;&lt;/foreign-keys&gt;&lt;ref-type name="Journal Article"&gt;17&lt;/ref-type&gt;&lt;contributors&gt;&lt;authors&gt;&lt;author&gt;Armendáriz-Borunda, Juan&lt;/author&gt;&lt;author&gt;Bastidas-Ramírez, Blanca Estela&lt;/author&gt;&lt;author&gt;Sandoval-Rodríguez, Ana&lt;/author&gt;&lt;author&gt;González-Cuevas, Jaime&lt;/author&gt;&lt;author&gt;Gómez-Meda, Belinda&lt;/author&gt;&lt;author&gt;García-Bañuelos, Jesús&lt;/author&gt;&lt;/authors&gt;&lt;/contributors&gt;&lt;titles&gt;&lt;title&gt;Production of first generation adenoviral vectors for preclinical protocols: amplification, purification and functional titration&lt;/title&gt;&lt;secondary-title&gt;Journal of bioscience and bioengineering&lt;/secondary-title&gt;&lt;/titles&gt;&lt;periodical&gt;&lt;full-title&gt;Journal of bioscience and bioengineering&lt;/full-title&gt;&lt;/periodical&gt;&lt;pages&gt;415-421&lt;/pages&gt;&lt;volume&gt;112&lt;/volume&gt;&lt;number&gt;5&lt;/number&gt;&lt;dates&gt;&lt;year&gt;2011&lt;/year&gt;&lt;/dates&gt;&lt;isbn&gt;1389-1723&lt;/isbn&gt;&lt;urls&gt;&lt;/urls&gt;&lt;/record&gt;&lt;/Cite&gt;&lt;/EndNote&gt;</w:instrText>
      </w:r>
      <w:r w:rsidR="0032377F" w:rsidRPr="00915806">
        <w:rPr>
          <w:rFonts w:ascii="Arial" w:hAnsi="Arial" w:cs="Arial"/>
          <w:sz w:val="24"/>
          <w:szCs w:val="24"/>
        </w:rPr>
        <w:fldChar w:fldCharType="separate"/>
      </w:r>
      <w:r w:rsidR="00FF65A2" w:rsidRPr="00915806">
        <w:rPr>
          <w:rFonts w:ascii="Arial" w:hAnsi="Arial" w:cs="Arial"/>
          <w:noProof/>
          <w:sz w:val="24"/>
          <w:szCs w:val="24"/>
          <w:vertAlign w:val="superscript"/>
        </w:rPr>
        <w:t>19</w:t>
      </w:r>
      <w:r w:rsidR="0032377F"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20</w:t>
      </w:r>
      <w:r w:rsidR="0032377F" w:rsidRPr="00915806">
        <w:rPr>
          <w:rFonts w:ascii="Arial" w:hAnsi="Arial" w:cs="Arial"/>
          <w:sz w:val="24"/>
          <w:szCs w:val="24"/>
        </w:rPr>
        <w:fldChar w:fldCharType="end"/>
      </w:r>
      <w:hyperlink w:anchor="_ENREF_20" w:tooltip="Armendáriz-Borunda, 2011 #26" w:history="1"/>
      <w:r w:rsidR="00682F1F" w:rsidRPr="00915806">
        <w:rPr>
          <w:rFonts w:ascii="Arial" w:hAnsi="Arial" w:cs="Arial"/>
          <w:sz w:val="24"/>
          <w:szCs w:val="24"/>
        </w:rPr>
        <w:t xml:space="preserve">. </w:t>
      </w:r>
      <w:r w:rsidR="00111696" w:rsidRPr="00915806">
        <w:rPr>
          <w:rFonts w:ascii="Arial" w:hAnsi="Arial" w:cs="Arial"/>
          <w:sz w:val="24"/>
          <w:szCs w:val="24"/>
        </w:rPr>
        <w:t xml:space="preserve">However, </w:t>
      </w:r>
      <w:r w:rsidR="006C666E" w:rsidRPr="00915806">
        <w:rPr>
          <w:rFonts w:ascii="Arial" w:hAnsi="Arial" w:cs="Arial"/>
          <w:sz w:val="24"/>
          <w:szCs w:val="24"/>
        </w:rPr>
        <w:t>the</w:t>
      </w:r>
      <w:r w:rsidR="00D14EB9" w:rsidRPr="00915806">
        <w:rPr>
          <w:rFonts w:ascii="Arial" w:hAnsi="Arial" w:cs="Arial"/>
          <w:sz w:val="24"/>
          <w:szCs w:val="24"/>
        </w:rPr>
        <w:t xml:space="preserve"> major caveat of this system is that </w:t>
      </w:r>
      <w:r w:rsidR="00745705" w:rsidRPr="00915806">
        <w:rPr>
          <w:rFonts w:ascii="Arial" w:hAnsi="Arial" w:cs="Arial"/>
          <w:sz w:val="24"/>
          <w:szCs w:val="24"/>
        </w:rPr>
        <w:t>Adenovirus infection can trigger strong immune respon</w:t>
      </w:r>
      <w:r w:rsidR="009808D6" w:rsidRPr="00915806">
        <w:rPr>
          <w:rFonts w:ascii="Arial" w:hAnsi="Arial" w:cs="Arial"/>
          <w:sz w:val="24"/>
          <w:szCs w:val="24"/>
        </w:rPr>
        <w:t>ses in target cells and org</w:t>
      </w:r>
      <w:r w:rsidR="008967A4" w:rsidRPr="00915806">
        <w:rPr>
          <w:rFonts w:ascii="Arial" w:hAnsi="Arial" w:cs="Arial"/>
          <w:sz w:val="24"/>
          <w:szCs w:val="24"/>
        </w:rPr>
        <w:t>ans</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&lt;EndNote&gt;&lt;Cite&gt;&lt;Author&gt;Douglas&lt;/Author&gt;&lt;Year&gt;2004&lt;/Year&gt;&lt;RecNum&gt;27&lt;/RecNum&gt;&lt;DisplayText&gt;&lt;style face="superscript"&gt;19&lt;/style&gt;&lt;/DisplayText&gt;&lt;record&gt;&lt;rec-number&gt;27&lt;/rec-number&gt;&lt;foreign-keys&gt;&lt;key app="EN" db-id="fpa9e5rtr29v0ker5trxa5eerf2wrpaasd52"&gt;27&lt;/key&gt;&lt;/foreign-keys&gt;&lt;ref-type name="Journal Article"&gt;17&lt;/ref-type&gt;&lt;contributors&gt;&lt;authors&gt;&lt;author&gt;Douglas, Joanne T&lt;/author&gt;&lt;/authors&gt;&lt;/contributors&gt;&lt;titles&gt;&lt;title&gt;Adenovirus-Mediated Gene Delivery&lt;/title&gt;&lt;secondary-title&gt;Gene Delivery to Mammalian Cells: Volume 2: Viral Gene Transfer Techniques&lt;/secondary-title&gt;&lt;/titles&gt;&lt;periodical&gt;&lt;full-title&gt;Gene Delivery to Mammalian Cells: Volume 2: Viral Gene Transfer Techniques&lt;/full-title&gt;&lt;/periodical&gt;&lt;pages&gt;3-14&lt;/pages&gt;&lt;dates&gt;&lt;year&gt;2004&lt;/year&gt;&lt;/dates&gt;&lt;isbn&gt;1588290956&lt;/isbn&gt;&lt;urls&gt;&lt;/urls&gt;&lt;/record&gt;&lt;/Cite&gt;&lt;/EndNote&gt;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19</w:t>
      </w:r>
      <w:r w:rsidR="00FF65A2" w:rsidRPr="00915806">
        <w:rPr>
          <w:rFonts w:ascii="Arial" w:hAnsi="Arial" w:cs="Arial"/>
          <w:sz w:val="24"/>
          <w:szCs w:val="24"/>
        </w:rPr>
        <w:fldChar w:fldCharType="end"/>
      </w:r>
      <w:r w:rsidR="008967A4" w:rsidRPr="00915806">
        <w:rPr>
          <w:rFonts w:ascii="Arial" w:hAnsi="Arial" w:cs="Arial"/>
          <w:sz w:val="24"/>
          <w:szCs w:val="24"/>
        </w:rPr>
        <w:t xml:space="preserve">, restricting its use in </w:t>
      </w:r>
      <w:r w:rsidR="006C666E" w:rsidRPr="00915806">
        <w:rPr>
          <w:rFonts w:ascii="Arial" w:hAnsi="Arial" w:cs="Arial"/>
          <w:sz w:val="24"/>
          <w:szCs w:val="24"/>
        </w:rPr>
        <w:t>many</w:t>
      </w:r>
      <w:r w:rsidR="00034E25" w:rsidRPr="00915806">
        <w:rPr>
          <w:rFonts w:ascii="Arial" w:hAnsi="Arial" w:cs="Arial"/>
          <w:sz w:val="24"/>
          <w:szCs w:val="24"/>
        </w:rPr>
        <w:t xml:space="preserve"> investigations</w:t>
      </w:r>
      <w:r w:rsidR="0072112E" w:rsidRPr="00915806">
        <w:rPr>
          <w:rFonts w:ascii="Arial" w:hAnsi="Arial" w:cs="Arial"/>
          <w:sz w:val="24"/>
          <w:szCs w:val="24"/>
        </w:rPr>
        <w:t xml:space="preserve">, particularly in gene therapy </w:t>
      </w:r>
      <w:r w:rsidR="00034E25" w:rsidRPr="00915806">
        <w:rPr>
          <w:rFonts w:ascii="Arial" w:hAnsi="Arial" w:cs="Arial"/>
          <w:sz w:val="24"/>
          <w:szCs w:val="24"/>
        </w:rPr>
        <w:t>studies</w:t>
      </w:r>
      <w:r w:rsidR="008967A4" w:rsidRPr="00915806">
        <w:rPr>
          <w:rFonts w:ascii="Arial" w:hAnsi="Arial" w:cs="Arial"/>
          <w:sz w:val="24"/>
          <w:szCs w:val="24"/>
        </w:rPr>
        <w:t xml:space="preserve">.  </w:t>
      </w:r>
    </w:p>
    <w:p w14:paraId="08C67E30" w14:textId="77777777" w:rsidR="00562441" w:rsidRPr="00915806" w:rsidRDefault="00562441" w:rsidP="00915806">
      <w:pPr>
        <w:pStyle w:val="NoSpacing"/>
        <w:jc w:val="both"/>
        <w:rPr>
          <w:rFonts w:ascii="Arial" w:hAnsi="Arial" w:cs="Arial"/>
          <w:bCs/>
          <w:sz w:val="24"/>
          <w:szCs w:val="24"/>
        </w:rPr>
      </w:pPr>
    </w:p>
    <w:p w14:paraId="41E39A6E" w14:textId="6BF701F3" w:rsidR="000F42A9" w:rsidRPr="00915806" w:rsidRDefault="00A71E77" w:rsidP="00915806">
      <w:pPr>
        <w:pStyle w:val="NoSpacing"/>
        <w:jc w:val="both"/>
        <w:rPr>
          <w:rFonts w:ascii="Arial" w:hAnsi="Arial" w:cs="Arial"/>
          <w:bCs/>
          <w:sz w:val="24"/>
          <w:szCs w:val="24"/>
        </w:rPr>
      </w:pPr>
      <w:r w:rsidRPr="00915806">
        <w:rPr>
          <w:rFonts w:ascii="Arial" w:hAnsi="Arial" w:cs="Arial"/>
          <w:bCs/>
          <w:sz w:val="24"/>
          <w:szCs w:val="24"/>
        </w:rPr>
        <w:t>Compared with these</w:t>
      </w:r>
      <w:r w:rsidR="00471048" w:rsidRPr="00915806">
        <w:rPr>
          <w:rFonts w:ascii="Arial" w:hAnsi="Arial" w:cs="Arial"/>
          <w:bCs/>
          <w:sz w:val="24"/>
          <w:szCs w:val="24"/>
        </w:rPr>
        <w:t xml:space="preserve"> different types of</w:t>
      </w:r>
      <w:r w:rsidRPr="00915806">
        <w:rPr>
          <w:rFonts w:ascii="Arial" w:hAnsi="Arial" w:cs="Arial"/>
          <w:bCs/>
          <w:sz w:val="24"/>
          <w:szCs w:val="24"/>
        </w:rPr>
        <w:t xml:space="preserve"> viral</w:t>
      </w:r>
      <w:r w:rsidR="00471048" w:rsidRPr="00915806">
        <w:rPr>
          <w:rFonts w:ascii="Arial" w:hAnsi="Arial" w:cs="Arial"/>
          <w:bCs/>
          <w:sz w:val="24"/>
          <w:szCs w:val="24"/>
        </w:rPr>
        <w:t xml:space="preserve"> vectors,</w:t>
      </w:r>
      <w:r w:rsidRPr="00915806">
        <w:rPr>
          <w:rFonts w:ascii="Arial" w:hAnsi="Arial" w:cs="Arial"/>
          <w:bCs/>
          <w:sz w:val="24"/>
          <w:szCs w:val="24"/>
        </w:rPr>
        <w:t xml:space="preserve"> </w:t>
      </w:r>
      <w:r w:rsidR="00523231" w:rsidRPr="00915806">
        <w:rPr>
          <w:rFonts w:ascii="Arial" w:hAnsi="Arial" w:cs="Arial"/>
          <w:sz w:val="24"/>
          <w:szCs w:val="24"/>
        </w:rPr>
        <w:t>r</w:t>
      </w:r>
      <w:r w:rsidR="00893023" w:rsidRPr="00915806">
        <w:rPr>
          <w:rFonts w:ascii="Arial" w:hAnsi="Arial" w:cs="Arial"/>
          <w:sz w:val="24"/>
          <w:szCs w:val="24"/>
        </w:rPr>
        <w:t xml:space="preserve">ecombinant </w:t>
      </w:r>
      <w:r w:rsidR="001A3AE8" w:rsidRPr="00915806">
        <w:rPr>
          <w:rFonts w:ascii="Arial" w:hAnsi="Arial" w:cs="Arial"/>
          <w:sz w:val="24"/>
          <w:szCs w:val="24"/>
        </w:rPr>
        <w:t>Adeno-associated virus (</w:t>
      </w:r>
      <w:r w:rsidR="00893023" w:rsidRPr="00915806">
        <w:rPr>
          <w:rFonts w:ascii="Arial" w:hAnsi="Arial" w:cs="Arial"/>
          <w:sz w:val="24"/>
          <w:szCs w:val="24"/>
        </w:rPr>
        <w:t>r</w:t>
      </w:r>
      <w:r w:rsidR="001A3AE8" w:rsidRPr="00915806">
        <w:rPr>
          <w:rFonts w:ascii="Arial" w:hAnsi="Arial" w:cs="Arial"/>
          <w:sz w:val="24"/>
          <w:szCs w:val="24"/>
        </w:rPr>
        <w:t xml:space="preserve">AAV) </w:t>
      </w:r>
      <w:r w:rsidR="00523231" w:rsidRPr="00915806">
        <w:rPr>
          <w:rFonts w:ascii="Arial" w:hAnsi="Arial" w:cs="Arial"/>
          <w:sz w:val="24"/>
          <w:szCs w:val="24"/>
        </w:rPr>
        <w:t>appears to be</w:t>
      </w:r>
      <w:r w:rsidR="00FD1BB8" w:rsidRPr="00915806">
        <w:rPr>
          <w:rFonts w:ascii="Arial" w:hAnsi="Arial" w:cs="Arial"/>
          <w:sz w:val="24"/>
          <w:szCs w:val="24"/>
        </w:rPr>
        <w:t xml:space="preserve"> the </w:t>
      </w:r>
      <w:r w:rsidR="00FD1BB8" w:rsidRPr="00915806">
        <w:rPr>
          <w:rFonts w:ascii="Arial" w:hAnsi="Arial" w:cs="Arial"/>
          <w:bCs/>
          <w:sz w:val="24"/>
          <w:szCs w:val="24"/>
        </w:rPr>
        <w:t>ideal gene delivery system</w:t>
      </w:r>
      <w:r w:rsidR="005C3308" w:rsidRPr="00915806">
        <w:rPr>
          <w:rFonts w:ascii="Arial" w:hAnsi="Arial" w:cs="Arial"/>
          <w:bCs/>
          <w:sz w:val="24"/>
          <w:szCs w:val="24"/>
        </w:rPr>
        <w:fldChar w:fldCharType="begin"/>
      </w:r>
      <w:r w:rsidR="00DF4958" w:rsidRPr="00915806">
        <w:rPr>
          <w:rFonts w:ascii="Arial" w:hAnsi="Arial" w:cs="Arial"/>
          <w:bCs/>
          <w:sz w:val="24"/>
          <w:szCs w:val="24"/>
        </w:rPr>
        <w:instrText xml:space="preserve"> ADDIN EN.CITE &lt;EndNote&gt;&lt;Cite&gt;&lt;Author&gt;Snyder&lt;/Author&gt;&lt;Year&gt;1999&lt;/Year&gt;&lt;RecNum&gt;32&lt;/RecNum&gt;&lt;DisplayText&gt;&lt;style face="superscript"&gt;21,22&lt;/style&gt;&lt;/DisplayText&gt;&lt;record&gt;&lt;rec-number&gt;32&lt;/rec-number&gt;&lt;foreign-keys&gt;&lt;key app="EN" db-id="fpa9e5rtr29v0ker5trxa5eerf2wrpaasd52"&gt;32&lt;/key&gt;&lt;/foreign-keys&gt;&lt;ref-type name="Journal Article"&gt;17&lt;/ref-type&gt;&lt;contributors&gt;&lt;authors&gt;&lt;author&gt;Snyder, Richard O&lt;/author&gt;&lt;/authors&gt;&lt;/contributors&gt;&lt;titles&gt;&lt;title&gt;Adeno</w:instrText>
      </w:r>
      <w:r w:rsidR="00DF4958" w:rsidRPr="00915806">
        <w:rPr>
          <w:rFonts w:ascii="Cambria Math" w:hAnsi="Cambria Math" w:cs="Cambria Math"/>
          <w:bCs/>
          <w:sz w:val="24"/>
          <w:szCs w:val="24"/>
        </w:rPr>
        <w:instrText>‐</w:instrText>
      </w:r>
      <w:r w:rsidR="00DF4958" w:rsidRPr="00915806">
        <w:rPr>
          <w:rFonts w:ascii="Arial" w:hAnsi="Arial" w:cs="Arial"/>
          <w:bCs/>
          <w:sz w:val="24"/>
          <w:szCs w:val="24"/>
        </w:rPr>
        <w:instrText>associated virus</w:instrText>
      </w:r>
      <w:r w:rsidR="00DF4958" w:rsidRPr="00915806">
        <w:rPr>
          <w:rFonts w:ascii="Cambria Math" w:hAnsi="Cambria Math" w:cs="Cambria Math"/>
          <w:bCs/>
          <w:sz w:val="24"/>
          <w:szCs w:val="24"/>
        </w:rPr>
        <w:instrText>‐</w:instrText>
      </w:r>
      <w:r w:rsidR="00DF4958" w:rsidRPr="00915806">
        <w:rPr>
          <w:rFonts w:ascii="Arial" w:hAnsi="Arial" w:cs="Arial"/>
          <w:bCs/>
          <w:sz w:val="24"/>
          <w:szCs w:val="24"/>
        </w:rPr>
        <w:instrText>mediated gene delivery&lt;/title&gt;&lt;secondary-title&gt;The journal of gene medicine&lt;/secondary-title&gt;&lt;/titles&gt;&lt;periodical&gt;&lt;full-title&gt;The journal of gene medicine&lt;/full-title&gt;&lt;/periodical&gt;&lt;pages&gt;166-175&lt;/pages&gt;&lt;volume&gt;1&lt;/volume&gt;&lt;number&gt;3&lt;/number&gt;&lt;dates&gt;&lt;year&gt;1999&lt;/year&gt;&lt;/dates&gt;&lt;isbn&gt;1521-2254&lt;/isbn&gt;&lt;urls&gt;&lt;/urls&gt;&lt;/record&gt;&lt;/Cite&gt;&lt;Cite&gt;&lt;Author&gt;Samulski&lt;/Author&gt;&lt;Year&gt;2014&lt;/Year&gt;&lt;RecNum&gt;33&lt;/RecNum&gt;&lt;record&gt;&lt;rec-number&gt;33&lt;/rec-number&gt;&lt;foreign-keys&gt;&lt;key app="EN" db-id="fpa9e5rtr29v0ker5trxa5eerf2wrpaasd52"&gt;33&lt;/key&gt;&lt;/foreign-keys&gt;&lt;ref-type name="Journal Article"&gt;17&lt;/ref-type&gt;&lt;contributors&gt;&lt;authors&gt;&lt;author&gt;Samulski, R Jude&lt;/author&gt;&lt;author&gt;Muzyczka, Nicholas&lt;/author&gt;&lt;/authors&gt;&lt;/contributors&gt;&lt;titles&gt;&lt;title&gt;AAV-mediated gene therapy for research and therapeutic purposes&lt;/title&gt;&lt;secondary-title&gt;Annual Review of Virology&lt;/secondary-title&gt;&lt;/titles&gt;&lt;periodical&gt;&lt;full-title&gt;Annual Review of Virology&lt;/full-title&gt;&lt;/periodical&gt;&lt;pages&gt;427-451&lt;/pages&gt;&lt;volume&gt;1&lt;/volume&gt;&lt;dates&gt;&lt;year&gt;2014&lt;/year&gt;&lt;/dates&gt;&lt;isbn&gt;2327-056X&lt;/isbn&gt;&lt;urls&gt;&lt;/urls&gt;&lt;/record&gt;&lt;/Cite&gt;&lt;/EndNote&gt;</w:instrText>
      </w:r>
      <w:r w:rsidR="005C3308"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21</w:t>
      </w:r>
      <w:r w:rsidR="00DF4958" w:rsidRPr="00915806">
        <w:rPr>
          <w:rFonts w:ascii="Arial" w:hAnsi="Arial" w:cs="Arial"/>
          <w:bCs/>
          <w:noProof/>
          <w:sz w:val="24"/>
          <w:szCs w:val="24"/>
          <w:vertAlign w:val="superscript"/>
        </w:rPr>
        <w:t>,</w:t>
      </w:r>
      <w:r w:rsidR="00FF65A2" w:rsidRPr="00915806">
        <w:rPr>
          <w:rFonts w:ascii="Arial" w:hAnsi="Arial" w:cs="Arial"/>
          <w:bCs/>
          <w:noProof/>
          <w:sz w:val="24"/>
          <w:szCs w:val="24"/>
          <w:vertAlign w:val="superscript"/>
        </w:rPr>
        <w:t>22</w:t>
      </w:r>
      <w:r w:rsidR="005C3308" w:rsidRPr="00915806">
        <w:rPr>
          <w:rFonts w:ascii="Arial" w:hAnsi="Arial" w:cs="Arial"/>
          <w:bCs/>
          <w:sz w:val="24"/>
          <w:szCs w:val="24"/>
        </w:rPr>
        <w:fldChar w:fldCharType="end"/>
      </w:r>
      <w:r w:rsidR="00523231" w:rsidRPr="00915806">
        <w:rPr>
          <w:rFonts w:ascii="Arial" w:hAnsi="Arial" w:cs="Arial"/>
          <w:bCs/>
          <w:sz w:val="24"/>
          <w:szCs w:val="24"/>
        </w:rPr>
        <w:t xml:space="preserve">. It exhibits </w:t>
      </w:r>
      <w:r w:rsidR="00FD1BB8" w:rsidRPr="00915806">
        <w:rPr>
          <w:rFonts w:ascii="Arial" w:hAnsi="Arial" w:cs="Arial"/>
          <w:bCs/>
          <w:sz w:val="24"/>
          <w:szCs w:val="24"/>
        </w:rPr>
        <w:t xml:space="preserve">minimal </w:t>
      </w:r>
      <w:r w:rsidR="00FD1BB8" w:rsidRPr="00915806">
        <w:rPr>
          <w:rFonts w:ascii="Arial" w:hAnsi="Arial" w:cs="Arial"/>
          <w:sz w:val="24"/>
          <w:szCs w:val="24"/>
        </w:rPr>
        <w:t>immunogenicity and pathogenicity</w:t>
      </w:r>
      <w:r w:rsidR="005C3308" w:rsidRPr="00915806">
        <w:rPr>
          <w:rFonts w:ascii="Arial" w:hAnsi="Arial" w:cs="Arial"/>
          <w:sz w:val="24"/>
          <w:szCs w:val="24"/>
        </w:rPr>
        <w:fldChar w:fldCharType="begin">
          <w:fldData xml:space="preserve">PEVuZE5vdGU+PENpdGU+PEF1dGhvcj5LYXBsaXR0PC9BdXRob3I+PFllYXI+MTk5NjwvWWVhcj48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</w:fldData>
        </w:fldChar>
      </w:r>
      <w:r w:rsidR="00DF4958" w:rsidRPr="00915806">
        <w:rPr>
          <w:rFonts w:ascii="Arial" w:hAnsi="Arial" w:cs="Arial"/>
          <w:sz w:val="24"/>
          <w:szCs w:val="24"/>
        </w:rPr>
        <w:instrText xml:space="preserve"> ADDIN EN.CITE </w:instrText>
      </w:r>
      <w:r w:rsidR="00DF4958" w:rsidRPr="00915806">
        <w:rPr>
          <w:rFonts w:ascii="Arial" w:hAnsi="Arial" w:cs="Arial"/>
          <w:sz w:val="24"/>
          <w:szCs w:val="24"/>
        </w:rPr>
        <w:fldChar w:fldCharType="begin">
          <w:fldData xml:space="preserve">PEVuZE5vdGU+PENpdGU+PEF1dGhvcj5LYXBsaXR0PC9BdXRob3I+PFllYXI+MTk5NjwvWWVhcj48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</w:fldData>
        </w:fldChar>
      </w:r>
      <w:r w:rsidR="00DF4958" w:rsidRPr="00915806">
        <w:rPr>
          <w:rFonts w:ascii="Arial" w:hAnsi="Arial" w:cs="Arial"/>
          <w:sz w:val="24"/>
          <w:szCs w:val="24"/>
        </w:rPr>
        <w:instrText xml:space="preserve"> ADDIN EN.CITE.DATA </w:instrText>
      </w:r>
      <w:r w:rsidR="00DF4958" w:rsidRPr="00915806">
        <w:rPr>
          <w:rFonts w:ascii="Arial" w:hAnsi="Arial" w:cs="Arial"/>
          <w:sz w:val="24"/>
          <w:szCs w:val="24"/>
        </w:rPr>
      </w:r>
      <w:r w:rsidR="00DF4958" w:rsidRPr="00915806">
        <w:rPr>
          <w:rFonts w:ascii="Arial" w:hAnsi="Arial" w:cs="Arial"/>
          <w:sz w:val="24"/>
          <w:szCs w:val="24"/>
        </w:rPr>
        <w:fldChar w:fldCharType="end"/>
      </w:r>
      <w:r w:rsidR="005C3308" w:rsidRPr="00915806">
        <w:rPr>
          <w:rFonts w:ascii="Arial" w:hAnsi="Arial" w:cs="Arial"/>
          <w:sz w:val="24"/>
          <w:szCs w:val="24"/>
        </w:rPr>
      </w:r>
      <w:r w:rsidR="005C3308" w:rsidRPr="00915806">
        <w:rPr>
          <w:rFonts w:ascii="Arial" w:hAnsi="Arial" w:cs="Arial"/>
          <w:sz w:val="24"/>
          <w:szCs w:val="24"/>
        </w:rPr>
        <w:fldChar w:fldCharType="separate"/>
      </w:r>
      <w:r w:rsidR="00FF65A2" w:rsidRPr="00915806">
        <w:rPr>
          <w:rFonts w:ascii="Arial" w:hAnsi="Arial" w:cs="Arial"/>
          <w:noProof/>
          <w:sz w:val="24"/>
          <w:szCs w:val="24"/>
          <w:vertAlign w:val="superscript"/>
        </w:rPr>
        <w:t>23</w:t>
      </w:r>
      <w:r w:rsidR="00DF4958"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24</w:t>
      </w:r>
      <w:r w:rsidR="005C3308" w:rsidRPr="00915806">
        <w:rPr>
          <w:rFonts w:ascii="Arial" w:hAnsi="Arial" w:cs="Arial"/>
          <w:sz w:val="24"/>
          <w:szCs w:val="24"/>
        </w:rPr>
        <w:fldChar w:fldCharType="end"/>
      </w:r>
      <w:r w:rsidR="00FD1BB8" w:rsidRPr="00915806">
        <w:rPr>
          <w:rFonts w:ascii="Arial" w:hAnsi="Arial" w:cs="Arial"/>
          <w:sz w:val="24"/>
          <w:szCs w:val="24"/>
        </w:rPr>
        <w:t xml:space="preserve">. </w:t>
      </w:r>
      <w:r w:rsidR="004327D5" w:rsidRPr="00915806">
        <w:rPr>
          <w:rFonts w:ascii="Arial" w:hAnsi="Arial" w:cs="Arial"/>
          <w:sz w:val="24"/>
          <w:szCs w:val="24"/>
        </w:rPr>
        <w:t xml:space="preserve"> </w:t>
      </w:r>
      <w:r w:rsidR="00523231" w:rsidRPr="00915806">
        <w:rPr>
          <w:rFonts w:ascii="Arial" w:hAnsi="Arial" w:cs="Arial"/>
          <w:sz w:val="24"/>
          <w:szCs w:val="24"/>
        </w:rPr>
        <w:t xml:space="preserve">In addition, </w:t>
      </w:r>
      <w:r w:rsidR="004327D5" w:rsidRPr="00915806">
        <w:rPr>
          <w:rFonts w:ascii="Arial" w:hAnsi="Arial" w:cs="Arial"/>
          <w:sz w:val="24"/>
          <w:szCs w:val="24"/>
        </w:rPr>
        <w:t>r</w:t>
      </w:r>
      <w:r w:rsidR="004327D5" w:rsidRPr="00915806">
        <w:rPr>
          <w:rFonts w:ascii="Arial" w:hAnsi="Arial" w:cs="Arial"/>
          <w:bCs/>
          <w:sz w:val="24"/>
          <w:szCs w:val="24"/>
        </w:rPr>
        <w:t>AAV</w:t>
      </w:r>
      <w:r w:rsidR="004327D5" w:rsidRPr="00915806">
        <w:rPr>
          <w:rStyle w:val="apple-converted-space"/>
          <w:rFonts w:ascii="Arial" w:hAnsi="Arial" w:cs="Arial"/>
          <w:bCs/>
          <w:sz w:val="24"/>
          <w:szCs w:val="24"/>
        </w:rPr>
        <w:t> </w:t>
      </w:r>
      <w:r w:rsidR="004327D5" w:rsidRPr="00915806">
        <w:rPr>
          <w:rFonts w:ascii="Arial" w:hAnsi="Arial" w:cs="Arial"/>
          <w:bCs/>
          <w:sz w:val="24"/>
          <w:szCs w:val="24"/>
        </w:rPr>
        <w:t>infects a broad range of cell types</w:t>
      </w:r>
      <w:r w:rsidR="00523231" w:rsidRPr="00915806">
        <w:rPr>
          <w:rFonts w:ascii="Arial" w:hAnsi="Arial" w:cs="Arial"/>
          <w:bCs/>
          <w:sz w:val="24"/>
          <w:szCs w:val="24"/>
        </w:rPr>
        <w:t>,</w:t>
      </w:r>
      <w:r w:rsidR="00111696" w:rsidRPr="00915806">
        <w:rPr>
          <w:rFonts w:ascii="Arial" w:hAnsi="Arial" w:cs="Arial"/>
          <w:bCs/>
          <w:sz w:val="24"/>
          <w:szCs w:val="24"/>
        </w:rPr>
        <w:t xml:space="preserve"> </w:t>
      </w:r>
      <w:r w:rsidR="004327D5" w:rsidRPr="00915806">
        <w:rPr>
          <w:rFonts w:ascii="Arial" w:hAnsi="Arial" w:cs="Arial"/>
          <w:sz w:val="24"/>
          <w:szCs w:val="24"/>
        </w:rPr>
        <w:t>including both dividing and non-dividing cells</w:t>
      </w:r>
      <w:r w:rsidR="004327D5" w:rsidRPr="00915806">
        <w:rPr>
          <w:rFonts w:ascii="Arial" w:hAnsi="Arial" w:cs="Arial"/>
          <w:bCs/>
          <w:sz w:val="24"/>
          <w:szCs w:val="24"/>
        </w:rPr>
        <w:t>. </w:t>
      </w:r>
      <w:r w:rsidR="000C5C04" w:rsidRPr="00915806">
        <w:rPr>
          <w:rFonts w:ascii="Arial" w:hAnsi="Arial" w:cs="Arial"/>
          <w:bCs/>
          <w:sz w:val="24"/>
          <w:szCs w:val="24"/>
        </w:rPr>
        <w:t>In most cases,</w:t>
      </w:r>
      <w:r w:rsidR="004327D5" w:rsidRPr="00915806">
        <w:rPr>
          <w:rStyle w:val="apple-converted-space"/>
          <w:rFonts w:ascii="Arial" w:hAnsi="Arial" w:cs="Arial"/>
          <w:bCs/>
          <w:sz w:val="24"/>
          <w:szCs w:val="24"/>
        </w:rPr>
        <w:t> r</w:t>
      </w:r>
      <w:r w:rsidR="004327D5" w:rsidRPr="00915806">
        <w:rPr>
          <w:rFonts w:ascii="Arial" w:hAnsi="Arial" w:cs="Arial"/>
          <w:bCs/>
          <w:sz w:val="24"/>
          <w:szCs w:val="24"/>
        </w:rPr>
        <w:t>AAV</w:t>
      </w:r>
      <w:r w:rsidR="004327D5" w:rsidRPr="00915806">
        <w:rPr>
          <w:rStyle w:val="apple-converted-space"/>
          <w:rFonts w:ascii="Arial" w:hAnsi="Arial" w:cs="Arial"/>
          <w:bCs/>
          <w:sz w:val="24"/>
          <w:szCs w:val="24"/>
        </w:rPr>
        <w:t> </w:t>
      </w:r>
      <w:r w:rsidR="00A1279C" w:rsidRPr="00915806">
        <w:rPr>
          <w:rFonts w:ascii="Arial" w:hAnsi="Arial" w:cs="Arial"/>
          <w:bCs/>
          <w:sz w:val="24"/>
          <w:szCs w:val="24"/>
        </w:rPr>
        <w:t xml:space="preserve">does </w:t>
      </w:r>
      <w:r w:rsidR="00801356" w:rsidRPr="00915806">
        <w:rPr>
          <w:rFonts w:ascii="Arial" w:hAnsi="Arial" w:cs="Arial"/>
          <w:bCs/>
          <w:sz w:val="24"/>
          <w:szCs w:val="24"/>
        </w:rPr>
        <w:t>not integrate into host genomes</w:t>
      </w:r>
      <w:r w:rsidR="004327D5" w:rsidRPr="00915806">
        <w:rPr>
          <w:rFonts w:ascii="Arial" w:hAnsi="Arial" w:cs="Arial"/>
          <w:bCs/>
          <w:sz w:val="24"/>
          <w:szCs w:val="24"/>
        </w:rPr>
        <w:t xml:space="preserve">, </w:t>
      </w:r>
      <w:r w:rsidR="00801356" w:rsidRPr="00915806">
        <w:rPr>
          <w:rFonts w:ascii="Arial" w:hAnsi="Arial" w:cs="Arial"/>
          <w:bCs/>
          <w:sz w:val="24"/>
          <w:szCs w:val="24"/>
        </w:rPr>
        <w:t xml:space="preserve">thus </w:t>
      </w:r>
      <w:r w:rsidR="004327D5" w:rsidRPr="00915806">
        <w:rPr>
          <w:rFonts w:ascii="Arial" w:hAnsi="Arial" w:cs="Arial"/>
          <w:bCs/>
          <w:sz w:val="24"/>
          <w:szCs w:val="24"/>
        </w:rPr>
        <w:t>the risk of</w:t>
      </w:r>
      <w:r w:rsidR="0026688A" w:rsidRPr="00915806">
        <w:rPr>
          <w:rFonts w:ascii="Arial" w:hAnsi="Arial" w:cs="Arial"/>
          <w:bCs/>
          <w:sz w:val="24"/>
          <w:szCs w:val="24"/>
        </w:rPr>
        <w:t xml:space="preserve"> </w:t>
      </w:r>
      <w:r w:rsidR="00430073" w:rsidRPr="00915806">
        <w:rPr>
          <w:rFonts w:ascii="Arial" w:hAnsi="Arial" w:cs="Arial"/>
          <w:sz w:val="24"/>
          <w:szCs w:val="24"/>
        </w:rPr>
        <w:t>undesired genetic</w:t>
      </w:r>
      <w:r w:rsidR="00801356" w:rsidRPr="00915806">
        <w:rPr>
          <w:rFonts w:ascii="Arial" w:hAnsi="Arial" w:cs="Arial"/>
          <w:sz w:val="24"/>
          <w:szCs w:val="24"/>
        </w:rPr>
        <w:t>/genomic</w:t>
      </w:r>
      <w:r w:rsidR="00430073" w:rsidRPr="00915806">
        <w:rPr>
          <w:rFonts w:ascii="Arial" w:hAnsi="Arial" w:cs="Arial"/>
          <w:sz w:val="24"/>
          <w:szCs w:val="24"/>
        </w:rPr>
        <w:t xml:space="preserve"> change</w:t>
      </w:r>
      <w:r w:rsidR="00801356" w:rsidRPr="00915806">
        <w:rPr>
          <w:rFonts w:ascii="Arial" w:hAnsi="Arial" w:cs="Arial"/>
          <w:sz w:val="24"/>
          <w:szCs w:val="24"/>
        </w:rPr>
        <w:t xml:space="preserve">s in </w:t>
      </w:r>
      <w:r w:rsidR="00801356" w:rsidRPr="00915806">
        <w:rPr>
          <w:rFonts w:ascii="Arial" w:hAnsi="Arial" w:cs="Arial"/>
          <w:bCs/>
          <w:sz w:val="24"/>
          <w:szCs w:val="24"/>
        </w:rPr>
        <w:t xml:space="preserve">target cells </w:t>
      </w:r>
      <w:r w:rsidR="004327D5" w:rsidRPr="00915806">
        <w:rPr>
          <w:rFonts w:ascii="Arial" w:hAnsi="Arial" w:cs="Arial"/>
          <w:bCs/>
          <w:sz w:val="24"/>
          <w:szCs w:val="24"/>
        </w:rPr>
        <w:t>is low</w:t>
      </w:r>
      <w:r w:rsidR="00FF65A2" w:rsidRPr="00915806">
        <w:rPr>
          <w:rFonts w:ascii="Arial" w:hAnsi="Arial" w:cs="Arial"/>
          <w:bCs/>
          <w:sz w:val="24"/>
          <w:szCs w:val="24"/>
        </w:rPr>
        <w:fldChar w:fldCharType="begin"/>
      </w:r>
      <w:r w:rsidR="00FF65A2" w:rsidRPr="00915806">
        <w:rPr>
          <w:rFonts w:ascii="Arial" w:hAnsi="Arial" w:cs="Arial"/>
          <w:bCs/>
          <w:sz w:val="24"/>
          <w:szCs w:val="24"/>
        </w:rPr>
        <w:instrText xml:space="preserve"> ADDIN EN.CITE &lt;EndNote&gt;&lt;Cite&gt;&lt;Author&gt;Samulski&lt;/Author&gt;&lt;Year&gt;2014&lt;/Year&gt;&lt;RecNum&gt;33&lt;/RecNum&gt;&lt;DisplayText&gt;&lt;style face="superscript"&gt;22&lt;/style&gt;&lt;/DisplayText&gt;&lt;record&gt;&lt;rec-number&gt;33&lt;/rec-number&gt;&lt;foreign-keys&gt;&lt;key app="EN" db-id="fpa9e5rtr29v0ker5trxa5eerf2wrpaasd52"&gt;33&lt;/key&gt;&lt;/foreign-keys&gt;&lt;ref-type name="Journal Article"&gt;17&lt;/ref-type&gt;&lt;contributors&gt;&lt;authors&gt;&lt;author&gt;Samulski, R Jude&lt;/author&gt;&lt;author&gt;Muzyczka, Nicholas&lt;/author&gt;&lt;/authors&gt;&lt;/contributors&gt;&lt;titles&gt;&lt;title&gt;AAV-mediated gene therapy for research and therapeutic purposes&lt;/title&gt;&lt;secondary-title&gt;Annual Review of Virology&lt;/secondary-title&gt;&lt;/titles&gt;&lt;periodical&gt;&lt;full-title&gt;Annual Review of Virology&lt;/full-title&gt;&lt;/periodical&gt;&lt;pages&gt;427-451&lt;/pages&gt;&lt;volume&gt;1&lt;/volume&gt;&lt;dates&gt;&lt;year&gt;2014&lt;/year&gt;&lt;/dates&gt;&lt;isbn&gt;2327-056X&lt;/isbn&gt;&lt;urls&gt;&lt;/urls&gt;&lt;/record&gt;&lt;/Cite&gt;&lt;/EndNote&gt;</w:instrText>
      </w:r>
      <w:r w:rsidR="00FF65A2"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22</w:t>
      </w:r>
      <w:r w:rsidR="00FF65A2" w:rsidRPr="00915806">
        <w:rPr>
          <w:rFonts w:ascii="Arial" w:hAnsi="Arial" w:cs="Arial"/>
          <w:bCs/>
          <w:sz w:val="24"/>
          <w:szCs w:val="24"/>
        </w:rPr>
        <w:fldChar w:fldCharType="end"/>
      </w:r>
      <w:r w:rsidR="004327D5" w:rsidRPr="00915806">
        <w:rPr>
          <w:rFonts w:ascii="Arial" w:hAnsi="Arial" w:cs="Arial"/>
          <w:bCs/>
          <w:sz w:val="24"/>
          <w:szCs w:val="24"/>
        </w:rPr>
        <w:t>.</w:t>
      </w:r>
      <w:r w:rsidR="00A1279C" w:rsidRPr="00915806">
        <w:rPr>
          <w:rFonts w:ascii="Arial" w:hAnsi="Arial" w:cs="Arial"/>
          <w:bCs/>
          <w:sz w:val="24"/>
          <w:szCs w:val="24"/>
        </w:rPr>
        <w:t xml:space="preserve"> </w:t>
      </w:r>
    </w:p>
    <w:p w14:paraId="53A84121" w14:textId="77777777" w:rsidR="00562441" w:rsidRPr="00915806" w:rsidRDefault="00562441" w:rsidP="00915806">
      <w:pPr>
        <w:pStyle w:val="NoSpacing"/>
        <w:jc w:val="both"/>
        <w:rPr>
          <w:rFonts w:ascii="Arial" w:hAnsi="Arial" w:cs="Arial"/>
          <w:bCs/>
          <w:sz w:val="24"/>
          <w:szCs w:val="24"/>
        </w:rPr>
      </w:pPr>
    </w:p>
    <w:p w14:paraId="78D780A7" w14:textId="67E19E55" w:rsidR="00100D57" w:rsidRPr="00915806" w:rsidRDefault="00100D57" w:rsidP="00915806">
      <w:pPr>
        <w:pStyle w:val="NoSpacing"/>
        <w:jc w:val="both"/>
        <w:rPr>
          <w:rFonts w:ascii="Arial" w:hAnsi="Arial" w:cs="Arial"/>
          <w:sz w:val="24"/>
          <w:szCs w:val="24"/>
        </w:rPr>
      </w:pPr>
      <w:r w:rsidRPr="00915806">
        <w:rPr>
          <w:rFonts w:ascii="Arial" w:hAnsi="Arial" w:cs="Arial"/>
          <w:bCs/>
          <w:sz w:val="24"/>
          <w:szCs w:val="24"/>
        </w:rPr>
        <w:t xml:space="preserve">Recently, rAAV systems have been successfully used for </w:t>
      </w:r>
      <w:r w:rsidRPr="00915806">
        <w:rPr>
          <w:rFonts w:ascii="Arial" w:hAnsi="Arial" w:cs="Arial"/>
          <w:bCs/>
          <w:i/>
          <w:sz w:val="24"/>
          <w:szCs w:val="24"/>
        </w:rPr>
        <w:t>in vivo</w:t>
      </w:r>
      <w:r w:rsidRPr="00915806">
        <w:rPr>
          <w:rFonts w:ascii="Arial" w:hAnsi="Arial" w:cs="Arial"/>
          <w:bCs/>
          <w:sz w:val="24"/>
          <w:szCs w:val="24"/>
        </w:rPr>
        <w:t xml:space="preserve"> deliver of </w:t>
      </w:r>
      <w:r w:rsidRPr="00915806">
        <w:rPr>
          <w:rFonts w:ascii="Arial" w:hAnsi="Arial" w:cs="Arial"/>
          <w:sz w:val="24"/>
          <w:szCs w:val="24"/>
          <w:shd w:val="clear" w:color="auto" w:fill="FFFFFF"/>
        </w:rPr>
        <w:t xml:space="preserve">DNAs encoding proteins, miRNAs, shRNAs, and </w:t>
      </w:r>
      <w:proofErr w:type="spellStart"/>
      <w:r w:rsidRPr="00915806">
        <w:rPr>
          <w:rFonts w:ascii="Arial" w:hAnsi="Arial" w:cs="Arial"/>
          <w:sz w:val="24"/>
          <w:szCs w:val="24"/>
          <w:shd w:val="clear" w:color="auto" w:fill="FFFFFF"/>
        </w:rPr>
        <w:t>Crispr</w:t>
      </w:r>
      <w:proofErr w:type="spellEnd"/>
      <w:r w:rsidRPr="00915806">
        <w:rPr>
          <w:rFonts w:ascii="Arial" w:hAnsi="Arial" w:cs="Arial"/>
          <w:sz w:val="24"/>
          <w:szCs w:val="24"/>
          <w:shd w:val="clear" w:color="auto" w:fill="FFFFFF"/>
        </w:rPr>
        <w:t>-gRNAs</w:t>
      </w:r>
      <w:r w:rsidRPr="00915806">
        <w:rPr>
          <w:rFonts w:ascii="Arial" w:hAnsi="Arial" w:cs="Arial"/>
          <w:bCs/>
          <w:sz w:val="24"/>
          <w:szCs w:val="24"/>
        </w:rPr>
        <w:t xml:space="preserve"> into mouse cardiac muscle</w:t>
      </w:r>
      <w:r w:rsidR="00DF4958" w:rsidRPr="00915806">
        <w:rPr>
          <w:rFonts w:ascii="Arial" w:hAnsi="Arial" w:cs="Arial"/>
          <w:bCs/>
          <w:sz w:val="24"/>
          <w:szCs w:val="24"/>
        </w:rPr>
        <w:fldChar w:fldCharType="begin">
          <w:fldData xml:space="preserve">PEVuZE5vdGU+PENpdGU+PEF1dGhvcj5LYXBsaXR0PC9BdXRob3I+PFllYXI+MTk5NjwvWWVhcj48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</w:fldData>
        </w:fldChar>
      </w:r>
      <w:r w:rsidR="00D64809" w:rsidRPr="00915806">
        <w:rPr>
          <w:rFonts w:ascii="Arial" w:hAnsi="Arial" w:cs="Arial"/>
          <w:bCs/>
          <w:sz w:val="24"/>
          <w:szCs w:val="24"/>
        </w:rPr>
        <w:instrText xml:space="preserve"> ADDIN EN.CITE </w:instrText>
      </w:r>
      <w:r w:rsidR="00D64809" w:rsidRPr="00915806">
        <w:rPr>
          <w:rFonts w:ascii="Arial" w:hAnsi="Arial" w:cs="Arial"/>
          <w:bCs/>
          <w:sz w:val="24"/>
          <w:szCs w:val="24"/>
        </w:rPr>
        <w:fldChar w:fldCharType="begin">
          <w:fldData xml:space="preserve">PEVuZE5vdGU+PENpdGU+PEF1dGhvcj5LYXBsaXR0PC9BdXRob3I+PFllYXI+MTk5NjwvWWVhcj48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</w:fldData>
        </w:fldChar>
      </w:r>
      <w:r w:rsidR="00D64809" w:rsidRPr="00915806">
        <w:rPr>
          <w:rFonts w:ascii="Arial" w:hAnsi="Arial" w:cs="Arial"/>
          <w:bCs/>
          <w:sz w:val="24"/>
          <w:szCs w:val="24"/>
        </w:rPr>
        <w:instrText xml:space="preserve"> ADDIN EN.CITE.DATA </w:instrText>
      </w:r>
      <w:r w:rsidR="00D64809" w:rsidRPr="00915806">
        <w:rPr>
          <w:rFonts w:ascii="Arial" w:hAnsi="Arial" w:cs="Arial"/>
          <w:bCs/>
          <w:sz w:val="24"/>
          <w:szCs w:val="24"/>
        </w:rPr>
      </w:r>
      <w:r w:rsidR="00D64809" w:rsidRPr="00915806">
        <w:rPr>
          <w:rFonts w:ascii="Arial" w:hAnsi="Arial" w:cs="Arial"/>
          <w:bCs/>
          <w:sz w:val="24"/>
          <w:szCs w:val="24"/>
        </w:rPr>
        <w:fldChar w:fldCharType="end"/>
      </w:r>
      <w:r w:rsidR="00DF4958" w:rsidRPr="00915806">
        <w:rPr>
          <w:rFonts w:ascii="Arial" w:hAnsi="Arial" w:cs="Arial"/>
          <w:bCs/>
          <w:sz w:val="24"/>
          <w:szCs w:val="24"/>
        </w:rPr>
      </w:r>
      <w:r w:rsidR="00DF4958"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23</w:t>
      </w:r>
      <w:r w:rsidR="00D64809" w:rsidRPr="00915806">
        <w:rPr>
          <w:rFonts w:ascii="Arial" w:hAnsi="Arial" w:cs="Arial"/>
          <w:bCs/>
          <w:noProof/>
          <w:sz w:val="24"/>
          <w:szCs w:val="24"/>
          <w:vertAlign w:val="superscript"/>
        </w:rPr>
        <w:t>,</w:t>
      </w:r>
      <w:r w:rsidR="00FF65A2" w:rsidRPr="00915806">
        <w:rPr>
          <w:rFonts w:ascii="Arial" w:hAnsi="Arial" w:cs="Arial"/>
          <w:bCs/>
          <w:noProof/>
          <w:sz w:val="24"/>
          <w:szCs w:val="24"/>
          <w:vertAlign w:val="superscript"/>
        </w:rPr>
        <w:t>25-29</w:t>
      </w:r>
      <w:r w:rsidR="00DF4958" w:rsidRPr="00915806">
        <w:rPr>
          <w:rFonts w:ascii="Arial" w:hAnsi="Arial" w:cs="Arial"/>
          <w:bCs/>
          <w:sz w:val="24"/>
          <w:szCs w:val="24"/>
        </w:rPr>
        <w:fldChar w:fldCharType="end"/>
      </w:r>
      <w:r w:rsidR="008A4D28" w:rsidRPr="00915806">
        <w:rPr>
          <w:rFonts w:ascii="Arial" w:hAnsi="Arial" w:cs="Arial"/>
          <w:bCs/>
          <w:sz w:val="24"/>
          <w:szCs w:val="24"/>
        </w:rPr>
        <w:t>. This methodology has</w:t>
      </w:r>
      <w:r w:rsidRPr="00915806">
        <w:rPr>
          <w:rFonts w:ascii="Arial" w:hAnsi="Arial" w:cs="Arial"/>
          <w:bCs/>
          <w:sz w:val="24"/>
          <w:szCs w:val="24"/>
        </w:rPr>
        <w:t xml:space="preserve"> facilitated the </w:t>
      </w:r>
      <w:r w:rsidR="00562441" w:rsidRPr="00915806">
        <w:rPr>
          <w:rFonts w:ascii="Arial" w:hAnsi="Arial" w:cs="Arial"/>
          <w:bCs/>
          <w:sz w:val="24"/>
          <w:szCs w:val="24"/>
        </w:rPr>
        <w:t>fundamental</w:t>
      </w:r>
      <w:r w:rsidRPr="00915806">
        <w:rPr>
          <w:rFonts w:ascii="Arial" w:hAnsi="Arial" w:cs="Arial"/>
          <w:bCs/>
          <w:sz w:val="24"/>
          <w:szCs w:val="24"/>
        </w:rPr>
        <w:t xml:space="preserve"> investigations and gene therapy studies in the field of </w:t>
      </w:r>
      <w:r w:rsidR="005C6141" w:rsidRPr="00915806">
        <w:rPr>
          <w:rFonts w:ascii="Arial" w:hAnsi="Arial" w:cs="Arial"/>
          <w:sz w:val="24"/>
          <w:szCs w:val="24"/>
        </w:rPr>
        <w:t>cardiovascular</w:t>
      </w:r>
      <w:r w:rsidRPr="00915806">
        <w:rPr>
          <w:rFonts w:ascii="Arial" w:hAnsi="Arial" w:cs="Arial"/>
          <w:sz w:val="24"/>
          <w:szCs w:val="24"/>
        </w:rPr>
        <w:t xml:space="preserve"> research. </w:t>
      </w:r>
      <w:r w:rsidR="00694735" w:rsidRPr="00915806">
        <w:rPr>
          <w:rFonts w:ascii="Arial" w:hAnsi="Arial" w:cs="Arial"/>
          <w:sz w:val="24"/>
          <w:szCs w:val="24"/>
        </w:rPr>
        <w:t xml:space="preserve">Here, </w:t>
      </w:r>
      <w:r w:rsidR="00A1279C" w:rsidRPr="00915806">
        <w:rPr>
          <w:rFonts w:ascii="Arial" w:hAnsi="Arial" w:cs="Arial"/>
          <w:sz w:val="24"/>
          <w:szCs w:val="24"/>
        </w:rPr>
        <w:t xml:space="preserve">the </w:t>
      </w:r>
      <w:r w:rsidR="00320BAB" w:rsidRPr="00915806">
        <w:rPr>
          <w:rFonts w:ascii="Arial" w:hAnsi="Arial" w:cs="Arial"/>
          <w:sz w:val="24"/>
          <w:szCs w:val="24"/>
        </w:rPr>
        <w:t xml:space="preserve">detailed </w:t>
      </w:r>
      <w:r w:rsidR="00A1279C" w:rsidRPr="00915806">
        <w:rPr>
          <w:rFonts w:ascii="Arial" w:hAnsi="Arial" w:cs="Arial"/>
          <w:sz w:val="24"/>
          <w:szCs w:val="24"/>
        </w:rPr>
        <w:t>procedure to generate rAAV</w:t>
      </w:r>
      <w:r w:rsidR="00DF6F09" w:rsidRPr="00915806">
        <w:rPr>
          <w:rFonts w:ascii="Arial" w:hAnsi="Arial" w:cs="Arial"/>
          <w:sz w:val="24"/>
          <w:szCs w:val="24"/>
        </w:rPr>
        <w:t>9</w:t>
      </w:r>
      <w:r w:rsidR="00A1279C" w:rsidRPr="00915806">
        <w:rPr>
          <w:rFonts w:ascii="Arial" w:hAnsi="Arial" w:cs="Arial"/>
          <w:sz w:val="24"/>
          <w:szCs w:val="24"/>
        </w:rPr>
        <w:t xml:space="preserve"> vectors </w:t>
      </w:r>
      <w:r w:rsidR="008A4D28" w:rsidRPr="00915806">
        <w:rPr>
          <w:rFonts w:ascii="Arial" w:hAnsi="Arial" w:cs="Arial"/>
          <w:sz w:val="24"/>
          <w:szCs w:val="24"/>
        </w:rPr>
        <w:t>that</w:t>
      </w:r>
      <w:r w:rsidR="00A1279C" w:rsidRPr="00915806">
        <w:rPr>
          <w:rFonts w:ascii="Arial" w:hAnsi="Arial" w:cs="Arial"/>
          <w:sz w:val="24"/>
          <w:szCs w:val="24"/>
        </w:rPr>
        <w:t xml:space="preserve"> </w:t>
      </w:r>
      <w:r w:rsidR="007B230E" w:rsidRPr="00915806">
        <w:rPr>
          <w:rFonts w:ascii="Arial" w:hAnsi="Arial" w:cs="Arial"/>
          <w:sz w:val="24"/>
          <w:szCs w:val="24"/>
        </w:rPr>
        <w:t xml:space="preserve">efficiently overexpress or knockdown the genes of interest in </w:t>
      </w:r>
      <w:r w:rsidR="000D52EB" w:rsidRPr="00915806">
        <w:rPr>
          <w:rFonts w:ascii="Arial" w:hAnsi="Arial" w:cs="Arial"/>
          <w:sz w:val="24"/>
          <w:szCs w:val="24"/>
        </w:rPr>
        <w:t>mouse</w:t>
      </w:r>
      <w:r w:rsidR="007B230E" w:rsidRPr="00915806">
        <w:rPr>
          <w:rFonts w:ascii="Arial" w:hAnsi="Arial" w:cs="Arial"/>
          <w:sz w:val="24"/>
          <w:szCs w:val="24"/>
        </w:rPr>
        <w:t xml:space="preserve"> heart</w:t>
      </w:r>
      <w:r w:rsidR="000D52EB" w:rsidRPr="00915806">
        <w:rPr>
          <w:rFonts w:ascii="Arial" w:hAnsi="Arial" w:cs="Arial"/>
          <w:sz w:val="24"/>
          <w:szCs w:val="24"/>
        </w:rPr>
        <w:t>s</w:t>
      </w:r>
      <w:r w:rsidR="00036437" w:rsidRPr="00915806">
        <w:rPr>
          <w:rFonts w:ascii="Arial" w:hAnsi="Arial" w:cs="Arial"/>
          <w:sz w:val="24"/>
          <w:szCs w:val="24"/>
        </w:rPr>
        <w:t>, was describe</w:t>
      </w:r>
      <w:r w:rsidR="00FB2C9D" w:rsidRPr="00915806">
        <w:rPr>
          <w:rFonts w:ascii="Arial" w:hAnsi="Arial" w:cs="Arial"/>
          <w:sz w:val="24"/>
          <w:szCs w:val="24"/>
        </w:rPr>
        <w:t>d</w:t>
      </w:r>
      <w:r w:rsidR="007B230E" w:rsidRPr="00915806">
        <w:rPr>
          <w:rFonts w:ascii="Arial" w:hAnsi="Arial" w:cs="Arial"/>
          <w:sz w:val="24"/>
          <w:szCs w:val="24"/>
        </w:rPr>
        <w:t>.</w:t>
      </w:r>
      <w:r w:rsidR="00320BAB" w:rsidRPr="00915806">
        <w:rPr>
          <w:rFonts w:ascii="Arial" w:hAnsi="Arial" w:cs="Arial"/>
          <w:sz w:val="24"/>
          <w:szCs w:val="24"/>
        </w:rPr>
        <w:t xml:space="preserve"> </w:t>
      </w:r>
      <w:r w:rsidR="000D52EB" w:rsidRPr="00915806">
        <w:rPr>
          <w:rFonts w:ascii="Arial" w:hAnsi="Arial" w:cs="Arial"/>
          <w:sz w:val="24"/>
          <w:szCs w:val="24"/>
        </w:rPr>
        <w:t xml:space="preserve">The protocol provides a simple and effective method of manipulating </w:t>
      </w:r>
      <w:r w:rsidR="00E3568E" w:rsidRPr="00915806">
        <w:rPr>
          <w:rFonts w:ascii="Arial" w:hAnsi="Arial" w:cs="Arial"/>
          <w:sz w:val="24"/>
          <w:szCs w:val="24"/>
        </w:rPr>
        <w:t xml:space="preserve">cardiac </w:t>
      </w:r>
      <w:r w:rsidR="000D52EB" w:rsidRPr="00915806">
        <w:rPr>
          <w:rFonts w:ascii="Arial" w:hAnsi="Arial" w:cs="Arial"/>
          <w:sz w:val="24"/>
          <w:szCs w:val="24"/>
        </w:rPr>
        <w:t>gene expression in murine experimental models.</w:t>
      </w:r>
    </w:p>
    <w:p w14:paraId="7E6F758F" w14:textId="77777777" w:rsidR="00100D57" w:rsidRPr="00915806" w:rsidRDefault="00100D57" w:rsidP="00915806">
      <w:pPr>
        <w:pStyle w:val="NoSpacing"/>
        <w:jc w:val="both"/>
        <w:rPr>
          <w:rFonts w:ascii="Arial" w:hAnsi="Arial" w:cs="Arial"/>
          <w:sz w:val="24"/>
          <w:szCs w:val="24"/>
        </w:rPr>
      </w:pPr>
    </w:p>
    <w:p w14:paraId="14FDE890" w14:textId="798FDCF1" w:rsidR="00712A86" w:rsidRPr="00915806" w:rsidRDefault="00712A86" w:rsidP="00915806">
      <w:pPr>
        <w:pStyle w:val="NoSpacing"/>
        <w:jc w:val="both"/>
        <w:rPr>
          <w:rFonts w:ascii="Arial" w:hAnsi="Arial" w:cs="Arial"/>
          <w:b/>
          <w:sz w:val="24"/>
          <w:szCs w:val="24"/>
        </w:rPr>
      </w:pPr>
      <w:r w:rsidRPr="00915806">
        <w:rPr>
          <w:rFonts w:ascii="Arial" w:hAnsi="Arial" w:cs="Arial"/>
          <w:b/>
          <w:sz w:val="24"/>
          <w:szCs w:val="24"/>
        </w:rPr>
        <w:t>P</w:t>
      </w:r>
      <w:r w:rsidR="003D3EAD" w:rsidRPr="00915806">
        <w:rPr>
          <w:rFonts w:ascii="Arial" w:hAnsi="Arial" w:cs="Arial"/>
          <w:b/>
          <w:sz w:val="24"/>
          <w:szCs w:val="24"/>
        </w:rPr>
        <w:t>ROTOCOL</w:t>
      </w:r>
      <w:r w:rsidRPr="00915806">
        <w:rPr>
          <w:rFonts w:ascii="Arial" w:hAnsi="Arial" w:cs="Arial"/>
          <w:b/>
          <w:sz w:val="24"/>
          <w:szCs w:val="24"/>
        </w:rPr>
        <w:t>:</w:t>
      </w:r>
    </w:p>
    <w:p w14:paraId="1A6A1DDE" w14:textId="558421CE" w:rsidR="000B60E6" w:rsidRPr="00915806" w:rsidRDefault="000B60E6" w:rsidP="00915806">
      <w:pPr>
        <w:pStyle w:val="NoSpacing"/>
        <w:jc w:val="both"/>
        <w:rPr>
          <w:rFonts w:ascii="Arial" w:hAnsi="Arial" w:cs="Arial"/>
          <w:sz w:val="24"/>
          <w:szCs w:val="24"/>
        </w:rPr>
      </w:pPr>
      <w:r w:rsidRPr="00915806">
        <w:rPr>
          <w:rFonts w:ascii="Arial" w:hAnsi="Arial" w:cs="Arial"/>
          <w:sz w:val="24"/>
          <w:szCs w:val="24"/>
        </w:rPr>
        <w:t xml:space="preserve">All described steps were performed under protocols approved by </w:t>
      </w:r>
      <w:r w:rsidR="00771F8D" w:rsidRPr="00915806">
        <w:rPr>
          <w:rFonts w:ascii="Arial" w:hAnsi="Arial" w:cs="Arial"/>
          <w:sz w:val="24"/>
          <w:szCs w:val="24"/>
        </w:rPr>
        <w:t xml:space="preserve">Biosafety Committee and </w:t>
      </w:r>
      <w:r w:rsidRPr="00915806">
        <w:rPr>
          <w:rFonts w:ascii="Arial" w:hAnsi="Arial" w:cs="Arial"/>
          <w:sz w:val="24"/>
          <w:szCs w:val="24"/>
        </w:rPr>
        <w:t>the Institutional Animal Care and Use Committee of Boston Children’s Hospital.</w:t>
      </w:r>
      <w:r w:rsidR="00FA6D97" w:rsidRPr="00915806">
        <w:rPr>
          <w:rFonts w:ascii="Arial" w:hAnsi="Arial" w:cs="Arial"/>
          <w:sz w:val="24"/>
          <w:szCs w:val="24"/>
        </w:rPr>
        <w:t xml:space="preserve"> </w:t>
      </w:r>
      <w:r w:rsidR="00FA6D97" w:rsidRPr="00915806">
        <w:rPr>
          <w:rFonts w:ascii="Arial" w:eastAsia="Arial Unicode MS" w:hAnsi="Arial" w:cs="Arial"/>
          <w:sz w:val="24"/>
          <w:szCs w:val="24"/>
        </w:rPr>
        <w:t>Boston Children</w:t>
      </w:r>
      <w:r w:rsidR="00FA6D97" w:rsidRPr="00915806">
        <w:rPr>
          <w:rFonts w:ascii="Arial" w:eastAsia="Arial Unicode MS" w:hAnsi="Arial" w:cs="Arial"/>
          <w:sz w:val="24"/>
          <w:szCs w:val="24"/>
          <w:lang w:val="fr-FR"/>
        </w:rPr>
        <w:t>’</w:t>
      </w:r>
      <w:r w:rsidR="00FA6D97" w:rsidRPr="00915806">
        <w:rPr>
          <w:rFonts w:ascii="Arial" w:eastAsia="Arial Unicode MS" w:hAnsi="Arial" w:cs="Arial"/>
          <w:sz w:val="24"/>
          <w:szCs w:val="24"/>
        </w:rPr>
        <w:t>s Hospital has pathogen free mouse facilities with regulated hour light/dark cycles and climate control. Veterinary and animal care staff change cages and ensure the health of the mice. The facilities are AAALAC certified and have active Animal Welfare Assurance certification</w:t>
      </w:r>
      <w:r w:rsidR="0018580A" w:rsidRPr="00915806">
        <w:rPr>
          <w:rFonts w:ascii="Arial" w:eastAsia="Arial Unicode MS" w:hAnsi="Arial" w:cs="Arial"/>
          <w:sz w:val="24"/>
          <w:szCs w:val="24"/>
        </w:rPr>
        <w:t xml:space="preserve"> </w:t>
      </w:r>
      <w:r w:rsidR="00FA6D97" w:rsidRPr="00915806">
        <w:rPr>
          <w:rFonts w:ascii="Arial" w:eastAsia="Arial Unicode MS" w:hAnsi="Arial" w:cs="Arial"/>
          <w:sz w:val="24"/>
          <w:szCs w:val="24"/>
        </w:rPr>
        <w:t>(</w:t>
      </w:r>
      <w:r w:rsidR="00FA6D97" w:rsidRPr="00915806">
        <w:rPr>
          <w:rFonts w:ascii="Arial" w:eastAsia="Arial Unicode MS" w:hAnsi="Arial" w:cs="Arial"/>
          <w:sz w:val="24"/>
          <w:szCs w:val="24"/>
          <w:shd w:val="clear" w:color="auto" w:fill="FFFFFF"/>
        </w:rPr>
        <w:t>AAALAC Accreditation Granted on 2/24/1992</w:t>
      </w:r>
      <w:r w:rsidR="00E17189" w:rsidRPr="00915806">
        <w:rPr>
          <w:rFonts w:ascii="Arial" w:eastAsia="Arial Unicode MS" w:hAnsi="Arial" w:cs="Arial"/>
          <w:sz w:val="24"/>
          <w:szCs w:val="24"/>
          <w:shd w:val="clear" w:color="auto" w:fill="FFFFFF"/>
        </w:rPr>
        <w:t>.</w:t>
      </w:r>
      <w:r w:rsidR="00FA6D97" w:rsidRPr="00915806">
        <w:rPr>
          <w:rFonts w:ascii="Arial" w:eastAsia="Arial Unicode MS" w:hAnsi="Arial" w:cs="Arial"/>
          <w:sz w:val="24"/>
          <w:szCs w:val="24"/>
          <w:shd w:val="clear" w:color="auto" w:fill="FFFFFF"/>
        </w:rPr>
        <w:t xml:space="preserve"> </w:t>
      </w:r>
      <w:r w:rsidR="00FA6D97" w:rsidRPr="00915806">
        <w:rPr>
          <w:rFonts w:ascii="Arial" w:eastAsia="Arial Unicode MS" w:hAnsi="Arial" w:cs="Arial"/>
          <w:sz w:val="24"/>
          <w:szCs w:val="24"/>
        </w:rPr>
        <w:lastRenderedPageBreak/>
        <w:t xml:space="preserve">The Animal Welfare Assurance number: </w:t>
      </w:r>
      <w:r w:rsidR="00FA6D97" w:rsidRPr="00915806">
        <w:rPr>
          <w:rFonts w:ascii="Arial" w:eastAsia="Arial Unicode MS" w:hAnsi="Arial" w:cs="Arial"/>
          <w:sz w:val="24"/>
          <w:szCs w:val="24"/>
          <w:shd w:val="clear" w:color="auto" w:fill="FFFFFF"/>
        </w:rPr>
        <w:t xml:space="preserve">A3303-01). </w:t>
      </w:r>
      <w:r w:rsidR="00FA6D97" w:rsidRPr="00915806">
        <w:rPr>
          <w:rFonts w:ascii="Arial" w:hAnsi="Arial" w:cs="Arial"/>
          <w:sz w:val="24"/>
          <w:szCs w:val="24"/>
        </w:rPr>
        <w:t>Mice were euthanized by CO</w:t>
      </w:r>
      <w:r w:rsidR="00062932" w:rsidRPr="00915806">
        <w:rPr>
          <w:rFonts w:ascii="Arial" w:hAnsi="Arial" w:cs="Arial"/>
          <w:sz w:val="24"/>
          <w:szCs w:val="24"/>
          <w:vertAlign w:val="subscript"/>
        </w:rPr>
        <w:t>2</w:t>
      </w:r>
      <w:r w:rsidR="00FA6D97" w:rsidRPr="00915806">
        <w:rPr>
          <w:rFonts w:ascii="Arial" w:hAnsi="Arial" w:cs="Arial"/>
          <w:sz w:val="24"/>
          <w:szCs w:val="24"/>
        </w:rPr>
        <w:t xml:space="preserve"> delivered from a compressed gas source.</w:t>
      </w:r>
      <w:r w:rsidR="00C70981" w:rsidRPr="00915806">
        <w:rPr>
          <w:rFonts w:ascii="Arial" w:hAnsi="Arial" w:cs="Arial"/>
          <w:sz w:val="24"/>
          <w:szCs w:val="24"/>
        </w:rPr>
        <w:t xml:space="preserve"> </w:t>
      </w:r>
      <w:r w:rsidR="00B47CFE" w:rsidRPr="00915806">
        <w:rPr>
          <w:rFonts w:ascii="Arial" w:hAnsi="Arial" w:cs="Arial"/>
          <w:sz w:val="24"/>
          <w:szCs w:val="24"/>
        </w:rPr>
        <w:t xml:space="preserve">Tissue samples were collected after confirming that heart rate, movement and breathing of animals have ceased.  </w:t>
      </w:r>
      <w:r w:rsidR="00FA6D97" w:rsidRPr="00915806">
        <w:rPr>
          <w:rFonts w:ascii="Arial" w:hAnsi="Arial" w:cs="Arial"/>
          <w:sz w:val="24"/>
          <w:szCs w:val="24"/>
        </w:rPr>
        <w:t>Neonatal rodents are resistant to CO</w:t>
      </w:r>
      <w:r w:rsidR="005E3B84" w:rsidRPr="00915806">
        <w:rPr>
          <w:rFonts w:ascii="Arial" w:hAnsi="Arial" w:cs="Arial"/>
          <w:sz w:val="24"/>
          <w:szCs w:val="24"/>
          <w:vertAlign w:val="subscript"/>
        </w:rPr>
        <w:t>2</w:t>
      </w:r>
      <w:r w:rsidR="00FA6D97" w:rsidRPr="00915806">
        <w:rPr>
          <w:rFonts w:ascii="Arial" w:hAnsi="Arial" w:cs="Arial"/>
          <w:sz w:val="24"/>
          <w:szCs w:val="24"/>
        </w:rPr>
        <w:t xml:space="preserve"> euthanasia and were euthanized by decapitation using sharp scissors. These methods are consistent with the recommendations of the Panel on Euthanasia of the American Veterinary Medical Association.</w:t>
      </w:r>
    </w:p>
    <w:p w14:paraId="40D3FEA2" w14:textId="77777777" w:rsidR="005203B2" w:rsidRPr="00915806" w:rsidRDefault="005203B2" w:rsidP="00915806">
      <w:pPr>
        <w:pStyle w:val="NoSpacing"/>
        <w:jc w:val="both"/>
        <w:rPr>
          <w:rFonts w:ascii="Arial" w:hAnsi="Arial" w:cs="Arial"/>
          <w:sz w:val="24"/>
          <w:szCs w:val="24"/>
        </w:rPr>
      </w:pPr>
    </w:p>
    <w:p w14:paraId="7441A035" w14:textId="79D4C083" w:rsidR="005203B2" w:rsidRPr="00915806" w:rsidRDefault="005203B2" w:rsidP="00915806">
      <w:pPr>
        <w:pStyle w:val="NoSpacing"/>
        <w:jc w:val="both"/>
        <w:rPr>
          <w:rFonts w:ascii="Arial" w:hAnsi="Arial" w:cs="Arial"/>
          <w:b/>
          <w:sz w:val="24"/>
          <w:szCs w:val="24"/>
        </w:rPr>
      </w:pPr>
      <w:r w:rsidRPr="00915806">
        <w:rPr>
          <w:rFonts w:ascii="Arial" w:hAnsi="Arial" w:cs="Arial"/>
          <w:b/>
          <w:sz w:val="24"/>
          <w:szCs w:val="24"/>
        </w:rPr>
        <w:t xml:space="preserve">1. </w:t>
      </w:r>
      <w:r w:rsidR="005A685D" w:rsidRPr="00915806">
        <w:rPr>
          <w:rFonts w:ascii="Arial" w:hAnsi="Arial" w:cs="Arial"/>
          <w:b/>
          <w:sz w:val="24"/>
          <w:szCs w:val="24"/>
        </w:rPr>
        <w:t>Generation of rAAV9 constructs by cloning cDNA or shRNA expression cassette into the plasmid backbone.</w:t>
      </w:r>
      <w:r w:rsidR="0018580A" w:rsidRPr="00915806">
        <w:rPr>
          <w:rFonts w:ascii="Arial" w:hAnsi="Arial" w:cs="Arial"/>
          <w:b/>
          <w:sz w:val="24"/>
          <w:szCs w:val="24"/>
        </w:rPr>
        <w:t xml:space="preserve"> </w:t>
      </w:r>
    </w:p>
    <w:p w14:paraId="5F29378F" w14:textId="73B83651" w:rsidR="00DF6F09" w:rsidRPr="00915806" w:rsidDel="00350247" w:rsidRDefault="005A685D" w:rsidP="00915806">
      <w:pPr>
        <w:pStyle w:val="NoSpacing"/>
        <w:jc w:val="both"/>
        <w:rPr>
          <w:del w:id="18" w:author="Author" w:date="2016-06-21T14:57:00Z"/>
          <w:rFonts w:ascii="Arial" w:hAnsi="Arial" w:cs="Arial"/>
          <w:sz w:val="24"/>
          <w:szCs w:val="24"/>
        </w:rPr>
      </w:pPr>
      <w:r w:rsidRPr="00915806">
        <w:rPr>
          <w:rFonts w:ascii="Arial" w:hAnsi="Arial" w:cs="Arial"/>
          <w:sz w:val="24"/>
          <w:szCs w:val="24"/>
        </w:rPr>
        <w:t xml:space="preserve">Note: </w:t>
      </w:r>
      <w:r w:rsidR="00DF6F09" w:rsidRPr="00915806">
        <w:rPr>
          <w:rFonts w:ascii="Arial" w:hAnsi="Arial" w:cs="Arial"/>
          <w:sz w:val="24"/>
          <w:szCs w:val="24"/>
        </w:rPr>
        <w:t>The rAAV</w:t>
      </w:r>
      <w:r w:rsidR="00FE2150" w:rsidRPr="00915806">
        <w:rPr>
          <w:rFonts w:ascii="Arial" w:hAnsi="Arial" w:cs="Arial"/>
          <w:sz w:val="24"/>
          <w:szCs w:val="24"/>
        </w:rPr>
        <w:t>9 plasmid</w:t>
      </w:r>
      <w:ins w:id="19" w:author="Author" w:date="2016-06-30T20:48:00Z">
        <w:r w:rsidR="00E94516">
          <w:rPr>
            <w:rFonts w:ascii="Arial" w:hAnsi="Arial" w:cs="Arial"/>
            <w:sz w:val="24"/>
            <w:szCs w:val="24"/>
          </w:rPr>
          <w:t>, containing the inverted terminal repeats (</w:t>
        </w:r>
        <w:r w:rsidR="00E94516" w:rsidRPr="00915806">
          <w:rPr>
            <w:rFonts w:ascii="Arial" w:hAnsi="Arial" w:cs="Arial"/>
            <w:sz w:val="24"/>
            <w:szCs w:val="24"/>
          </w:rPr>
          <w:t>ITR</w:t>
        </w:r>
        <w:r w:rsidR="00E94516">
          <w:rPr>
            <w:rFonts w:ascii="Arial" w:hAnsi="Arial" w:cs="Arial"/>
            <w:sz w:val="24"/>
            <w:szCs w:val="24"/>
          </w:rPr>
          <w:t>s)</w:t>
        </w:r>
        <w:r w:rsidR="00E94516" w:rsidRPr="00915806">
          <w:rPr>
            <w:rFonts w:ascii="Arial" w:hAnsi="Arial" w:cs="Arial"/>
            <w:sz w:val="24"/>
            <w:szCs w:val="24"/>
          </w:rPr>
          <w:t xml:space="preserve"> </w:t>
        </w:r>
      </w:ins>
      <w:ins w:id="20" w:author="Author" w:date="2016-06-30T20:49:00Z">
        <w:r w:rsidR="00E94516">
          <w:rPr>
            <w:rFonts w:ascii="Arial" w:hAnsi="Arial" w:cs="Arial"/>
            <w:sz w:val="24"/>
            <w:szCs w:val="24"/>
          </w:rPr>
          <w:t xml:space="preserve">of AAV2, </w:t>
        </w:r>
      </w:ins>
      <w:del w:id="21" w:author="Author" w:date="2016-06-30T20:48:00Z">
        <w:r w:rsidR="00FE2150" w:rsidRPr="00915806" w:rsidDel="00E94516">
          <w:rPr>
            <w:rFonts w:ascii="Arial" w:hAnsi="Arial" w:cs="Arial"/>
            <w:sz w:val="24"/>
            <w:szCs w:val="24"/>
          </w:rPr>
          <w:delText xml:space="preserve"> </w:delText>
        </w:r>
      </w:del>
      <w:del w:id="22" w:author="Author" w:date="2016-06-21T20:05:00Z">
        <w:r w:rsidR="00FE2150" w:rsidRPr="00915806" w:rsidDel="00C63468">
          <w:rPr>
            <w:rFonts w:ascii="Arial" w:hAnsi="Arial" w:cs="Arial"/>
            <w:sz w:val="24"/>
            <w:szCs w:val="24"/>
          </w:rPr>
          <w:delText xml:space="preserve">(Penn Vector Core, P1967) </w:delText>
        </w:r>
      </w:del>
      <w:r w:rsidR="00E37DFF" w:rsidRPr="00915806">
        <w:rPr>
          <w:rFonts w:ascii="Arial" w:hAnsi="Arial" w:cs="Arial"/>
          <w:sz w:val="24"/>
          <w:szCs w:val="24"/>
        </w:rPr>
        <w:t>use</w:t>
      </w:r>
      <w:r w:rsidR="00FB2C9D" w:rsidRPr="00915806">
        <w:rPr>
          <w:rFonts w:ascii="Arial" w:hAnsi="Arial" w:cs="Arial"/>
          <w:sz w:val="24"/>
          <w:szCs w:val="24"/>
        </w:rPr>
        <w:t>d</w:t>
      </w:r>
      <w:r w:rsidR="00471737" w:rsidRPr="00915806">
        <w:rPr>
          <w:rFonts w:ascii="Arial" w:hAnsi="Arial" w:cs="Arial"/>
          <w:sz w:val="24"/>
          <w:szCs w:val="24"/>
        </w:rPr>
        <w:t xml:space="preserve"> </w:t>
      </w:r>
      <w:r w:rsidR="00916F9C" w:rsidRPr="00915806">
        <w:rPr>
          <w:rFonts w:ascii="Arial" w:hAnsi="Arial" w:cs="Arial"/>
          <w:sz w:val="24"/>
          <w:szCs w:val="24"/>
        </w:rPr>
        <w:t xml:space="preserve">for </w:t>
      </w:r>
      <w:r w:rsidR="00E37DFF" w:rsidRPr="00915806">
        <w:rPr>
          <w:rFonts w:ascii="Arial" w:hAnsi="Arial" w:cs="Arial"/>
          <w:sz w:val="24"/>
          <w:szCs w:val="24"/>
        </w:rPr>
        <w:t xml:space="preserve">gene overexpression </w:t>
      </w:r>
      <w:r w:rsidR="005D7AB4" w:rsidRPr="00915806">
        <w:rPr>
          <w:rFonts w:ascii="Arial" w:hAnsi="Arial" w:cs="Arial"/>
          <w:sz w:val="24"/>
          <w:szCs w:val="24"/>
        </w:rPr>
        <w:t>has been modified to</w:t>
      </w:r>
      <w:r w:rsidR="002A11D7" w:rsidRPr="00915806">
        <w:rPr>
          <w:rFonts w:ascii="Arial" w:hAnsi="Arial" w:cs="Arial"/>
          <w:sz w:val="24"/>
          <w:szCs w:val="24"/>
        </w:rPr>
        <w:t xml:space="preserve"> harbor</w:t>
      </w:r>
      <w:r w:rsidR="00FE2150" w:rsidRPr="00915806">
        <w:rPr>
          <w:rFonts w:ascii="Arial" w:hAnsi="Arial" w:cs="Arial"/>
          <w:sz w:val="24"/>
          <w:szCs w:val="24"/>
        </w:rPr>
        <w:t xml:space="preserve"> the chicken </w:t>
      </w:r>
      <w:r w:rsidR="00FE2150" w:rsidRPr="00915806">
        <w:rPr>
          <w:rFonts w:ascii="Arial" w:hAnsi="Arial" w:cs="Arial"/>
          <w:iCs/>
          <w:sz w:val="24"/>
          <w:szCs w:val="24"/>
        </w:rPr>
        <w:t>TNNT2</w:t>
      </w:r>
      <w:r w:rsidR="00FE2150" w:rsidRPr="00915806">
        <w:rPr>
          <w:rFonts w:ascii="Arial" w:hAnsi="Arial" w:cs="Arial"/>
          <w:i/>
          <w:iCs/>
          <w:sz w:val="24"/>
          <w:szCs w:val="24"/>
        </w:rPr>
        <w:t xml:space="preserve"> </w:t>
      </w:r>
      <w:r w:rsidR="001B03E1" w:rsidRPr="00915806">
        <w:rPr>
          <w:rFonts w:ascii="Arial" w:hAnsi="Arial" w:cs="Arial"/>
          <w:sz w:val="24"/>
          <w:szCs w:val="24"/>
        </w:rPr>
        <w:t>promoter</w:t>
      </w:r>
      <w:r w:rsidR="007148A7" w:rsidRPr="00915806">
        <w:rPr>
          <w:rFonts w:ascii="Arial" w:hAnsi="Arial" w:cs="Arial"/>
          <w:sz w:val="24"/>
          <w:szCs w:val="24"/>
        </w:rPr>
        <w:t xml:space="preserve"> (rAAV9</w:t>
      </w:r>
      <w:ins w:id="23" w:author="Author" w:date="2016-06-30T20:50:00Z">
        <w:r w:rsidR="00F05F73">
          <w:rPr>
            <w:rFonts w:ascii="Arial" w:hAnsi="Arial" w:cs="Arial"/>
            <w:sz w:val="24"/>
            <w:szCs w:val="24"/>
          </w:rPr>
          <w:t>.</w:t>
        </w:r>
      </w:ins>
      <w:del w:id="24" w:author="Author" w:date="2016-06-30T20:50:00Z">
        <w:r w:rsidR="007148A7" w:rsidRPr="00915806" w:rsidDel="00F05F73">
          <w:rPr>
            <w:rFonts w:ascii="Arial" w:hAnsi="Arial" w:cs="Arial"/>
            <w:sz w:val="24"/>
            <w:szCs w:val="24"/>
          </w:rPr>
          <w:delText>-</w:delText>
        </w:r>
      </w:del>
      <w:proofErr w:type="gramStart"/>
      <w:r w:rsidR="007148A7" w:rsidRPr="00915806">
        <w:rPr>
          <w:rFonts w:ascii="Arial" w:hAnsi="Arial" w:cs="Arial"/>
          <w:sz w:val="24"/>
          <w:szCs w:val="24"/>
        </w:rPr>
        <w:t>cTNT</w:t>
      </w:r>
      <w:proofErr w:type="gramEnd"/>
      <w:r w:rsidR="007148A7" w:rsidRPr="00915806">
        <w:rPr>
          <w:rFonts w:ascii="Arial" w:hAnsi="Arial" w:cs="Arial"/>
          <w:sz w:val="24"/>
          <w:szCs w:val="24"/>
        </w:rPr>
        <w:t>)</w:t>
      </w:r>
      <w:r w:rsidR="001B03E1" w:rsidRPr="00915806">
        <w:rPr>
          <w:rFonts w:ascii="Arial" w:hAnsi="Arial" w:cs="Arial"/>
          <w:sz w:val="24"/>
          <w:szCs w:val="24"/>
        </w:rPr>
        <w:t xml:space="preserve">, which enables </w:t>
      </w:r>
      <w:r w:rsidR="002F6078" w:rsidRPr="00915806">
        <w:rPr>
          <w:rFonts w:ascii="Arial" w:hAnsi="Arial" w:cs="Arial"/>
          <w:sz w:val="24"/>
          <w:szCs w:val="24"/>
        </w:rPr>
        <w:t xml:space="preserve">cardiomyocyte-specific expression of transduced </w:t>
      </w:r>
      <w:r w:rsidR="0056112E" w:rsidRPr="00915806">
        <w:rPr>
          <w:rFonts w:ascii="Arial" w:hAnsi="Arial" w:cs="Arial"/>
          <w:sz w:val="24"/>
          <w:szCs w:val="24"/>
        </w:rPr>
        <w:t>genes</w:t>
      </w:r>
      <w:r w:rsidR="008E3B36" w:rsidRPr="00915806">
        <w:rPr>
          <w:rFonts w:ascii="Arial" w:hAnsi="Arial" w:cs="Arial"/>
          <w:sz w:val="24"/>
          <w:szCs w:val="24"/>
          <w:vertAlign w:val="superscript"/>
        </w:rPr>
        <w:t>25,26,29</w:t>
      </w:r>
      <w:r w:rsidR="0056112E" w:rsidRPr="00915806">
        <w:rPr>
          <w:rFonts w:ascii="Arial" w:hAnsi="Arial" w:cs="Arial"/>
          <w:sz w:val="24"/>
          <w:szCs w:val="24"/>
        </w:rPr>
        <w:t xml:space="preserve">. Unique </w:t>
      </w:r>
      <w:proofErr w:type="spellStart"/>
      <w:r w:rsidR="0056112E" w:rsidRPr="00915806">
        <w:rPr>
          <w:rFonts w:ascii="Arial" w:hAnsi="Arial" w:cs="Arial"/>
          <w:sz w:val="24"/>
          <w:szCs w:val="24"/>
        </w:rPr>
        <w:t>NheI</w:t>
      </w:r>
      <w:proofErr w:type="spellEnd"/>
      <w:r w:rsidR="0056112E" w:rsidRPr="00915806">
        <w:rPr>
          <w:rFonts w:ascii="Arial" w:hAnsi="Arial" w:cs="Arial"/>
          <w:sz w:val="24"/>
          <w:szCs w:val="24"/>
        </w:rPr>
        <w:t xml:space="preserve"> and </w:t>
      </w:r>
      <w:proofErr w:type="spellStart"/>
      <w:r w:rsidR="0056112E" w:rsidRPr="00915806">
        <w:rPr>
          <w:rFonts w:ascii="Arial" w:hAnsi="Arial" w:cs="Arial"/>
          <w:sz w:val="24"/>
          <w:szCs w:val="24"/>
        </w:rPr>
        <w:t>KpnI</w:t>
      </w:r>
      <w:proofErr w:type="spellEnd"/>
      <w:r w:rsidR="0056112E" w:rsidRPr="00915806">
        <w:rPr>
          <w:rFonts w:ascii="Arial" w:hAnsi="Arial" w:cs="Arial"/>
          <w:sz w:val="24"/>
          <w:szCs w:val="24"/>
        </w:rPr>
        <w:t xml:space="preserve"> sites have been introduced into the plasmid and downstream of the promoter.  The cDNA fragments encoding genes of interest can be cloned into the rAAV</w:t>
      </w:r>
      <w:ins w:id="25" w:author="Author" w:date="2016-06-30T20:50:00Z">
        <w:r w:rsidR="00A506E5">
          <w:rPr>
            <w:rFonts w:ascii="Arial" w:hAnsi="Arial" w:cs="Arial"/>
            <w:sz w:val="24"/>
            <w:szCs w:val="24"/>
          </w:rPr>
          <w:t>9</w:t>
        </w:r>
      </w:ins>
      <w:r w:rsidR="0056112E" w:rsidRPr="00915806">
        <w:rPr>
          <w:rFonts w:ascii="Arial" w:hAnsi="Arial" w:cs="Arial"/>
          <w:sz w:val="24"/>
          <w:szCs w:val="24"/>
        </w:rPr>
        <w:t xml:space="preserve"> backbone using these two restriction sites</w:t>
      </w:r>
      <w:r w:rsidR="0056112E" w:rsidRPr="00915806">
        <w:rPr>
          <w:rFonts w:ascii="Arial" w:hAnsi="Arial" w:cs="Arial"/>
          <w:sz w:val="24"/>
          <w:szCs w:val="24"/>
        </w:rPr>
        <w:fldChar w:fldCharType="begin">
          <w:fldData xml:space="preserve">PEVuZE5vdGU+PENpdGU+PEF1dGhvcj5KaWFuZzwvQXV0aG9yPjxZZWFyPjIwMTM8L1llYXI+PFJl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</w:fldData>
        </w:fldChar>
      </w:r>
      <w:r w:rsidR="0056112E" w:rsidRPr="00915806">
        <w:rPr>
          <w:rFonts w:ascii="Arial" w:hAnsi="Arial" w:cs="Arial"/>
          <w:sz w:val="24"/>
          <w:szCs w:val="24"/>
        </w:rPr>
        <w:instrText xml:space="preserve"> ADDIN EN.CITE </w:instrText>
      </w:r>
      <w:r w:rsidR="0056112E" w:rsidRPr="00915806">
        <w:rPr>
          <w:rFonts w:ascii="Arial" w:hAnsi="Arial" w:cs="Arial"/>
          <w:sz w:val="24"/>
          <w:szCs w:val="24"/>
        </w:rPr>
        <w:fldChar w:fldCharType="begin">
          <w:fldData xml:space="preserve">PEVuZE5vdGU+PENpdGU+PEF1dGhvcj5KaWFuZzwvQXV0aG9yPjxZZWFyPjIwMTM8L1llYXI+PFJl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</w:fldData>
        </w:fldChar>
      </w:r>
      <w:r w:rsidR="0056112E" w:rsidRPr="00915806">
        <w:rPr>
          <w:rFonts w:ascii="Arial" w:hAnsi="Arial" w:cs="Arial"/>
          <w:sz w:val="24"/>
          <w:szCs w:val="24"/>
        </w:rPr>
        <w:instrText xml:space="preserve"> ADDIN EN.CITE.DATA </w:instrText>
      </w:r>
      <w:r w:rsidR="0056112E" w:rsidRPr="00915806">
        <w:rPr>
          <w:rFonts w:ascii="Arial" w:hAnsi="Arial" w:cs="Arial"/>
          <w:sz w:val="24"/>
          <w:szCs w:val="24"/>
        </w:rPr>
      </w:r>
      <w:r w:rsidR="0056112E" w:rsidRPr="00915806">
        <w:rPr>
          <w:rFonts w:ascii="Arial" w:hAnsi="Arial" w:cs="Arial"/>
          <w:sz w:val="24"/>
          <w:szCs w:val="24"/>
        </w:rPr>
        <w:fldChar w:fldCharType="end"/>
      </w:r>
      <w:r w:rsidR="0056112E" w:rsidRPr="00915806">
        <w:rPr>
          <w:rFonts w:ascii="Arial" w:hAnsi="Arial" w:cs="Arial"/>
          <w:sz w:val="24"/>
          <w:szCs w:val="24"/>
        </w:rPr>
      </w:r>
      <w:r w:rsidR="0056112E" w:rsidRPr="00915806">
        <w:rPr>
          <w:rFonts w:ascii="Arial" w:hAnsi="Arial" w:cs="Arial"/>
          <w:sz w:val="24"/>
          <w:szCs w:val="24"/>
        </w:rPr>
        <w:fldChar w:fldCharType="separate"/>
      </w:r>
      <w:r w:rsidR="00FF65A2" w:rsidRPr="00915806">
        <w:rPr>
          <w:rFonts w:ascii="Arial" w:hAnsi="Arial" w:cs="Arial"/>
          <w:noProof/>
          <w:sz w:val="24"/>
          <w:szCs w:val="24"/>
          <w:vertAlign w:val="superscript"/>
        </w:rPr>
        <w:t>25</w:t>
      </w:r>
      <w:r w:rsidR="0056112E"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26</w:t>
      </w:r>
      <w:r w:rsidR="0056112E"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29</w:t>
      </w:r>
      <w:r w:rsidR="0056112E" w:rsidRPr="00915806">
        <w:rPr>
          <w:rFonts w:ascii="Arial" w:hAnsi="Arial" w:cs="Arial"/>
          <w:sz w:val="24"/>
          <w:szCs w:val="24"/>
        </w:rPr>
        <w:fldChar w:fldCharType="end"/>
      </w:r>
      <w:r w:rsidR="002F6078" w:rsidRPr="00915806">
        <w:rPr>
          <w:rFonts w:ascii="Arial" w:hAnsi="Arial" w:cs="Arial"/>
          <w:sz w:val="24"/>
          <w:szCs w:val="24"/>
        </w:rPr>
        <w:t>.</w:t>
      </w:r>
      <w:r w:rsidR="002A11D7" w:rsidRPr="00915806">
        <w:rPr>
          <w:rFonts w:ascii="Arial" w:hAnsi="Arial" w:cs="Arial"/>
          <w:sz w:val="24"/>
          <w:szCs w:val="24"/>
        </w:rPr>
        <w:t xml:space="preserve"> Here</w:t>
      </w:r>
      <w:r w:rsidR="00306615" w:rsidRPr="00915806">
        <w:rPr>
          <w:rFonts w:ascii="Arial" w:hAnsi="Arial" w:cs="Arial"/>
          <w:sz w:val="24"/>
          <w:szCs w:val="24"/>
        </w:rPr>
        <w:t>, as an example,</w:t>
      </w:r>
      <w:r w:rsidR="002A11D7" w:rsidRPr="00915806">
        <w:rPr>
          <w:rFonts w:ascii="Arial" w:hAnsi="Arial" w:cs="Arial"/>
          <w:sz w:val="24"/>
          <w:szCs w:val="24"/>
        </w:rPr>
        <w:t xml:space="preserve"> the rAAV</w:t>
      </w:r>
      <w:ins w:id="26" w:author="Author" w:date="2016-06-30T20:50:00Z">
        <w:r w:rsidR="00A506E5">
          <w:rPr>
            <w:rFonts w:ascii="Arial" w:hAnsi="Arial" w:cs="Arial"/>
            <w:sz w:val="24"/>
            <w:szCs w:val="24"/>
          </w:rPr>
          <w:t>9</w:t>
        </w:r>
      </w:ins>
      <w:r w:rsidR="002A11D7" w:rsidRPr="00915806">
        <w:rPr>
          <w:rFonts w:ascii="Arial" w:hAnsi="Arial" w:cs="Arial"/>
          <w:sz w:val="24"/>
          <w:szCs w:val="24"/>
        </w:rPr>
        <w:t xml:space="preserve"> </w:t>
      </w:r>
      <w:r w:rsidR="005D7AB4" w:rsidRPr="00915806">
        <w:rPr>
          <w:rFonts w:ascii="Arial" w:hAnsi="Arial" w:cs="Arial"/>
          <w:sz w:val="24"/>
          <w:szCs w:val="24"/>
        </w:rPr>
        <w:t xml:space="preserve">vector </w:t>
      </w:r>
      <w:r w:rsidR="00FB2C9D" w:rsidRPr="00915806">
        <w:rPr>
          <w:rFonts w:ascii="Arial" w:hAnsi="Arial" w:cs="Arial"/>
          <w:sz w:val="24"/>
          <w:szCs w:val="24"/>
        </w:rPr>
        <w:t xml:space="preserve">for </w:t>
      </w:r>
      <w:r w:rsidR="002A11D7" w:rsidRPr="00915806">
        <w:rPr>
          <w:rFonts w:ascii="Arial" w:hAnsi="Arial" w:cs="Arial"/>
          <w:sz w:val="24"/>
          <w:szCs w:val="24"/>
        </w:rPr>
        <w:t>overexpress</w:t>
      </w:r>
      <w:r w:rsidR="00FB2C9D" w:rsidRPr="00915806">
        <w:rPr>
          <w:rFonts w:ascii="Arial" w:hAnsi="Arial" w:cs="Arial"/>
          <w:sz w:val="24"/>
          <w:szCs w:val="24"/>
        </w:rPr>
        <w:t>ion of</w:t>
      </w:r>
      <w:r w:rsidR="002A11D7" w:rsidRPr="00915806">
        <w:rPr>
          <w:rFonts w:ascii="Arial" w:hAnsi="Arial" w:cs="Arial"/>
          <w:sz w:val="24"/>
          <w:szCs w:val="24"/>
        </w:rPr>
        <w:t xml:space="preserve"> </w:t>
      </w:r>
      <w:r w:rsidR="005519A0" w:rsidRPr="00915806">
        <w:rPr>
          <w:rFonts w:ascii="Arial" w:hAnsi="Arial" w:cs="Arial"/>
          <w:sz w:val="24"/>
          <w:szCs w:val="24"/>
        </w:rPr>
        <w:t xml:space="preserve">GFP </w:t>
      </w:r>
      <w:r w:rsidR="002A11D7" w:rsidRPr="00915806">
        <w:rPr>
          <w:rFonts w:ascii="Arial" w:hAnsi="Arial" w:cs="Arial"/>
          <w:sz w:val="24"/>
          <w:szCs w:val="24"/>
        </w:rPr>
        <w:t>gene in mouse hearts</w:t>
      </w:r>
      <w:r w:rsidR="00FB2C9D" w:rsidRPr="00915806">
        <w:rPr>
          <w:rFonts w:ascii="Arial" w:hAnsi="Arial" w:cs="Arial"/>
          <w:sz w:val="24"/>
          <w:szCs w:val="24"/>
        </w:rPr>
        <w:t xml:space="preserve"> was generated</w:t>
      </w:r>
      <w:r w:rsidR="002A11D7" w:rsidRPr="00915806">
        <w:rPr>
          <w:rFonts w:ascii="Arial" w:hAnsi="Arial" w:cs="Arial"/>
          <w:sz w:val="24"/>
          <w:szCs w:val="24"/>
        </w:rPr>
        <w:t xml:space="preserve">. The resulting </w:t>
      </w:r>
      <w:r w:rsidR="005D7AB4" w:rsidRPr="00915806">
        <w:rPr>
          <w:rFonts w:ascii="Arial" w:hAnsi="Arial" w:cs="Arial"/>
          <w:sz w:val="24"/>
          <w:szCs w:val="24"/>
        </w:rPr>
        <w:t>plasmid</w:t>
      </w:r>
      <w:r w:rsidR="008F3A0D" w:rsidRPr="00915806">
        <w:rPr>
          <w:rFonts w:ascii="Arial" w:hAnsi="Arial" w:cs="Arial"/>
          <w:sz w:val="24"/>
          <w:szCs w:val="24"/>
        </w:rPr>
        <w:t xml:space="preserve"> contain</w:t>
      </w:r>
      <w:r w:rsidR="002B7886" w:rsidRPr="00915806">
        <w:rPr>
          <w:rFonts w:ascii="Arial" w:hAnsi="Arial" w:cs="Arial"/>
          <w:sz w:val="24"/>
          <w:szCs w:val="24"/>
        </w:rPr>
        <w:t>s cTNT</w:t>
      </w:r>
      <w:proofErr w:type="gramStart"/>
      <w:ins w:id="27" w:author="Author" w:date="2016-06-30T20:50:00Z">
        <w:r w:rsidR="00F05F73">
          <w:rPr>
            <w:rFonts w:ascii="Arial" w:hAnsi="Arial" w:cs="Arial"/>
            <w:sz w:val="24"/>
            <w:szCs w:val="24"/>
          </w:rPr>
          <w:t>::</w:t>
        </w:r>
      </w:ins>
      <w:proofErr w:type="gramEnd"/>
      <w:del w:id="28" w:author="Author" w:date="2016-06-30T20:50:00Z">
        <w:r w:rsidR="002B7886" w:rsidRPr="00915806" w:rsidDel="00F05F73">
          <w:rPr>
            <w:rFonts w:ascii="Arial" w:hAnsi="Arial" w:cs="Arial"/>
            <w:sz w:val="24"/>
            <w:szCs w:val="24"/>
          </w:rPr>
          <w:delText>-</w:delText>
        </w:r>
      </w:del>
      <w:r w:rsidR="005519A0" w:rsidRPr="00915806">
        <w:rPr>
          <w:rFonts w:ascii="Arial" w:hAnsi="Arial" w:cs="Arial"/>
          <w:sz w:val="24"/>
          <w:szCs w:val="24"/>
        </w:rPr>
        <w:t>GFP</w:t>
      </w:r>
      <w:r w:rsidR="002A11D7" w:rsidRPr="00915806">
        <w:rPr>
          <w:rFonts w:ascii="Arial" w:hAnsi="Arial" w:cs="Arial"/>
          <w:sz w:val="24"/>
          <w:szCs w:val="24"/>
        </w:rPr>
        <w:t xml:space="preserve"> cassette flanked by two </w:t>
      </w:r>
      <w:ins w:id="29" w:author="Author" w:date="2016-06-21T14:54:00Z">
        <w:del w:id="30" w:author="Author" w:date="2016-06-30T20:49:00Z">
          <w:r w:rsidR="006421BF" w:rsidDel="00E94516">
            <w:rPr>
              <w:rFonts w:ascii="Arial" w:hAnsi="Arial" w:cs="Arial"/>
              <w:sz w:val="24"/>
              <w:szCs w:val="24"/>
            </w:rPr>
            <w:delText>inverted terminal repeats (</w:delText>
          </w:r>
        </w:del>
      </w:ins>
      <w:r w:rsidR="002A11D7" w:rsidRPr="00915806">
        <w:rPr>
          <w:rFonts w:ascii="Arial" w:hAnsi="Arial" w:cs="Arial"/>
          <w:sz w:val="24"/>
          <w:szCs w:val="24"/>
        </w:rPr>
        <w:t>ITR</w:t>
      </w:r>
      <w:ins w:id="31" w:author="Author" w:date="2016-06-21T14:54:00Z">
        <w:del w:id="32" w:author="Author" w:date="2016-06-30T20:49:00Z">
          <w:r w:rsidR="006421BF" w:rsidDel="00E94516">
            <w:rPr>
              <w:rFonts w:ascii="Arial" w:hAnsi="Arial" w:cs="Arial"/>
              <w:sz w:val="24"/>
              <w:szCs w:val="24"/>
            </w:rPr>
            <w:delText>)</w:delText>
          </w:r>
        </w:del>
      </w:ins>
      <w:r w:rsidR="002A11D7" w:rsidRPr="00915806">
        <w:rPr>
          <w:rFonts w:ascii="Arial" w:hAnsi="Arial" w:cs="Arial"/>
          <w:sz w:val="24"/>
          <w:szCs w:val="24"/>
        </w:rPr>
        <w:t xml:space="preserve"> sites</w:t>
      </w:r>
      <w:r w:rsidR="00562441" w:rsidRPr="00915806">
        <w:rPr>
          <w:rFonts w:ascii="Arial" w:hAnsi="Arial" w:cs="Arial"/>
          <w:sz w:val="24"/>
          <w:szCs w:val="24"/>
        </w:rPr>
        <w:t xml:space="preserve"> </w:t>
      </w:r>
      <w:r w:rsidR="00DD1EE7" w:rsidRPr="00915806">
        <w:rPr>
          <w:rFonts w:ascii="Arial" w:hAnsi="Arial" w:cs="Arial"/>
          <w:sz w:val="24"/>
          <w:szCs w:val="24"/>
        </w:rPr>
        <w:t>(</w:t>
      </w:r>
      <w:r w:rsidR="00DD1EE7" w:rsidRPr="00915806">
        <w:rPr>
          <w:rFonts w:ascii="Arial" w:hAnsi="Arial" w:cs="Arial"/>
          <w:b/>
          <w:sz w:val="24"/>
          <w:szCs w:val="24"/>
        </w:rPr>
        <w:t>Fig</w:t>
      </w:r>
      <w:r w:rsidR="00AA7704" w:rsidRPr="00915806">
        <w:rPr>
          <w:rFonts w:ascii="Arial" w:hAnsi="Arial" w:cs="Arial"/>
          <w:b/>
          <w:sz w:val="24"/>
          <w:szCs w:val="24"/>
        </w:rPr>
        <w:t>ure</w:t>
      </w:r>
      <w:r w:rsidR="00DD1EE7" w:rsidRPr="00915806">
        <w:rPr>
          <w:rFonts w:ascii="Arial" w:hAnsi="Arial" w:cs="Arial"/>
          <w:b/>
          <w:sz w:val="24"/>
          <w:szCs w:val="24"/>
        </w:rPr>
        <w:t xml:space="preserve"> 1</w:t>
      </w:r>
      <w:r w:rsidR="00DD1EE7" w:rsidRPr="00915806">
        <w:rPr>
          <w:rFonts w:ascii="Arial" w:hAnsi="Arial" w:cs="Arial"/>
          <w:sz w:val="24"/>
          <w:szCs w:val="24"/>
        </w:rPr>
        <w:t>)</w:t>
      </w:r>
      <w:r w:rsidR="002A11D7" w:rsidRPr="00915806">
        <w:rPr>
          <w:rFonts w:ascii="Arial" w:hAnsi="Arial" w:cs="Arial"/>
          <w:sz w:val="24"/>
          <w:szCs w:val="24"/>
        </w:rPr>
        <w:t xml:space="preserve">.  </w:t>
      </w:r>
    </w:p>
    <w:p w14:paraId="6E965742" w14:textId="77777777" w:rsidR="000B60E6" w:rsidRPr="00915806" w:rsidDel="00350247" w:rsidRDefault="000B60E6" w:rsidP="00915806">
      <w:pPr>
        <w:pStyle w:val="NoSpacing"/>
        <w:jc w:val="both"/>
        <w:rPr>
          <w:del w:id="33" w:author="Author" w:date="2016-06-21T14:57:00Z"/>
          <w:rFonts w:ascii="Arial" w:hAnsi="Arial" w:cs="Arial"/>
          <w:sz w:val="24"/>
          <w:szCs w:val="24"/>
        </w:rPr>
      </w:pPr>
    </w:p>
    <w:p w14:paraId="3B9BAB7F" w14:textId="1E5CD37A" w:rsidR="00D72F96" w:rsidRPr="002B44B2" w:rsidRDefault="00623273" w:rsidP="00915806">
      <w:pPr>
        <w:pStyle w:val="NoSpacing"/>
        <w:jc w:val="both"/>
        <w:rPr>
          <w:rFonts w:ascii="Arial" w:hAnsi="Arial" w:cs="Arial"/>
          <w:sz w:val="24"/>
          <w:szCs w:val="24"/>
        </w:rPr>
      </w:pPr>
      <w:del w:id="34" w:author="Author" w:date="2016-06-21T14:57:00Z">
        <w:r w:rsidRPr="00915806" w:rsidDel="00350247">
          <w:rPr>
            <w:rFonts w:ascii="Arial" w:hAnsi="Arial" w:cs="Arial"/>
            <w:sz w:val="24"/>
            <w:szCs w:val="24"/>
          </w:rPr>
          <w:delText>Note</w:delText>
        </w:r>
        <w:r w:rsidRPr="00CF5AF4" w:rsidDel="00350247">
          <w:rPr>
            <w:rFonts w:ascii="Arial" w:hAnsi="Arial" w:cs="Arial"/>
            <w:sz w:val="24"/>
            <w:szCs w:val="24"/>
          </w:rPr>
          <w:delText xml:space="preserve">: </w:delText>
        </w:r>
      </w:del>
      <w:r w:rsidR="009C129B" w:rsidRPr="002B44B2">
        <w:rPr>
          <w:rFonts w:ascii="Arial" w:hAnsi="Arial" w:cs="Arial"/>
          <w:sz w:val="24"/>
          <w:szCs w:val="24"/>
        </w:rPr>
        <w:t>rAAV9</w:t>
      </w:r>
      <w:ins w:id="35" w:author="Author" w:date="2016-06-30T20:50:00Z">
        <w:r w:rsidR="00A506E5" w:rsidRPr="002B44B2">
          <w:rPr>
            <w:rFonts w:ascii="Arial" w:hAnsi="Arial" w:cs="Arial"/>
            <w:sz w:val="24"/>
            <w:szCs w:val="24"/>
          </w:rPr>
          <w:t>.</w:t>
        </w:r>
      </w:ins>
      <w:del w:id="36" w:author="Author" w:date="2016-06-30T20:50:00Z">
        <w:r w:rsidR="009C129B" w:rsidRPr="002B44B2" w:rsidDel="00A506E5">
          <w:rPr>
            <w:rFonts w:ascii="Arial" w:hAnsi="Arial" w:cs="Arial"/>
            <w:sz w:val="24"/>
            <w:szCs w:val="24"/>
          </w:rPr>
          <w:delText>-</w:delText>
        </w:r>
      </w:del>
      <w:r w:rsidR="009C129B" w:rsidRPr="002B44B2">
        <w:rPr>
          <w:rFonts w:ascii="Arial" w:hAnsi="Arial" w:cs="Arial"/>
          <w:sz w:val="24"/>
          <w:szCs w:val="24"/>
        </w:rPr>
        <w:t>U6</w:t>
      </w:r>
      <w:ins w:id="37" w:author="Author" w:date="2016-06-30T20:50:00Z">
        <w:r w:rsidR="00A506E5" w:rsidRPr="002B44B2">
          <w:rPr>
            <w:rFonts w:ascii="Arial" w:hAnsi="Arial" w:cs="Arial"/>
            <w:sz w:val="24"/>
            <w:szCs w:val="24"/>
          </w:rPr>
          <w:t>::</w:t>
        </w:r>
      </w:ins>
      <w:del w:id="38" w:author="Author" w:date="2016-06-30T20:50:00Z">
        <w:r w:rsidR="009C129B" w:rsidRPr="002B44B2" w:rsidDel="00A506E5">
          <w:rPr>
            <w:rFonts w:ascii="Arial" w:hAnsi="Arial" w:cs="Arial"/>
            <w:sz w:val="24"/>
            <w:szCs w:val="24"/>
          </w:rPr>
          <w:delText>-</w:delText>
        </w:r>
      </w:del>
      <w:r w:rsidR="009C129B" w:rsidRPr="002B44B2">
        <w:rPr>
          <w:rFonts w:ascii="Arial" w:hAnsi="Arial" w:cs="Arial"/>
          <w:sz w:val="24"/>
          <w:szCs w:val="24"/>
        </w:rPr>
        <w:t>shRN</w:t>
      </w:r>
      <w:r w:rsidR="00562441" w:rsidRPr="002B44B2">
        <w:rPr>
          <w:rFonts w:ascii="Arial" w:hAnsi="Arial" w:cs="Arial"/>
          <w:sz w:val="24"/>
          <w:szCs w:val="24"/>
        </w:rPr>
        <w:t xml:space="preserve">A constructs </w:t>
      </w:r>
      <w:r w:rsidR="000925D1" w:rsidRPr="002B44B2">
        <w:rPr>
          <w:rFonts w:ascii="Arial" w:hAnsi="Arial" w:cs="Arial"/>
          <w:sz w:val="24"/>
          <w:szCs w:val="24"/>
        </w:rPr>
        <w:t xml:space="preserve">were used </w:t>
      </w:r>
      <w:r w:rsidR="00562441" w:rsidRPr="002B44B2">
        <w:rPr>
          <w:rFonts w:ascii="Arial" w:hAnsi="Arial" w:cs="Arial"/>
          <w:sz w:val="24"/>
          <w:szCs w:val="24"/>
        </w:rPr>
        <w:t>for gene knockdown</w:t>
      </w:r>
      <w:r w:rsidR="00FF65A2" w:rsidRPr="002A61A8">
        <w:rPr>
          <w:rFonts w:ascii="Arial" w:hAnsi="Arial" w:cs="Arial"/>
          <w:sz w:val="24"/>
          <w:szCs w:val="24"/>
        </w:rPr>
        <w:fldChar w:fldCharType="begin"/>
      </w:r>
      <w:r w:rsidR="00FF65A2" w:rsidRPr="002B44B2">
        <w:rPr>
          <w:rFonts w:ascii="Arial" w:hAnsi="Arial" w:cs="Arial"/>
          <w:sz w:val="24"/>
          <w:szCs w:val="24"/>
        </w:rPr>
        <w:instrText xml:space="preserve"> ADDIN EN.CITE &lt;EndNote&gt;&lt;Cite&gt;&lt;Author&gt;Ding&lt;/Author&gt;&lt;Year&gt;2015&lt;/Year&gt;&lt;RecNum&gt;35&lt;/RecNum&gt;&lt;DisplayText&gt;&lt;style face="superscript"&gt;25&lt;/style&gt;&lt;/DisplayText&gt;&lt;record&gt;&lt;rec-number&gt;35&lt;/rec-number&gt;&lt;foreign-keys&gt;&lt;key app="EN" db-id="fpa9e5rtr29v0ker5trxa5eerf2wrpaasd52"&gt;35&lt;/key&gt;&lt;/foreign-keys&gt;&lt;ref-type name="Journal Article"&gt;17&lt;/ref-type&gt;&lt;contributors&gt;&lt;authors&gt;&lt;author&gt;Ding, Jian&lt;/author&gt;&lt;author&gt;Chen, Jinghai&lt;/author&gt;&lt;author&gt;Wang, Yanqun&lt;/author&gt;&lt;author&gt;Kataoka, Masaharu&lt;/author&gt;&lt;author&gt;Ma, Lixin&lt;/author&gt;&lt;author&gt;Zhou, Pingzhu&lt;/author&gt;&lt;author&gt;Hu, Xiaoyun&lt;/author&gt;&lt;author&gt;Lin, Zhiqiang&lt;/author&gt;&lt;author&gt;Nie, Mao&lt;/author&gt;&lt;author&gt;Deng, Zhong-Liang&lt;/author&gt;&lt;/authors&gt;&lt;/contributors&gt;&lt;titles&gt;&lt;title&gt;Trbp regulates heart function through microRNA-mediated Sox6 repression&lt;/title&gt;&lt;secondary-title&gt;Nature genetics&lt;/secondary-title&gt;&lt;/titles&gt;&lt;periodical&gt;&lt;full-title&gt;Nature genetics&lt;/full-title&gt;&lt;/periodical&gt;&lt;pages&gt;776-783&lt;/pages&gt;&lt;volume&gt;47&lt;/volume&gt;&lt;number&gt;7&lt;/number&gt;&lt;dates&gt;&lt;year&gt;2015&lt;/year&gt;&lt;/dates&gt;&lt;isbn&gt;1061-4036&lt;/isbn&gt;&lt;urls&gt;&lt;/urls&gt;&lt;/record&gt;&lt;/Cite&gt;&lt;/EndNote&gt;</w:instrText>
      </w:r>
      <w:r w:rsidR="00FF65A2" w:rsidRPr="002A61A8">
        <w:rPr>
          <w:rFonts w:ascii="Arial" w:hAnsi="Arial" w:cs="Arial"/>
          <w:sz w:val="24"/>
          <w:szCs w:val="24"/>
        </w:rPr>
        <w:fldChar w:fldCharType="separate"/>
      </w:r>
      <w:r w:rsidR="00FF65A2" w:rsidRPr="002B44B2">
        <w:rPr>
          <w:rFonts w:ascii="Arial" w:hAnsi="Arial" w:cs="Arial"/>
          <w:noProof/>
          <w:sz w:val="24"/>
          <w:szCs w:val="24"/>
          <w:vertAlign w:val="superscript"/>
        </w:rPr>
        <w:t>25</w:t>
      </w:r>
      <w:r w:rsidR="00FF65A2" w:rsidRPr="002A61A8">
        <w:rPr>
          <w:rFonts w:ascii="Arial" w:hAnsi="Arial" w:cs="Arial"/>
          <w:sz w:val="24"/>
          <w:szCs w:val="24"/>
        </w:rPr>
        <w:fldChar w:fldCharType="end"/>
      </w:r>
      <w:r w:rsidR="00562441" w:rsidRPr="002B44B2">
        <w:rPr>
          <w:rFonts w:ascii="Arial" w:hAnsi="Arial" w:cs="Arial"/>
          <w:sz w:val="24"/>
          <w:szCs w:val="24"/>
        </w:rPr>
        <w:t xml:space="preserve">. </w:t>
      </w:r>
      <w:r w:rsidR="004F15C6" w:rsidRPr="002B44B2">
        <w:rPr>
          <w:rFonts w:ascii="Arial" w:hAnsi="Arial" w:cs="Arial"/>
          <w:sz w:val="24"/>
          <w:szCs w:val="24"/>
        </w:rPr>
        <w:t>Design shRNAs usin</w:t>
      </w:r>
      <w:r w:rsidR="00562441" w:rsidRPr="002B44B2">
        <w:rPr>
          <w:rFonts w:ascii="Arial" w:hAnsi="Arial" w:cs="Arial"/>
          <w:sz w:val="24"/>
          <w:szCs w:val="24"/>
        </w:rPr>
        <w:t>g online shRNA design servers</w:t>
      </w:r>
      <w:r w:rsidR="004F15C6" w:rsidRPr="002B44B2">
        <w:rPr>
          <w:rFonts w:ascii="Arial" w:hAnsi="Arial" w:cs="Arial"/>
          <w:sz w:val="24"/>
          <w:szCs w:val="24"/>
        </w:rPr>
        <w:t>.</w:t>
      </w:r>
      <w:r w:rsidR="00760F4E" w:rsidRPr="002B44B2">
        <w:rPr>
          <w:rFonts w:ascii="Arial" w:hAnsi="Arial" w:cs="Arial"/>
          <w:sz w:val="24"/>
          <w:szCs w:val="24"/>
        </w:rPr>
        <w:t xml:space="preserve"> </w:t>
      </w:r>
      <w:r w:rsidR="00774E95" w:rsidRPr="002B44B2">
        <w:rPr>
          <w:rFonts w:ascii="Arial" w:hAnsi="Arial" w:cs="Arial"/>
          <w:sz w:val="24"/>
          <w:szCs w:val="24"/>
        </w:rPr>
        <w:t>rAAV9</w:t>
      </w:r>
      <w:ins w:id="39" w:author="Author" w:date="2016-06-30T20:50:00Z">
        <w:r w:rsidR="00A506E5" w:rsidRPr="002B44B2">
          <w:rPr>
            <w:rFonts w:ascii="Arial" w:hAnsi="Arial" w:cs="Arial"/>
            <w:sz w:val="24"/>
            <w:szCs w:val="24"/>
          </w:rPr>
          <w:t>.</w:t>
        </w:r>
      </w:ins>
      <w:del w:id="40" w:author="Author" w:date="2016-06-30T20:50:00Z">
        <w:r w:rsidR="00774E95" w:rsidRPr="002B44B2" w:rsidDel="00A506E5">
          <w:rPr>
            <w:rFonts w:ascii="Arial" w:hAnsi="Arial" w:cs="Arial"/>
            <w:sz w:val="24"/>
            <w:szCs w:val="24"/>
          </w:rPr>
          <w:delText>-</w:delText>
        </w:r>
      </w:del>
      <w:r w:rsidR="00774E95" w:rsidRPr="002B44B2">
        <w:rPr>
          <w:rFonts w:ascii="Arial" w:hAnsi="Arial" w:cs="Arial"/>
          <w:sz w:val="24"/>
          <w:szCs w:val="24"/>
        </w:rPr>
        <w:t>U6</w:t>
      </w:r>
      <w:ins w:id="41" w:author="Author" w:date="2016-06-30T20:50:00Z">
        <w:r w:rsidR="00A506E5" w:rsidRPr="002B44B2">
          <w:rPr>
            <w:rFonts w:ascii="Arial" w:hAnsi="Arial" w:cs="Arial"/>
            <w:sz w:val="24"/>
            <w:szCs w:val="24"/>
          </w:rPr>
          <w:t>::</w:t>
        </w:r>
      </w:ins>
      <w:del w:id="42" w:author="Author" w:date="2016-06-30T20:50:00Z">
        <w:r w:rsidR="00774E95" w:rsidRPr="002B44B2" w:rsidDel="00A506E5">
          <w:rPr>
            <w:rFonts w:ascii="Arial" w:hAnsi="Arial" w:cs="Arial"/>
            <w:sz w:val="24"/>
            <w:szCs w:val="24"/>
          </w:rPr>
          <w:delText>-</w:delText>
        </w:r>
      </w:del>
      <w:r w:rsidR="00774E95" w:rsidRPr="002B44B2">
        <w:rPr>
          <w:rFonts w:ascii="Arial" w:hAnsi="Arial" w:cs="Arial"/>
          <w:sz w:val="24"/>
          <w:szCs w:val="24"/>
        </w:rPr>
        <w:t>shRNA can be generated either by annealing and ligating DNA oligos containing shRNA sequences into the restriction enzyme-digested rAAV</w:t>
      </w:r>
      <w:ins w:id="43" w:author="Author" w:date="2016-06-30T20:51:00Z">
        <w:r w:rsidR="00A506E5" w:rsidRPr="002B44B2">
          <w:rPr>
            <w:rFonts w:ascii="Arial" w:hAnsi="Arial" w:cs="Arial"/>
            <w:sz w:val="24"/>
            <w:szCs w:val="24"/>
          </w:rPr>
          <w:t>9</w:t>
        </w:r>
      </w:ins>
      <w:r w:rsidR="00774E95" w:rsidRPr="002B44B2">
        <w:rPr>
          <w:rFonts w:ascii="Arial" w:hAnsi="Arial" w:cs="Arial"/>
          <w:sz w:val="24"/>
          <w:szCs w:val="24"/>
        </w:rPr>
        <w:t xml:space="preserve"> vectors harboring U6 promoter, or by long-range PCR and intra-molecular Gibson assembly-based “seamless” </w:t>
      </w:r>
      <w:r w:rsidR="00774E95" w:rsidRPr="002B44B2">
        <w:rPr>
          <w:rFonts w:ascii="Arial" w:hAnsi="Arial" w:cs="Arial"/>
          <w:sz w:val="24"/>
          <w:szCs w:val="24"/>
          <w:shd w:val="clear" w:color="auto" w:fill="FFFFFF"/>
        </w:rPr>
        <w:t>construction</w:t>
      </w:r>
      <w:r w:rsidR="00FF65A2" w:rsidRPr="002A61A8">
        <w:rPr>
          <w:rFonts w:ascii="Arial" w:hAnsi="Arial" w:cs="Arial"/>
          <w:sz w:val="24"/>
          <w:szCs w:val="24"/>
          <w:shd w:val="clear" w:color="auto" w:fill="FFFFFF"/>
        </w:rPr>
        <w:fldChar w:fldCharType="begin"/>
      </w:r>
      <w:r w:rsidR="00FF65A2" w:rsidRPr="002B44B2">
        <w:rPr>
          <w:rFonts w:ascii="Arial" w:hAnsi="Arial" w:cs="Arial"/>
          <w:sz w:val="24"/>
          <w:szCs w:val="24"/>
          <w:shd w:val="clear" w:color="auto" w:fill="FFFFFF"/>
        </w:rPr>
        <w:instrText xml:space="preserve"> ADDIN EN.CITE &lt;EndNote&gt;&lt;Cite&gt;&lt;Author&gt;Gibson&lt;/Author&gt;&lt;Year&gt;2009&lt;/Year&gt;&lt;RecNum&gt;40&lt;/RecNum&gt;&lt;DisplayText&gt;&lt;style face="superscript"&gt;30&lt;/style&gt;&lt;/DisplayText&gt;&lt;record&gt;&lt;rec-number&gt;40&lt;/rec-number&gt;&lt;foreign-keys&gt;&lt;key app="EN" db-id="fpa9e5rtr29v0ker5trxa5eerf2wrpaasd52"&gt;40&lt;/key&gt;&lt;/foreign-keys&gt;&lt;ref-type name="Journal Article"&gt;17&lt;/ref-type&gt;&lt;contributors&gt;&lt;authors&gt;&lt;author&gt;Gibson, Daniel G&lt;/author&gt;&lt;author&gt;Young, Lei&lt;/author&gt;&lt;author&gt;Chuang, Ray-Yuan&lt;/author&gt;&lt;author&gt;Venter, J Craig&lt;/author&gt;&lt;author&gt;Hutchison, Clyde A&lt;/author&gt;&lt;author&gt;Smith, Hamilton O&lt;/author&gt;&lt;/authors&gt;&lt;/contributors&gt;&lt;titles&gt;&lt;title&gt;Enzymatic assembly of DNA molecules up to several hundred kilobases&lt;/title&gt;&lt;secondary-title&gt;Nature methods&lt;/secondary-title&gt;&lt;/titles&gt;&lt;periodical&gt;&lt;full-title&gt;Nature methods&lt;/full-title&gt;&lt;/periodical&gt;&lt;pages&gt;343-345&lt;/pages&gt;&lt;volume&gt;6&lt;/volume&gt;&lt;number&gt;5&lt;/number&gt;&lt;dates&gt;&lt;year&gt;2009&lt;/year&gt;&lt;/dates&gt;&lt;isbn&gt;1548-7091&lt;/isbn&gt;&lt;urls&gt;&lt;/urls&gt;&lt;/record&gt;&lt;/Cite&gt;&lt;/EndNote&gt;</w:instrText>
      </w:r>
      <w:r w:rsidR="00FF65A2" w:rsidRPr="002A61A8">
        <w:rPr>
          <w:rFonts w:ascii="Arial" w:hAnsi="Arial" w:cs="Arial"/>
          <w:sz w:val="24"/>
          <w:szCs w:val="24"/>
          <w:shd w:val="clear" w:color="auto" w:fill="FFFFFF"/>
        </w:rPr>
        <w:fldChar w:fldCharType="separate"/>
      </w:r>
      <w:r w:rsidR="00FF65A2" w:rsidRPr="002B44B2">
        <w:rPr>
          <w:rFonts w:ascii="Arial" w:hAnsi="Arial" w:cs="Arial"/>
          <w:noProof/>
          <w:sz w:val="24"/>
          <w:szCs w:val="24"/>
          <w:shd w:val="clear" w:color="auto" w:fill="FFFFFF"/>
          <w:vertAlign w:val="superscript"/>
        </w:rPr>
        <w:t>30</w:t>
      </w:r>
      <w:r w:rsidR="00FF65A2" w:rsidRPr="002A61A8">
        <w:rPr>
          <w:rFonts w:ascii="Arial" w:hAnsi="Arial" w:cs="Arial"/>
          <w:sz w:val="24"/>
          <w:szCs w:val="24"/>
          <w:shd w:val="clear" w:color="auto" w:fill="FFFFFF"/>
        </w:rPr>
        <w:fldChar w:fldCharType="end"/>
      </w:r>
      <w:r w:rsidR="00774E95" w:rsidRPr="002B44B2">
        <w:rPr>
          <w:rFonts w:ascii="Arial" w:hAnsi="Arial" w:cs="Arial"/>
          <w:sz w:val="24"/>
          <w:szCs w:val="24"/>
          <w:shd w:val="clear" w:color="auto" w:fill="FFFFFF"/>
        </w:rPr>
        <w:t xml:space="preserve">. </w:t>
      </w:r>
      <w:r w:rsidR="00774E95" w:rsidRPr="002B44B2">
        <w:rPr>
          <w:rFonts w:ascii="Arial" w:hAnsi="Arial" w:cs="Arial"/>
          <w:sz w:val="24"/>
          <w:szCs w:val="24"/>
        </w:rPr>
        <w:t xml:space="preserve">The resulting plasmid should contain </w:t>
      </w:r>
      <w:r w:rsidR="002B7886" w:rsidRPr="002B44B2">
        <w:rPr>
          <w:rFonts w:ascii="Arial" w:hAnsi="Arial" w:cs="Arial"/>
          <w:sz w:val="24"/>
          <w:szCs w:val="24"/>
        </w:rPr>
        <w:t>U6-</w:t>
      </w:r>
      <w:r w:rsidR="00774E95" w:rsidRPr="002B44B2">
        <w:rPr>
          <w:rFonts w:ascii="Arial" w:hAnsi="Arial" w:cs="Arial"/>
          <w:sz w:val="24"/>
          <w:szCs w:val="24"/>
        </w:rPr>
        <w:t>shRNA cassette flanked by two ITR sites (</w:t>
      </w:r>
      <w:r w:rsidR="00774E95" w:rsidRPr="002B44B2">
        <w:rPr>
          <w:rFonts w:ascii="Arial" w:hAnsi="Arial" w:cs="Arial"/>
          <w:b/>
          <w:sz w:val="24"/>
          <w:szCs w:val="24"/>
        </w:rPr>
        <w:t>Figure 2</w:t>
      </w:r>
      <w:r w:rsidR="00774E95" w:rsidRPr="002B44B2">
        <w:rPr>
          <w:rFonts w:ascii="Arial" w:hAnsi="Arial" w:cs="Arial"/>
          <w:sz w:val="24"/>
          <w:szCs w:val="24"/>
        </w:rPr>
        <w:t xml:space="preserve">). </w:t>
      </w:r>
      <w:r w:rsidR="009E2F91" w:rsidRPr="002B44B2">
        <w:rPr>
          <w:rFonts w:ascii="Arial" w:hAnsi="Arial" w:cs="Arial"/>
          <w:sz w:val="24"/>
          <w:szCs w:val="24"/>
        </w:rPr>
        <w:t>Here, as an example, the rAAV</w:t>
      </w:r>
      <w:r w:rsidR="005519A0" w:rsidRPr="002B44B2">
        <w:rPr>
          <w:rFonts w:ascii="Arial" w:hAnsi="Arial" w:cs="Arial"/>
          <w:sz w:val="24"/>
          <w:szCs w:val="24"/>
        </w:rPr>
        <w:t>9</w:t>
      </w:r>
      <w:ins w:id="44" w:author="Author" w:date="2016-06-30T20:51:00Z">
        <w:r w:rsidR="00A506E5" w:rsidRPr="002B44B2">
          <w:rPr>
            <w:rFonts w:ascii="Arial" w:hAnsi="Arial" w:cs="Arial"/>
            <w:sz w:val="24"/>
            <w:szCs w:val="24"/>
          </w:rPr>
          <w:t>.</w:t>
        </w:r>
      </w:ins>
      <w:del w:id="45" w:author="Author" w:date="2016-06-30T20:51:00Z">
        <w:r w:rsidR="009E2F91" w:rsidRPr="002B44B2" w:rsidDel="00A506E5">
          <w:rPr>
            <w:rFonts w:ascii="Arial" w:hAnsi="Arial" w:cs="Arial"/>
            <w:sz w:val="24"/>
            <w:szCs w:val="24"/>
          </w:rPr>
          <w:delText>-</w:delText>
        </w:r>
      </w:del>
      <w:r w:rsidR="009E2F91" w:rsidRPr="002B44B2">
        <w:rPr>
          <w:rFonts w:ascii="Arial" w:hAnsi="Arial" w:cs="Arial"/>
          <w:sz w:val="24"/>
          <w:szCs w:val="24"/>
        </w:rPr>
        <w:t>U6</w:t>
      </w:r>
      <w:proofErr w:type="gramStart"/>
      <w:ins w:id="46" w:author="Author" w:date="2016-06-30T20:51:00Z">
        <w:r w:rsidR="00A506E5" w:rsidRPr="002B44B2">
          <w:rPr>
            <w:rFonts w:ascii="Arial" w:hAnsi="Arial" w:cs="Arial"/>
            <w:sz w:val="24"/>
            <w:szCs w:val="24"/>
          </w:rPr>
          <w:t>::</w:t>
        </w:r>
      </w:ins>
      <w:proofErr w:type="gramEnd"/>
      <w:del w:id="47" w:author="Author" w:date="2016-06-30T20:51:00Z">
        <w:r w:rsidR="009E2F91" w:rsidRPr="002B44B2" w:rsidDel="00A506E5">
          <w:rPr>
            <w:rFonts w:ascii="Arial" w:hAnsi="Arial" w:cs="Arial"/>
            <w:sz w:val="24"/>
            <w:szCs w:val="24"/>
          </w:rPr>
          <w:delText>-</w:delText>
        </w:r>
      </w:del>
      <w:r w:rsidR="009E2F91" w:rsidRPr="002B44B2">
        <w:rPr>
          <w:rFonts w:ascii="Arial" w:hAnsi="Arial" w:cs="Arial"/>
          <w:sz w:val="24"/>
          <w:szCs w:val="24"/>
        </w:rPr>
        <w:t>shRNA</w:t>
      </w:r>
      <w:r w:rsidR="00774E95" w:rsidRPr="002B44B2">
        <w:rPr>
          <w:rFonts w:ascii="Arial" w:hAnsi="Arial" w:cs="Arial"/>
          <w:sz w:val="24"/>
          <w:szCs w:val="24"/>
        </w:rPr>
        <w:t xml:space="preserve"> vector </w:t>
      </w:r>
      <w:r w:rsidR="000925D1" w:rsidRPr="002B44B2">
        <w:rPr>
          <w:rFonts w:ascii="Arial" w:hAnsi="Arial" w:cs="Arial"/>
          <w:sz w:val="24"/>
          <w:szCs w:val="24"/>
        </w:rPr>
        <w:t>was construct</w:t>
      </w:r>
      <w:ins w:id="48" w:author="Author" w:date="2016-06-30T21:25:00Z">
        <w:r w:rsidR="0000240A" w:rsidRPr="002B44B2">
          <w:rPr>
            <w:rFonts w:ascii="Arial" w:hAnsi="Arial" w:cs="Arial"/>
            <w:sz w:val="24"/>
            <w:szCs w:val="24"/>
          </w:rPr>
          <w:t>ed</w:t>
        </w:r>
      </w:ins>
      <w:r w:rsidR="000925D1" w:rsidRPr="002B44B2">
        <w:rPr>
          <w:rFonts w:ascii="Arial" w:hAnsi="Arial" w:cs="Arial"/>
          <w:sz w:val="24"/>
          <w:szCs w:val="24"/>
        </w:rPr>
        <w:t xml:space="preserve"> to </w:t>
      </w:r>
      <w:r w:rsidR="00774E95" w:rsidRPr="002B44B2">
        <w:rPr>
          <w:rFonts w:ascii="Arial" w:hAnsi="Arial" w:cs="Arial"/>
          <w:sz w:val="24"/>
          <w:szCs w:val="24"/>
        </w:rPr>
        <w:t>knockdown Trbp mRNA</w:t>
      </w:r>
      <w:ins w:id="49" w:author="Author" w:date="2016-07-05T11:34:00Z">
        <w:r w:rsidR="002A61A8">
          <w:rPr>
            <w:rFonts w:ascii="Arial" w:hAnsi="Arial" w:cs="Arial"/>
            <w:sz w:val="24"/>
            <w:szCs w:val="24"/>
          </w:rPr>
          <w:t xml:space="preserve"> </w:t>
        </w:r>
      </w:ins>
      <w:ins w:id="50" w:author="Author" w:date="2016-06-30T21:28:00Z">
        <w:r w:rsidR="00CF5AF4" w:rsidRPr="002B44B2">
          <w:rPr>
            <w:rFonts w:ascii="Arial" w:hAnsi="Arial" w:cs="Arial"/>
            <w:sz w:val="24"/>
            <w:szCs w:val="24"/>
          </w:rPr>
          <w:t xml:space="preserve">(Trbp shRNA sequence: </w:t>
        </w:r>
      </w:ins>
      <w:ins w:id="51" w:author="Author" w:date="2016-06-30T21:29:00Z">
        <w:r w:rsidR="002B44B2" w:rsidRPr="008371EC">
          <w:rPr>
            <w:rFonts w:ascii="Arial" w:hAnsi="Arial" w:cs="Arial"/>
            <w:sz w:val="24"/>
            <w:szCs w:val="24"/>
            <w:rPrChange w:id="52" w:author="Author" w:date="2016-06-30T21:32:00Z">
              <w:rPr>
                <w:color w:val="0000FF"/>
              </w:rPr>
            </w:rPrChange>
          </w:rPr>
          <w:t>GCAGTGATGGATATGCATCTTCTCGAGAAGATGCATATCCATCACTCG</w:t>
        </w:r>
      </w:ins>
      <w:ins w:id="53" w:author="Author" w:date="2016-06-30T21:28:00Z">
        <w:r w:rsidR="00CF5AF4" w:rsidRPr="002B44B2">
          <w:rPr>
            <w:rFonts w:ascii="Arial" w:hAnsi="Arial" w:cs="Arial"/>
            <w:sz w:val="24"/>
            <w:szCs w:val="24"/>
          </w:rPr>
          <w:t>)</w:t>
        </w:r>
      </w:ins>
      <w:r w:rsidR="000925D1" w:rsidRPr="002B44B2">
        <w:rPr>
          <w:rFonts w:ascii="Arial" w:hAnsi="Arial" w:cs="Arial"/>
          <w:sz w:val="24"/>
          <w:szCs w:val="24"/>
        </w:rPr>
        <w:t>.</w:t>
      </w:r>
      <w:ins w:id="54" w:author="Author" w:date="2016-06-30T21:26:00Z">
        <w:r w:rsidR="00523665" w:rsidRPr="002B44B2">
          <w:rPr>
            <w:rFonts w:ascii="Arial" w:hAnsi="Arial" w:cs="Arial"/>
            <w:sz w:val="24"/>
            <w:szCs w:val="24"/>
          </w:rPr>
          <w:t xml:space="preserve"> </w:t>
        </w:r>
        <w:r w:rsidR="00B945A2" w:rsidRPr="002B44B2">
          <w:rPr>
            <w:rFonts w:ascii="Arial" w:hAnsi="Arial" w:cs="Arial"/>
            <w:sz w:val="24"/>
            <w:szCs w:val="24"/>
          </w:rPr>
          <w:t xml:space="preserve"> </w:t>
        </w:r>
      </w:ins>
      <w:ins w:id="55" w:author="Author" w:date="2016-06-30T21:27:00Z">
        <w:r w:rsidR="00523665" w:rsidRPr="002B44B2">
          <w:rPr>
            <w:rFonts w:ascii="Arial" w:hAnsi="Arial" w:cs="Arial"/>
            <w:sz w:val="24"/>
            <w:szCs w:val="24"/>
          </w:rPr>
          <w:t xml:space="preserve">A scramble </w:t>
        </w:r>
        <w:r w:rsidR="00B945A2" w:rsidRPr="002B44B2">
          <w:rPr>
            <w:rFonts w:ascii="Arial" w:hAnsi="Arial" w:cs="Arial"/>
            <w:sz w:val="24"/>
            <w:szCs w:val="24"/>
          </w:rPr>
          <w:t xml:space="preserve">shRNA </w:t>
        </w:r>
        <w:r w:rsidR="00523665" w:rsidRPr="002B44B2">
          <w:rPr>
            <w:rFonts w:ascii="Arial" w:hAnsi="Arial" w:cs="Arial"/>
            <w:sz w:val="24"/>
            <w:szCs w:val="24"/>
          </w:rPr>
          <w:t>was used as a negative control</w:t>
        </w:r>
      </w:ins>
      <w:ins w:id="56" w:author="Author" w:date="2016-06-30T21:28:00Z">
        <w:r w:rsidR="00CF5AF4" w:rsidRPr="002B44B2">
          <w:rPr>
            <w:rFonts w:ascii="Arial" w:hAnsi="Arial" w:cs="Arial"/>
            <w:sz w:val="24"/>
            <w:szCs w:val="24"/>
          </w:rPr>
          <w:t xml:space="preserve"> </w:t>
        </w:r>
      </w:ins>
      <w:ins w:id="57" w:author="Author" w:date="2016-06-30T21:27:00Z">
        <w:r w:rsidR="00523665" w:rsidRPr="002B44B2">
          <w:rPr>
            <w:rFonts w:ascii="Arial" w:hAnsi="Arial" w:cs="Arial"/>
            <w:sz w:val="24"/>
            <w:szCs w:val="24"/>
          </w:rPr>
          <w:t>(</w:t>
        </w:r>
      </w:ins>
      <w:ins w:id="58" w:author="Author" w:date="2016-06-30T21:32:00Z">
        <w:r w:rsidR="002B44B2" w:rsidRPr="002B44B2">
          <w:rPr>
            <w:rFonts w:ascii="Arial" w:hAnsi="Arial" w:cs="Arial"/>
            <w:color w:val="000000"/>
            <w:sz w:val="24"/>
            <w:szCs w:val="24"/>
            <w:shd w:val="clear" w:color="auto" w:fill="FFFFFF"/>
          </w:rPr>
          <w:t>CCTAAGGTTAAGTCGCCCTCGCTCGAGCGAGGGCGACTTAACCTTAGG</w:t>
        </w:r>
      </w:ins>
      <w:ins w:id="59" w:author="Author" w:date="2016-06-30T21:28:00Z">
        <w:del w:id="60" w:author="Author" w:date="2016-06-30T21:32:00Z">
          <w:r w:rsidR="00CF5AF4" w:rsidRPr="008371EC" w:rsidDel="002B44B2">
            <w:rPr>
              <w:rFonts w:ascii="Arial" w:hAnsi="Arial" w:cs="Arial"/>
              <w:color w:val="000000"/>
              <w:sz w:val="24"/>
              <w:szCs w:val="24"/>
              <w:shd w:val="clear" w:color="auto" w:fill="FFFFFF"/>
              <w:rPrChange w:id="61" w:author="Author" w:date="2016-06-30T21:32:00Z">
                <w:rPr>
                  <w:rFonts w:ascii="Courier New" w:hAnsi="Courier New" w:cs="Courier New"/>
                  <w:color w:val="000000"/>
                  <w:sz w:val="18"/>
                  <w:szCs w:val="18"/>
                  <w:shd w:val="clear" w:color="auto" w:fill="FFFFFF"/>
                </w:rPr>
              </w:rPrChange>
            </w:rPr>
            <w:delText>cctaaggttaagtcgccctcgctcgagcgagggcgacttaaccttagg</w:delText>
          </w:r>
        </w:del>
      </w:ins>
      <w:ins w:id="62" w:author="Author" w:date="2016-06-30T21:27:00Z">
        <w:r w:rsidR="00523665" w:rsidRPr="002B44B2">
          <w:rPr>
            <w:rFonts w:ascii="Arial" w:hAnsi="Arial" w:cs="Arial"/>
            <w:sz w:val="24"/>
            <w:szCs w:val="24"/>
          </w:rPr>
          <w:t>)</w:t>
        </w:r>
      </w:ins>
    </w:p>
    <w:p w14:paraId="02D6B06E" w14:textId="1E95DD75" w:rsidR="009F75ED" w:rsidRPr="002B44B2" w:rsidRDefault="009F75ED" w:rsidP="00915806">
      <w:pPr>
        <w:pStyle w:val="NoSpacing"/>
        <w:jc w:val="both"/>
        <w:rPr>
          <w:ins w:id="63" w:author="Author" w:date="2016-06-21T14:57:00Z"/>
          <w:rFonts w:ascii="Arial" w:hAnsi="Arial" w:cs="Arial"/>
          <w:sz w:val="24"/>
          <w:szCs w:val="24"/>
        </w:rPr>
      </w:pPr>
    </w:p>
    <w:p w14:paraId="4D17D1AA" w14:textId="39FEC2EC" w:rsidR="00350247" w:rsidRDefault="00350247">
      <w:pPr>
        <w:pStyle w:val="NoSpacing"/>
        <w:jc w:val="both"/>
        <w:rPr>
          <w:ins w:id="64" w:author="Author" w:date="2016-06-21T14:57:00Z"/>
          <w:rFonts w:ascii="Arial" w:hAnsi="Arial" w:cs="Arial"/>
          <w:sz w:val="24"/>
          <w:szCs w:val="24"/>
        </w:rPr>
      </w:pPr>
      <w:proofErr w:type="gramStart"/>
      <w:ins w:id="65" w:author="Author" w:date="2016-06-21T15:01:00Z">
        <w:r>
          <w:rPr>
            <w:rStyle w:val="Emphasis"/>
            <w:rFonts w:ascii="Arial" w:hAnsi="Arial" w:cs="Arial"/>
            <w:i w:val="0"/>
            <w:iCs w:val="0"/>
            <w:sz w:val="24"/>
            <w:szCs w:val="24"/>
            <w:shd w:val="clear" w:color="auto" w:fill="FFFFFF"/>
          </w:rPr>
          <w:t>1</w:t>
        </w:r>
        <w:r w:rsidRPr="00915806">
          <w:rPr>
            <w:rStyle w:val="Emphasis"/>
            <w:rFonts w:ascii="Arial" w:hAnsi="Arial" w:cs="Arial"/>
            <w:i w:val="0"/>
            <w:iCs w:val="0"/>
            <w:sz w:val="24"/>
            <w:szCs w:val="24"/>
            <w:shd w:val="clear" w:color="auto" w:fill="FFFFFF"/>
          </w:rPr>
          <w:t xml:space="preserve">.1) </w:t>
        </w:r>
      </w:ins>
      <w:ins w:id="66" w:author="Author" w:date="2016-06-21T14:58:00Z">
        <w:r>
          <w:rPr>
            <w:rFonts w:ascii="Arial" w:hAnsi="Arial" w:cs="Arial"/>
            <w:sz w:val="24"/>
            <w:szCs w:val="24"/>
          </w:rPr>
          <w:t>Clone cDNA or shRNA expression cassette into rAAV9 plasmid backbone.</w:t>
        </w:r>
        <w:proofErr w:type="gramEnd"/>
        <w:r>
          <w:rPr>
            <w:rFonts w:ascii="Arial" w:hAnsi="Arial" w:cs="Arial"/>
            <w:sz w:val="24"/>
            <w:szCs w:val="24"/>
          </w:rPr>
          <w:t xml:space="preserve"> </w:t>
        </w:r>
      </w:ins>
      <w:ins w:id="67" w:author="Author" w:date="2016-06-21T14:59:00Z">
        <w:r>
          <w:rPr>
            <w:rFonts w:ascii="Arial" w:hAnsi="Arial" w:cs="Arial"/>
            <w:sz w:val="24"/>
            <w:szCs w:val="24"/>
          </w:rPr>
          <w:t xml:space="preserve">Transform the DNA into competent </w:t>
        </w:r>
        <w:r w:rsidRPr="008371EC">
          <w:rPr>
            <w:rFonts w:ascii="Arial" w:hAnsi="Arial" w:cs="Arial"/>
            <w:i/>
            <w:sz w:val="24"/>
            <w:szCs w:val="24"/>
            <w:rPrChange w:id="68" w:author="Author" w:date="2016-06-21T15:04:00Z">
              <w:rPr>
                <w:rFonts w:ascii="Arial" w:hAnsi="Arial" w:cs="Arial"/>
                <w:sz w:val="24"/>
                <w:szCs w:val="24"/>
              </w:rPr>
            </w:rPrChange>
          </w:rPr>
          <w:t>E. Coli</w:t>
        </w:r>
        <w:r>
          <w:rPr>
            <w:rFonts w:ascii="Arial" w:hAnsi="Arial" w:cs="Arial"/>
            <w:sz w:val="24"/>
            <w:szCs w:val="24"/>
          </w:rPr>
          <w:t xml:space="preserve"> cells.</w:t>
        </w:r>
      </w:ins>
    </w:p>
    <w:p w14:paraId="1F1BC34F" w14:textId="40F5CD04" w:rsidR="00350247" w:rsidRPr="00915806" w:rsidDel="00350247" w:rsidRDefault="00350247" w:rsidP="00915806">
      <w:pPr>
        <w:pStyle w:val="NoSpacing"/>
        <w:jc w:val="both"/>
        <w:rPr>
          <w:del w:id="69" w:author="Author" w:date="2016-06-21T15:01:00Z"/>
          <w:rFonts w:ascii="Arial" w:hAnsi="Arial" w:cs="Arial"/>
          <w:sz w:val="24"/>
          <w:szCs w:val="24"/>
        </w:rPr>
      </w:pPr>
    </w:p>
    <w:p w14:paraId="02BB164D" w14:textId="23913965" w:rsidR="00F66360" w:rsidRPr="00915806" w:rsidRDefault="00623273" w:rsidP="00915806">
      <w:pPr>
        <w:pStyle w:val="NoSpacing"/>
        <w:jc w:val="both"/>
        <w:rPr>
          <w:rFonts w:ascii="Arial" w:hAnsi="Arial" w:cs="Arial"/>
          <w:sz w:val="24"/>
          <w:szCs w:val="24"/>
        </w:rPr>
      </w:pPr>
      <w:r w:rsidRPr="00915806">
        <w:rPr>
          <w:rFonts w:ascii="Arial" w:hAnsi="Arial" w:cs="Arial"/>
          <w:sz w:val="24"/>
          <w:szCs w:val="24"/>
        </w:rPr>
        <w:t xml:space="preserve">Note: </w:t>
      </w:r>
      <w:r w:rsidR="00DE6D1A" w:rsidRPr="00915806">
        <w:rPr>
          <w:rFonts w:ascii="Arial" w:hAnsi="Arial" w:cs="Arial"/>
          <w:sz w:val="24"/>
          <w:szCs w:val="24"/>
        </w:rPr>
        <w:t>Use stbl2</w:t>
      </w:r>
      <w:r w:rsidR="005D7AB4" w:rsidRPr="00915806">
        <w:rPr>
          <w:rFonts w:ascii="Arial" w:hAnsi="Arial" w:cs="Arial"/>
          <w:sz w:val="24"/>
          <w:szCs w:val="24"/>
        </w:rPr>
        <w:t xml:space="preserve"> or stbl3</w:t>
      </w:r>
      <w:r w:rsidR="00DE6D1A" w:rsidRPr="00915806">
        <w:rPr>
          <w:rFonts w:ascii="Arial" w:hAnsi="Arial" w:cs="Arial"/>
          <w:sz w:val="24"/>
          <w:szCs w:val="24"/>
        </w:rPr>
        <w:t xml:space="preserve"> </w:t>
      </w:r>
      <w:r w:rsidR="00DE6D1A" w:rsidRPr="00915806">
        <w:rPr>
          <w:rFonts w:ascii="Arial" w:hAnsi="Arial" w:cs="Arial"/>
          <w:i/>
          <w:sz w:val="24"/>
          <w:szCs w:val="24"/>
        </w:rPr>
        <w:t>E</w:t>
      </w:r>
      <w:r w:rsidR="00E37DFF" w:rsidRPr="00915806">
        <w:rPr>
          <w:rFonts w:ascii="Arial" w:hAnsi="Arial" w:cs="Arial"/>
          <w:i/>
          <w:sz w:val="24"/>
          <w:szCs w:val="24"/>
        </w:rPr>
        <w:t>.</w:t>
      </w:r>
      <w:r w:rsidR="00DE6D1A" w:rsidRPr="00915806">
        <w:rPr>
          <w:rFonts w:ascii="Arial" w:hAnsi="Arial" w:cs="Arial"/>
          <w:i/>
          <w:sz w:val="24"/>
          <w:szCs w:val="24"/>
        </w:rPr>
        <w:t xml:space="preserve"> coli</w:t>
      </w:r>
      <w:r w:rsidR="00DE6D1A" w:rsidRPr="00915806">
        <w:rPr>
          <w:rFonts w:ascii="Arial" w:hAnsi="Arial" w:cs="Arial"/>
          <w:sz w:val="24"/>
          <w:szCs w:val="24"/>
        </w:rPr>
        <w:t xml:space="preserve"> cells</w:t>
      </w:r>
      <w:r w:rsidR="00F66360" w:rsidRPr="00915806">
        <w:rPr>
          <w:rFonts w:ascii="Arial" w:hAnsi="Arial" w:cs="Arial"/>
          <w:sz w:val="24"/>
          <w:szCs w:val="24"/>
        </w:rPr>
        <w:t xml:space="preserve"> for rAAV9 DNA transformation to</w:t>
      </w:r>
      <w:r w:rsidR="00175A1C" w:rsidRPr="00915806">
        <w:rPr>
          <w:rFonts w:ascii="Arial" w:hAnsi="Arial" w:cs="Arial"/>
          <w:sz w:val="24"/>
          <w:szCs w:val="24"/>
        </w:rPr>
        <w:t xml:space="preserve"> minimize undesired </w:t>
      </w:r>
      <w:r w:rsidR="00CF07EE" w:rsidRPr="00915806">
        <w:rPr>
          <w:rFonts w:ascii="Arial" w:hAnsi="Arial" w:cs="Arial"/>
          <w:sz w:val="24"/>
          <w:szCs w:val="24"/>
        </w:rPr>
        <w:t xml:space="preserve">ITR </w:t>
      </w:r>
      <w:r w:rsidR="00175A1C" w:rsidRPr="00915806">
        <w:rPr>
          <w:rFonts w:ascii="Arial" w:hAnsi="Arial" w:cs="Arial"/>
          <w:sz w:val="24"/>
          <w:szCs w:val="24"/>
        </w:rPr>
        <w:t>recombination</w:t>
      </w:r>
      <w:ins w:id="70" w:author="Author" w:date="2016-06-21T15:00:00Z">
        <w:r w:rsidR="00350247">
          <w:rPr>
            <w:rFonts w:ascii="Arial" w:hAnsi="Arial" w:cs="Arial"/>
            <w:sz w:val="24"/>
            <w:szCs w:val="24"/>
          </w:rPr>
          <w:t>.</w:t>
        </w:r>
      </w:ins>
      <w:del w:id="71" w:author="Author" w:date="2016-06-21T15:00:00Z">
        <w:r w:rsidR="00175A1C" w:rsidRPr="00915806" w:rsidDel="00350247">
          <w:rPr>
            <w:rFonts w:ascii="Arial" w:hAnsi="Arial" w:cs="Arial"/>
            <w:sz w:val="24"/>
            <w:szCs w:val="24"/>
          </w:rPr>
          <w:delText xml:space="preserve">, </w:delText>
        </w:r>
        <w:r w:rsidR="005D7AB4" w:rsidRPr="00915806" w:rsidDel="00350247">
          <w:rPr>
            <w:rFonts w:ascii="Arial" w:hAnsi="Arial" w:cs="Arial"/>
            <w:sz w:val="24"/>
            <w:szCs w:val="24"/>
          </w:rPr>
          <w:delText>.</w:delText>
        </w:r>
        <w:r w:rsidR="00F66360" w:rsidRPr="00915806" w:rsidDel="00350247">
          <w:rPr>
            <w:rFonts w:ascii="Arial" w:hAnsi="Arial" w:cs="Arial"/>
            <w:sz w:val="24"/>
            <w:szCs w:val="24"/>
          </w:rPr>
          <w:delText xml:space="preserve"> </w:delText>
        </w:r>
      </w:del>
    </w:p>
    <w:p w14:paraId="700393A2" w14:textId="77777777" w:rsidR="00350247" w:rsidRDefault="00350247" w:rsidP="00915806">
      <w:pPr>
        <w:pStyle w:val="NoSpacing"/>
        <w:jc w:val="both"/>
        <w:rPr>
          <w:ins w:id="72" w:author="Author" w:date="2016-06-21T15:02:00Z"/>
          <w:rFonts w:ascii="Arial" w:hAnsi="Arial" w:cs="Arial"/>
          <w:sz w:val="24"/>
          <w:szCs w:val="24"/>
        </w:rPr>
      </w:pPr>
    </w:p>
    <w:p w14:paraId="6897699D" w14:textId="380E8D6C" w:rsidR="0005272F" w:rsidRDefault="00350247" w:rsidP="00915806">
      <w:pPr>
        <w:pStyle w:val="NoSpacing"/>
        <w:jc w:val="both"/>
        <w:rPr>
          <w:ins w:id="73" w:author="Author" w:date="2016-06-21T15:10:00Z"/>
          <w:rFonts w:ascii="Arial" w:hAnsi="Arial" w:cs="Arial"/>
          <w:sz w:val="24"/>
          <w:szCs w:val="24"/>
        </w:rPr>
      </w:pPr>
      <w:proofErr w:type="gramStart"/>
      <w:ins w:id="74" w:author="Author" w:date="2016-06-21T15:02:00Z">
        <w:r>
          <w:rPr>
            <w:rFonts w:ascii="Arial" w:hAnsi="Arial" w:cs="Arial"/>
            <w:sz w:val="24"/>
            <w:szCs w:val="24"/>
          </w:rPr>
          <w:t xml:space="preserve">1.2) </w:t>
        </w:r>
      </w:ins>
      <w:ins w:id="75" w:author="Author" w:date="2016-06-21T15:04:00Z">
        <w:r>
          <w:rPr>
            <w:rFonts w:ascii="Arial" w:hAnsi="Arial" w:cs="Arial"/>
            <w:sz w:val="24"/>
            <w:szCs w:val="24"/>
          </w:rPr>
          <w:t xml:space="preserve">Pick up the positive clone from the transformed </w:t>
        </w:r>
        <w:r w:rsidRPr="002D079F">
          <w:rPr>
            <w:rFonts w:ascii="Arial" w:hAnsi="Arial" w:cs="Arial"/>
            <w:i/>
            <w:sz w:val="24"/>
            <w:szCs w:val="24"/>
          </w:rPr>
          <w:t>E. Coli</w:t>
        </w:r>
        <w:r>
          <w:rPr>
            <w:rFonts w:ascii="Arial" w:hAnsi="Arial" w:cs="Arial"/>
            <w:sz w:val="24"/>
            <w:szCs w:val="24"/>
          </w:rPr>
          <w:t xml:space="preserve"> cells</w:t>
        </w:r>
      </w:ins>
      <w:ins w:id="76" w:author="Author" w:date="2016-06-21T15:05:00Z">
        <w:r>
          <w:rPr>
            <w:rFonts w:ascii="Arial" w:hAnsi="Arial" w:cs="Arial"/>
            <w:sz w:val="24"/>
            <w:szCs w:val="24"/>
          </w:rPr>
          <w:t>.</w:t>
        </w:r>
      </w:ins>
      <w:proofErr w:type="gramEnd"/>
      <w:ins w:id="77" w:author="Author" w:date="2016-06-21T15:04:00Z">
        <w:r>
          <w:rPr>
            <w:rFonts w:ascii="Arial" w:hAnsi="Arial" w:cs="Arial"/>
            <w:sz w:val="24"/>
            <w:szCs w:val="24"/>
          </w:rPr>
          <w:t xml:space="preserve"> </w:t>
        </w:r>
      </w:ins>
      <w:ins w:id="78" w:author="Author" w:date="2016-06-21T15:05:00Z">
        <w:r w:rsidR="0005272F">
          <w:rPr>
            <w:rFonts w:ascii="Arial" w:hAnsi="Arial" w:cs="Arial"/>
            <w:sz w:val="24"/>
            <w:szCs w:val="24"/>
          </w:rPr>
          <w:t>Amplify the c</w:t>
        </w:r>
      </w:ins>
      <w:ins w:id="79" w:author="Author" w:date="2016-06-21T15:03:00Z">
        <w:r>
          <w:rPr>
            <w:rFonts w:ascii="Arial" w:hAnsi="Arial" w:cs="Arial"/>
            <w:sz w:val="24"/>
            <w:szCs w:val="24"/>
          </w:rPr>
          <w:t xml:space="preserve">ulture </w:t>
        </w:r>
      </w:ins>
      <w:ins w:id="80" w:author="Author" w:date="2016-06-21T15:06:00Z">
        <w:r w:rsidR="0005272F">
          <w:rPr>
            <w:rFonts w:ascii="Arial" w:hAnsi="Arial" w:cs="Arial"/>
            <w:sz w:val="24"/>
            <w:szCs w:val="24"/>
          </w:rPr>
          <w:t xml:space="preserve">in </w:t>
        </w:r>
        <w:r w:rsidR="0005272F" w:rsidRPr="0005272F">
          <w:rPr>
            <w:rFonts w:ascii="Arial" w:hAnsi="Arial" w:cs="Arial"/>
            <w:sz w:val="24"/>
            <w:szCs w:val="24"/>
          </w:rPr>
          <w:t xml:space="preserve">500ml </w:t>
        </w:r>
      </w:ins>
      <w:ins w:id="81" w:author="Author" w:date="2016-06-21T15:08:00Z">
        <w:r w:rsidR="0005272F" w:rsidRPr="008371EC">
          <w:rPr>
            <w:rFonts w:ascii="Arial" w:hAnsi="Arial" w:cs="Arial"/>
            <w:color w:val="333333"/>
            <w:sz w:val="24"/>
            <w:szCs w:val="24"/>
            <w:shd w:val="clear" w:color="auto" w:fill="FFFFFF"/>
            <w:rPrChange w:id="82" w:author="Author" w:date="2016-06-21T15:08:00Z">
              <w:rPr>
                <w:rFonts w:ascii="Arial" w:hAnsi="Arial" w:cs="Arial"/>
                <w:color w:val="333333"/>
                <w:sz w:val="20"/>
                <w:szCs w:val="20"/>
                <w:shd w:val="clear" w:color="auto" w:fill="FFFFFF"/>
              </w:rPr>
            </w:rPrChange>
          </w:rPr>
          <w:t>Lilly</w:t>
        </w:r>
        <w:r w:rsidR="0005272F" w:rsidRPr="008371EC">
          <w:rPr>
            <w:rFonts w:ascii="Arial" w:hAnsi="Arial" w:cs="Arial" w:hint="eastAsia"/>
            <w:color w:val="333333"/>
            <w:sz w:val="24"/>
            <w:szCs w:val="24"/>
            <w:shd w:val="clear" w:color="auto" w:fill="FFFFFF"/>
            <w:rPrChange w:id="83" w:author="Author" w:date="2016-06-21T15:08:00Z">
              <w:rPr>
                <w:rFonts w:ascii="Arial" w:hAnsi="Arial" w:cs="Arial" w:hint="eastAsia"/>
                <w:color w:val="333333"/>
                <w:sz w:val="20"/>
                <w:szCs w:val="20"/>
                <w:shd w:val="clear" w:color="auto" w:fill="FFFFFF"/>
              </w:rPr>
            </w:rPrChange>
          </w:rPr>
          <w:t>－</w:t>
        </w:r>
        <w:r w:rsidR="0005272F" w:rsidRPr="008371EC">
          <w:rPr>
            <w:rFonts w:ascii="Arial" w:hAnsi="Arial" w:cs="Arial"/>
            <w:color w:val="333333"/>
            <w:sz w:val="24"/>
            <w:szCs w:val="24"/>
            <w:shd w:val="clear" w:color="auto" w:fill="FFFFFF"/>
            <w:rPrChange w:id="84" w:author="Author" w:date="2016-06-21T15:08:00Z">
              <w:rPr>
                <w:rFonts w:ascii="Arial" w:hAnsi="Arial" w:cs="Arial"/>
                <w:color w:val="333333"/>
                <w:sz w:val="20"/>
                <w:szCs w:val="20"/>
                <w:shd w:val="clear" w:color="auto" w:fill="FFFFFF"/>
              </w:rPr>
            </w:rPrChange>
          </w:rPr>
          <w:t>Barnett</w:t>
        </w:r>
        <w:r w:rsidR="0005272F" w:rsidRPr="008371EC">
          <w:rPr>
            <w:rStyle w:val="apple-converted-space"/>
            <w:rFonts w:ascii="Arial" w:hAnsi="Arial" w:cs="Arial"/>
            <w:color w:val="333333"/>
            <w:sz w:val="24"/>
            <w:szCs w:val="24"/>
            <w:shd w:val="clear" w:color="auto" w:fill="FFFFFF"/>
            <w:rPrChange w:id="85" w:author="Author" w:date="2016-06-21T15:08:00Z">
              <w:rPr>
                <w:rStyle w:val="apple-converted-space"/>
                <w:rFonts w:ascii="Arial" w:hAnsi="Arial" w:cs="Arial"/>
                <w:color w:val="333333"/>
                <w:sz w:val="20"/>
                <w:szCs w:val="20"/>
                <w:shd w:val="clear" w:color="auto" w:fill="FFFFFF"/>
              </w:rPr>
            </w:rPrChange>
          </w:rPr>
          <w:t> </w:t>
        </w:r>
        <w:r w:rsidR="0005272F" w:rsidRPr="008371EC">
          <w:rPr>
            <w:rStyle w:val="Strong"/>
            <w:rFonts w:ascii="Arial" w:hAnsi="Arial" w:cs="Arial"/>
            <w:b w:val="0"/>
            <w:bCs w:val="0"/>
            <w:color w:val="CC0000"/>
            <w:sz w:val="24"/>
            <w:szCs w:val="24"/>
            <w:shd w:val="clear" w:color="auto" w:fill="FFFFFF"/>
            <w:rPrChange w:id="86" w:author="Author" w:date="2016-06-21T15:08:00Z">
              <w:rPr>
                <w:rStyle w:val="Strong"/>
                <w:rFonts w:ascii="Arial" w:hAnsi="Arial" w:cs="Arial"/>
                <w:b w:val="0"/>
                <w:bCs w:val="0"/>
                <w:color w:val="CC0000"/>
                <w:sz w:val="20"/>
                <w:szCs w:val="20"/>
                <w:shd w:val="clear" w:color="auto" w:fill="FFFFFF"/>
              </w:rPr>
            </w:rPrChange>
          </w:rPr>
          <w:t>medium</w:t>
        </w:r>
        <w:r w:rsidR="0005272F" w:rsidRPr="0005272F">
          <w:rPr>
            <w:rFonts w:ascii="Arial" w:hAnsi="Arial" w:cs="Arial"/>
            <w:sz w:val="24"/>
            <w:szCs w:val="24"/>
          </w:rPr>
          <w:t xml:space="preserve"> </w:t>
        </w:r>
      </w:ins>
      <w:ins w:id="87" w:author="Author" w:date="2016-06-21T15:05:00Z">
        <w:r w:rsidR="0005272F" w:rsidRPr="0005272F">
          <w:rPr>
            <w:rFonts w:ascii="Arial" w:hAnsi="Arial" w:cs="Arial"/>
            <w:sz w:val="24"/>
            <w:szCs w:val="24"/>
          </w:rPr>
          <w:t>and</w:t>
        </w:r>
        <w:r w:rsidR="0005272F">
          <w:rPr>
            <w:rFonts w:ascii="Arial" w:hAnsi="Arial" w:cs="Arial"/>
            <w:sz w:val="24"/>
            <w:szCs w:val="24"/>
          </w:rPr>
          <w:t xml:space="preserve"> extract the rAAV9 plasmid from the </w:t>
        </w:r>
      </w:ins>
      <w:ins w:id="88" w:author="Author" w:date="2016-06-21T15:09:00Z">
        <w:r w:rsidR="0005272F">
          <w:rPr>
            <w:rFonts w:ascii="Arial" w:hAnsi="Arial" w:cs="Arial"/>
            <w:sz w:val="24"/>
            <w:szCs w:val="24"/>
          </w:rPr>
          <w:t>bacterial cells</w:t>
        </w:r>
        <w:del w:id="89" w:author="Author" w:date="2016-06-21T15:12:00Z">
          <w:r w:rsidR="0005272F" w:rsidDel="00EF604F">
            <w:rPr>
              <w:rFonts w:ascii="Arial" w:hAnsi="Arial" w:cs="Arial"/>
              <w:sz w:val="24"/>
              <w:szCs w:val="24"/>
            </w:rPr>
            <w:delText xml:space="preserve"> after 12-16 h culture</w:delText>
          </w:r>
        </w:del>
        <w:r w:rsidR="0005272F">
          <w:rPr>
            <w:rFonts w:ascii="Arial" w:hAnsi="Arial" w:cs="Arial"/>
            <w:sz w:val="24"/>
            <w:szCs w:val="24"/>
          </w:rPr>
          <w:t xml:space="preserve">. </w:t>
        </w:r>
      </w:ins>
    </w:p>
    <w:p w14:paraId="5363432B" w14:textId="76D8747E" w:rsidR="000B60E6" w:rsidRPr="00915806" w:rsidRDefault="00350247" w:rsidP="00915806">
      <w:pPr>
        <w:pStyle w:val="NoSpacing"/>
        <w:jc w:val="both"/>
        <w:rPr>
          <w:rStyle w:val="Emphasis"/>
          <w:rFonts w:ascii="Arial" w:hAnsi="Arial" w:cs="Arial"/>
          <w:i w:val="0"/>
          <w:iCs w:val="0"/>
          <w:sz w:val="24"/>
          <w:szCs w:val="24"/>
          <w:shd w:val="clear" w:color="auto" w:fill="FFFFFF"/>
        </w:rPr>
      </w:pPr>
      <w:ins w:id="90" w:author="Author" w:date="2016-06-21T15:02:00Z">
        <w:r>
          <w:rPr>
            <w:rFonts w:ascii="Arial" w:hAnsi="Arial" w:cs="Arial"/>
            <w:sz w:val="24"/>
            <w:szCs w:val="24"/>
          </w:rPr>
          <w:t xml:space="preserve">Note: </w:t>
        </w:r>
      </w:ins>
      <w:r w:rsidR="00590077" w:rsidRPr="00915806">
        <w:rPr>
          <w:rFonts w:ascii="Arial" w:hAnsi="Arial" w:cs="Arial"/>
          <w:sz w:val="24"/>
          <w:szCs w:val="24"/>
        </w:rPr>
        <w:t>Midi/Maxi</w:t>
      </w:r>
      <w:r w:rsidR="00471737" w:rsidRPr="00915806">
        <w:rPr>
          <w:rFonts w:ascii="Arial" w:hAnsi="Arial" w:cs="Arial"/>
          <w:sz w:val="24"/>
          <w:szCs w:val="24"/>
        </w:rPr>
        <w:t xml:space="preserve"> </w:t>
      </w:r>
      <w:r w:rsidR="00FF0CD5" w:rsidRPr="00915806">
        <w:rPr>
          <w:rFonts w:ascii="Arial" w:hAnsi="Arial" w:cs="Arial"/>
          <w:sz w:val="24"/>
          <w:szCs w:val="24"/>
        </w:rPr>
        <w:t xml:space="preserve">prep </w:t>
      </w:r>
      <w:r w:rsidR="00590077" w:rsidRPr="00915806">
        <w:rPr>
          <w:rFonts w:ascii="Arial" w:hAnsi="Arial" w:cs="Arial"/>
          <w:sz w:val="24"/>
          <w:szCs w:val="24"/>
        </w:rPr>
        <w:t>rAAV</w:t>
      </w:r>
      <w:r w:rsidR="005519A0" w:rsidRPr="00915806">
        <w:rPr>
          <w:rFonts w:ascii="Arial" w:hAnsi="Arial" w:cs="Arial"/>
          <w:sz w:val="24"/>
          <w:szCs w:val="24"/>
        </w:rPr>
        <w:t>9</w:t>
      </w:r>
      <w:r w:rsidR="00590077" w:rsidRPr="00915806">
        <w:rPr>
          <w:rFonts w:ascii="Arial" w:hAnsi="Arial" w:cs="Arial"/>
          <w:sz w:val="24"/>
          <w:szCs w:val="24"/>
        </w:rPr>
        <w:t xml:space="preserve"> plasmid </w:t>
      </w:r>
      <w:r w:rsidR="00FF0CD5" w:rsidRPr="00915806">
        <w:rPr>
          <w:rFonts w:ascii="Arial" w:hAnsi="Arial" w:cs="Arial"/>
          <w:sz w:val="24"/>
          <w:szCs w:val="24"/>
        </w:rPr>
        <w:t>to obtain high amount of DNA</w:t>
      </w:r>
      <w:r w:rsidR="00F66360" w:rsidRPr="00915806">
        <w:rPr>
          <w:rFonts w:ascii="Arial" w:hAnsi="Arial" w:cs="Arial"/>
          <w:sz w:val="24"/>
          <w:szCs w:val="24"/>
        </w:rPr>
        <w:t xml:space="preserve"> (&gt;100 </w:t>
      </w:r>
      <w:r w:rsidR="00791B75" w:rsidRPr="00915806">
        <w:rPr>
          <w:rStyle w:val="Emphasis"/>
          <w:rFonts w:ascii="Symbol" w:hAnsi="Symbol" w:cs="Arial"/>
          <w:i w:val="0"/>
          <w:iCs w:val="0"/>
          <w:sz w:val="24"/>
          <w:szCs w:val="24"/>
          <w:shd w:val="clear" w:color="auto" w:fill="FFFFFF"/>
        </w:rPr>
        <w:t></w:t>
      </w:r>
      <w:r w:rsidR="00791B75" w:rsidRPr="00915806">
        <w:rPr>
          <w:rStyle w:val="Emphasis"/>
          <w:rFonts w:ascii="Arial" w:hAnsi="Arial" w:cs="Arial"/>
          <w:i w:val="0"/>
          <w:iCs w:val="0"/>
          <w:sz w:val="24"/>
          <w:szCs w:val="24"/>
          <w:shd w:val="clear" w:color="auto" w:fill="FFFFFF"/>
        </w:rPr>
        <w:t>g</w:t>
      </w:r>
      <w:r w:rsidR="00F66360" w:rsidRPr="00915806">
        <w:rPr>
          <w:rStyle w:val="Emphasis"/>
          <w:rFonts w:ascii="Arial" w:hAnsi="Arial" w:cs="Arial"/>
          <w:i w:val="0"/>
          <w:iCs w:val="0"/>
          <w:sz w:val="24"/>
          <w:szCs w:val="24"/>
          <w:shd w:val="clear" w:color="auto" w:fill="FFFFFF"/>
        </w:rPr>
        <w:t>)</w:t>
      </w:r>
      <w:r w:rsidR="00FF0CD5" w:rsidRPr="00915806">
        <w:rPr>
          <w:rFonts w:ascii="Arial" w:hAnsi="Arial" w:cs="Arial"/>
          <w:sz w:val="24"/>
          <w:szCs w:val="24"/>
        </w:rPr>
        <w:t>.</w:t>
      </w:r>
      <w:r w:rsidR="00C53A3B" w:rsidRPr="00915806">
        <w:rPr>
          <w:rFonts w:ascii="Arial" w:hAnsi="Arial" w:cs="Arial"/>
          <w:sz w:val="24"/>
          <w:szCs w:val="24"/>
        </w:rPr>
        <w:t xml:space="preserve"> </w:t>
      </w:r>
      <w:r w:rsidR="00CF07EE" w:rsidRPr="00915806">
        <w:rPr>
          <w:rFonts w:ascii="Arial" w:hAnsi="Arial" w:cs="Arial"/>
          <w:sz w:val="24"/>
          <w:szCs w:val="24"/>
        </w:rPr>
        <w:t xml:space="preserve">Before generating the virus, always </w:t>
      </w:r>
      <w:r w:rsidR="00AD15EB" w:rsidRPr="00915806">
        <w:rPr>
          <w:rFonts w:ascii="Arial" w:hAnsi="Arial" w:cs="Arial"/>
          <w:sz w:val="24"/>
          <w:szCs w:val="24"/>
        </w:rPr>
        <w:t>analyze the</w:t>
      </w:r>
      <w:r w:rsidR="00CF07EE" w:rsidRPr="00915806">
        <w:rPr>
          <w:rFonts w:ascii="Arial" w:hAnsi="Arial" w:cs="Arial"/>
          <w:sz w:val="24"/>
          <w:szCs w:val="24"/>
        </w:rPr>
        <w:t xml:space="preserve"> </w:t>
      </w:r>
      <w:r w:rsidR="00AA28D6" w:rsidRPr="00915806">
        <w:rPr>
          <w:rFonts w:ascii="Arial" w:hAnsi="Arial" w:cs="Arial"/>
          <w:sz w:val="24"/>
          <w:szCs w:val="24"/>
        </w:rPr>
        <w:t xml:space="preserve">sequence integrity of the AAV plasmids </w:t>
      </w:r>
      <w:r w:rsidR="00AD15EB" w:rsidRPr="00915806">
        <w:rPr>
          <w:rFonts w:ascii="Arial" w:hAnsi="Arial" w:cs="Arial"/>
          <w:sz w:val="24"/>
          <w:szCs w:val="24"/>
        </w:rPr>
        <w:t>by</w:t>
      </w:r>
      <w:r w:rsidR="00AA28D6" w:rsidRPr="00915806">
        <w:rPr>
          <w:rFonts w:ascii="Arial" w:hAnsi="Arial" w:cs="Arial"/>
          <w:sz w:val="24"/>
          <w:szCs w:val="24"/>
        </w:rPr>
        <w:t xml:space="preserve"> restriction digestion and </w:t>
      </w:r>
      <w:r w:rsidR="00AD15EB" w:rsidRPr="00915806">
        <w:rPr>
          <w:rStyle w:val="Emphasis"/>
          <w:rFonts w:ascii="Arial" w:hAnsi="Arial" w:cs="Arial"/>
          <w:i w:val="0"/>
          <w:iCs w:val="0"/>
          <w:sz w:val="24"/>
          <w:szCs w:val="24"/>
          <w:shd w:val="clear" w:color="auto" w:fill="FFFFFF"/>
        </w:rPr>
        <w:t>agarose gel electrophoresis</w:t>
      </w:r>
      <w:r w:rsidR="00391F4B" w:rsidRPr="00915806">
        <w:rPr>
          <w:rStyle w:val="Emphasis"/>
          <w:rFonts w:ascii="Arial" w:hAnsi="Arial" w:cs="Arial"/>
          <w:i w:val="0"/>
          <w:iCs w:val="0"/>
          <w:sz w:val="24"/>
          <w:szCs w:val="24"/>
          <w:shd w:val="clear" w:color="auto" w:fill="FFFFFF"/>
        </w:rPr>
        <w:t xml:space="preserve"> </w:t>
      </w:r>
      <w:ins w:id="91" w:author="Author" w:date="2016-06-30T21:36:00Z">
        <w:r w:rsidR="00F84437">
          <w:rPr>
            <w:rStyle w:val="Emphasis"/>
            <w:rFonts w:ascii="Arial" w:hAnsi="Arial" w:cs="Arial" w:hint="eastAsia"/>
            <w:i w:val="0"/>
            <w:iCs w:val="0"/>
            <w:sz w:val="24"/>
            <w:szCs w:val="24"/>
            <w:shd w:val="clear" w:color="auto" w:fill="FFFFFF"/>
          </w:rPr>
          <w:t xml:space="preserve">as previously described </w:t>
        </w:r>
      </w:ins>
      <w:r w:rsidR="00391F4B" w:rsidRPr="00915806">
        <w:rPr>
          <w:rStyle w:val="Emphasis"/>
          <w:rFonts w:ascii="Arial" w:hAnsi="Arial" w:cs="Arial"/>
          <w:i w:val="0"/>
          <w:iCs w:val="0"/>
          <w:sz w:val="24"/>
          <w:szCs w:val="24"/>
          <w:shd w:val="clear" w:color="auto" w:fill="FFFFFF"/>
        </w:rPr>
        <w:t>(http://www.vvf.uzh.ch/cloningservice/11bpdeletion/itrintegrity.html)</w:t>
      </w:r>
      <w:r w:rsidR="00FF0CD5" w:rsidRPr="00915806">
        <w:rPr>
          <w:rStyle w:val="Emphasis"/>
          <w:rFonts w:ascii="Arial" w:hAnsi="Arial" w:cs="Arial"/>
          <w:i w:val="0"/>
          <w:iCs w:val="0"/>
          <w:sz w:val="24"/>
          <w:szCs w:val="24"/>
          <w:shd w:val="clear" w:color="auto" w:fill="FFFFFF"/>
        </w:rPr>
        <w:t>.</w:t>
      </w:r>
      <w:r w:rsidR="00F355F5" w:rsidRPr="00915806">
        <w:rPr>
          <w:rStyle w:val="Emphasis"/>
          <w:rFonts w:ascii="Arial" w:hAnsi="Arial" w:cs="Arial"/>
          <w:i w:val="0"/>
          <w:iCs w:val="0"/>
          <w:sz w:val="24"/>
          <w:szCs w:val="24"/>
          <w:shd w:val="clear" w:color="auto" w:fill="FFFFFF"/>
        </w:rPr>
        <w:t xml:space="preserve">  </w:t>
      </w:r>
    </w:p>
    <w:p w14:paraId="1E2EBB89" w14:textId="77777777" w:rsidR="000230F6" w:rsidRPr="00915806" w:rsidRDefault="000230F6" w:rsidP="00915806">
      <w:pPr>
        <w:pStyle w:val="NoSpacing"/>
        <w:jc w:val="both"/>
        <w:rPr>
          <w:rStyle w:val="Emphasis"/>
          <w:rFonts w:ascii="Arial" w:hAnsi="Arial" w:cs="Arial"/>
          <w:i w:val="0"/>
          <w:iCs w:val="0"/>
          <w:sz w:val="24"/>
          <w:szCs w:val="24"/>
        </w:rPr>
      </w:pPr>
    </w:p>
    <w:p w14:paraId="01616F2E" w14:textId="082F298A" w:rsidR="00590077" w:rsidRPr="00915806" w:rsidRDefault="00723C0F" w:rsidP="00915806">
      <w:pPr>
        <w:pStyle w:val="NoSpacing"/>
        <w:jc w:val="both"/>
        <w:rPr>
          <w:rStyle w:val="Emphasis"/>
          <w:rFonts w:ascii="Arial" w:hAnsi="Arial" w:cs="Arial"/>
          <w:b/>
          <w:i w:val="0"/>
          <w:iCs w:val="0"/>
          <w:sz w:val="24"/>
          <w:szCs w:val="24"/>
          <w:shd w:val="clear" w:color="auto" w:fill="FFFFFF"/>
        </w:rPr>
      </w:pPr>
      <w:r w:rsidRPr="00915806">
        <w:rPr>
          <w:rStyle w:val="Emphasis"/>
          <w:rFonts w:ascii="Arial" w:hAnsi="Arial" w:cs="Arial"/>
          <w:b/>
          <w:i w:val="0"/>
          <w:iCs w:val="0"/>
          <w:sz w:val="24"/>
          <w:szCs w:val="24"/>
          <w:shd w:val="clear" w:color="auto" w:fill="FFFFFF"/>
        </w:rPr>
        <w:t xml:space="preserve">2. </w:t>
      </w:r>
      <w:r w:rsidR="00B12601" w:rsidRPr="00915806">
        <w:rPr>
          <w:rStyle w:val="Emphasis"/>
          <w:rFonts w:ascii="Arial" w:hAnsi="Arial" w:cs="Arial"/>
          <w:b/>
          <w:i w:val="0"/>
          <w:iCs w:val="0"/>
          <w:sz w:val="24"/>
          <w:szCs w:val="24"/>
          <w:shd w:val="clear" w:color="auto" w:fill="FFFFFF"/>
        </w:rPr>
        <w:t>Transfect</w:t>
      </w:r>
      <w:r w:rsidR="00F735AD" w:rsidRPr="00915806">
        <w:rPr>
          <w:rStyle w:val="Emphasis"/>
          <w:rFonts w:ascii="Arial" w:hAnsi="Arial" w:cs="Arial"/>
          <w:b/>
          <w:i w:val="0"/>
          <w:iCs w:val="0"/>
          <w:sz w:val="24"/>
          <w:szCs w:val="24"/>
          <w:shd w:val="clear" w:color="auto" w:fill="FFFFFF"/>
        </w:rPr>
        <w:t>ion of</w:t>
      </w:r>
      <w:r w:rsidR="00B12601" w:rsidRPr="00915806">
        <w:rPr>
          <w:rStyle w:val="Emphasis"/>
          <w:rFonts w:ascii="Arial" w:hAnsi="Arial" w:cs="Arial"/>
          <w:b/>
          <w:i w:val="0"/>
          <w:iCs w:val="0"/>
          <w:sz w:val="24"/>
          <w:szCs w:val="24"/>
          <w:shd w:val="clear" w:color="auto" w:fill="FFFFFF"/>
        </w:rPr>
        <w:t xml:space="preserve"> HEK293 cells with rAAV</w:t>
      </w:r>
      <w:r w:rsidR="005519A0" w:rsidRPr="00915806">
        <w:rPr>
          <w:rStyle w:val="Emphasis"/>
          <w:rFonts w:ascii="Arial" w:hAnsi="Arial" w:cs="Arial"/>
          <w:b/>
          <w:i w:val="0"/>
          <w:iCs w:val="0"/>
          <w:sz w:val="24"/>
          <w:szCs w:val="24"/>
          <w:shd w:val="clear" w:color="auto" w:fill="FFFFFF"/>
        </w:rPr>
        <w:t>9</w:t>
      </w:r>
      <w:r w:rsidR="00B12601" w:rsidRPr="00915806">
        <w:rPr>
          <w:rStyle w:val="Emphasis"/>
          <w:rFonts w:ascii="Arial" w:hAnsi="Arial" w:cs="Arial"/>
          <w:b/>
          <w:i w:val="0"/>
          <w:iCs w:val="0"/>
          <w:sz w:val="24"/>
          <w:szCs w:val="24"/>
          <w:shd w:val="clear" w:color="auto" w:fill="FFFFFF"/>
        </w:rPr>
        <w:t xml:space="preserve"> plasmids </w:t>
      </w:r>
    </w:p>
    <w:p w14:paraId="3FF86737" w14:textId="67DA325D" w:rsidR="000B60E6" w:rsidRPr="00915806" w:rsidRDefault="00723C0F" w:rsidP="00915806">
      <w:pPr>
        <w:pStyle w:val="NoSpacing"/>
        <w:jc w:val="both"/>
        <w:rPr>
          <w:rStyle w:val="Emphasis"/>
          <w:rFonts w:ascii="Arial" w:hAnsi="Arial" w:cs="Arial"/>
          <w:i w:val="0"/>
          <w:iCs w:val="0"/>
          <w:sz w:val="24"/>
          <w:szCs w:val="24"/>
          <w:shd w:val="clear" w:color="auto" w:fill="FFFFFF"/>
        </w:rPr>
      </w:pPr>
      <w:r w:rsidRPr="00915806">
        <w:rPr>
          <w:rStyle w:val="Emphasis"/>
          <w:rFonts w:ascii="Arial" w:hAnsi="Arial" w:cs="Arial"/>
          <w:i w:val="0"/>
          <w:iCs w:val="0"/>
          <w:sz w:val="24"/>
          <w:szCs w:val="24"/>
          <w:shd w:val="clear" w:color="auto" w:fill="FFFFFF"/>
        </w:rPr>
        <w:t>2</w:t>
      </w:r>
      <w:r w:rsidR="00562441" w:rsidRPr="00915806">
        <w:rPr>
          <w:rStyle w:val="Emphasis"/>
          <w:rFonts w:ascii="Arial" w:hAnsi="Arial" w:cs="Arial"/>
          <w:i w:val="0"/>
          <w:iCs w:val="0"/>
          <w:sz w:val="24"/>
          <w:szCs w:val="24"/>
          <w:shd w:val="clear" w:color="auto" w:fill="FFFFFF"/>
        </w:rPr>
        <w:t xml:space="preserve">.1) </w:t>
      </w:r>
      <w:r w:rsidR="00FB57CE" w:rsidRPr="00915806">
        <w:rPr>
          <w:rStyle w:val="Emphasis"/>
          <w:rFonts w:ascii="Arial" w:hAnsi="Arial" w:cs="Arial"/>
          <w:i w:val="0"/>
          <w:iCs w:val="0"/>
          <w:sz w:val="24"/>
          <w:szCs w:val="24"/>
          <w:shd w:val="clear" w:color="auto" w:fill="FFFFFF"/>
        </w:rPr>
        <w:t xml:space="preserve">Prepare </w:t>
      </w:r>
      <w:r w:rsidR="00471737" w:rsidRPr="00915806">
        <w:rPr>
          <w:rStyle w:val="Emphasis"/>
          <w:rFonts w:ascii="Arial" w:hAnsi="Arial" w:cs="Arial"/>
          <w:i w:val="0"/>
          <w:iCs w:val="0"/>
          <w:sz w:val="24"/>
          <w:szCs w:val="24"/>
          <w:shd w:val="clear" w:color="auto" w:fill="FFFFFF"/>
        </w:rPr>
        <w:t>1</w:t>
      </w:r>
      <w:r w:rsidR="005078E4" w:rsidRPr="00915806">
        <w:rPr>
          <w:rStyle w:val="Emphasis"/>
          <w:rFonts w:ascii="Arial" w:hAnsi="Arial" w:cs="Arial"/>
          <w:i w:val="0"/>
          <w:iCs w:val="0"/>
          <w:sz w:val="24"/>
          <w:szCs w:val="24"/>
          <w:shd w:val="clear" w:color="auto" w:fill="FFFFFF"/>
        </w:rPr>
        <w:t xml:space="preserve"> </w:t>
      </w:r>
      <w:r w:rsidR="00791B75" w:rsidRPr="00915806">
        <w:rPr>
          <w:rStyle w:val="Emphasis"/>
          <w:rFonts w:ascii="Symbol" w:hAnsi="Symbol" w:cs="Arial"/>
          <w:i w:val="0"/>
          <w:iCs w:val="0"/>
          <w:sz w:val="24"/>
          <w:szCs w:val="24"/>
          <w:shd w:val="clear" w:color="auto" w:fill="FFFFFF"/>
        </w:rPr>
        <w:t></w:t>
      </w:r>
      <w:r w:rsidR="00471737" w:rsidRPr="00915806">
        <w:rPr>
          <w:rStyle w:val="Emphasis"/>
          <w:rFonts w:ascii="Arial" w:hAnsi="Arial" w:cs="Arial"/>
          <w:i w:val="0"/>
          <w:iCs w:val="0"/>
          <w:sz w:val="24"/>
          <w:szCs w:val="24"/>
          <w:shd w:val="clear" w:color="auto" w:fill="FFFFFF"/>
        </w:rPr>
        <w:t>g/</w:t>
      </w:r>
      <w:r w:rsidR="00791B75" w:rsidRPr="00915806">
        <w:rPr>
          <w:rStyle w:val="Emphasis"/>
          <w:rFonts w:ascii="Symbol" w:hAnsi="Symbol" w:cs="Arial"/>
          <w:i w:val="0"/>
          <w:iCs w:val="0"/>
          <w:sz w:val="24"/>
          <w:szCs w:val="24"/>
          <w:shd w:val="clear" w:color="auto" w:fill="FFFFFF"/>
        </w:rPr>
        <w:t></w:t>
      </w:r>
      <w:r w:rsidR="00101535" w:rsidRPr="00915806">
        <w:rPr>
          <w:rStyle w:val="Emphasis"/>
          <w:rFonts w:ascii="Arial" w:hAnsi="Arial" w:cs="Arial"/>
          <w:i w:val="0"/>
          <w:iCs w:val="0"/>
          <w:sz w:val="24"/>
          <w:szCs w:val="24"/>
          <w:shd w:val="clear" w:color="auto" w:fill="FFFFFF"/>
        </w:rPr>
        <w:t>l</w:t>
      </w:r>
      <w:r w:rsidR="00DD1187" w:rsidRPr="00915806">
        <w:rPr>
          <w:rStyle w:val="Emphasis"/>
          <w:rFonts w:ascii="Arial" w:hAnsi="Arial" w:cs="Arial"/>
          <w:i w:val="0"/>
          <w:iCs w:val="0"/>
          <w:sz w:val="24"/>
          <w:szCs w:val="24"/>
          <w:shd w:val="clear" w:color="auto" w:fill="FFFFFF"/>
        </w:rPr>
        <w:t xml:space="preserve"> </w:t>
      </w:r>
      <w:r w:rsidR="000D5AC5" w:rsidRPr="00915806">
        <w:rPr>
          <w:rStyle w:val="Emphasis"/>
          <w:rFonts w:ascii="Arial" w:hAnsi="Arial" w:cs="Arial"/>
          <w:i w:val="0"/>
          <w:iCs w:val="0"/>
          <w:sz w:val="24"/>
          <w:szCs w:val="24"/>
          <w:shd w:val="clear" w:color="auto" w:fill="FFFFFF"/>
        </w:rPr>
        <w:t xml:space="preserve">linear </w:t>
      </w:r>
      <w:proofErr w:type="spellStart"/>
      <w:r w:rsidR="000D5AC5" w:rsidRPr="00915806">
        <w:rPr>
          <w:rStyle w:val="Emphasis"/>
          <w:rFonts w:ascii="Arial" w:hAnsi="Arial" w:cs="Arial"/>
          <w:i w:val="0"/>
          <w:iCs w:val="0"/>
          <w:sz w:val="24"/>
          <w:szCs w:val="24"/>
          <w:shd w:val="clear" w:color="auto" w:fill="FFFFFF"/>
        </w:rPr>
        <w:t>polyethylenimine</w:t>
      </w:r>
      <w:proofErr w:type="spellEnd"/>
      <w:r w:rsidR="000D5AC5" w:rsidRPr="00915806">
        <w:rPr>
          <w:rStyle w:val="Emphasis"/>
          <w:rFonts w:ascii="Arial" w:hAnsi="Arial" w:cs="Arial"/>
          <w:i w:val="0"/>
          <w:iCs w:val="0"/>
          <w:sz w:val="24"/>
          <w:szCs w:val="24"/>
          <w:shd w:val="clear" w:color="auto" w:fill="FFFFFF"/>
        </w:rPr>
        <w:t xml:space="preserve"> (</w:t>
      </w:r>
      <w:r w:rsidR="00FB57CE" w:rsidRPr="00915806">
        <w:rPr>
          <w:rStyle w:val="Emphasis"/>
          <w:rFonts w:ascii="Arial" w:hAnsi="Arial" w:cs="Arial"/>
          <w:i w:val="0"/>
          <w:iCs w:val="0"/>
          <w:sz w:val="24"/>
          <w:szCs w:val="24"/>
          <w:shd w:val="clear" w:color="auto" w:fill="FFFFFF"/>
        </w:rPr>
        <w:t>PEI</w:t>
      </w:r>
      <w:r w:rsidR="000D5AC5" w:rsidRPr="00915806">
        <w:rPr>
          <w:rStyle w:val="Emphasis"/>
          <w:rFonts w:ascii="Arial" w:hAnsi="Arial" w:cs="Arial"/>
          <w:i w:val="0"/>
          <w:iCs w:val="0"/>
          <w:sz w:val="24"/>
          <w:szCs w:val="24"/>
          <w:shd w:val="clear" w:color="auto" w:fill="FFFFFF"/>
        </w:rPr>
        <w:t>)</w:t>
      </w:r>
      <w:r w:rsidR="00FB57CE" w:rsidRPr="00915806">
        <w:rPr>
          <w:rStyle w:val="Emphasis"/>
          <w:rFonts w:ascii="Arial" w:hAnsi="Arial" w:cs="Arial"/>
          <w:i w:val="0"/>
          <w:iCs w:val="0"/>
          <w:sz w:val="24"/>
          <w:szCs w:val="24"/>
          <w:shd w:val="clear" w:color="auto" w:fill="FFFFFF"/>
        </w:rPr>
        <w:t xml:space="preserve"> solution</w:t>
      </w:r>
      <w:r w:rsidR="00471737" w:rsidRPr="00915806">
        <w:rPr>
          <w:rStyle w:val="Emphasis"/>
          <w:rFonts w:ascii="Arial" w:hAnsi="Arial" w:cs="Arial"/>
          <w:i w:val="0"/>
          <w:iCs w:val="0"/>
          <w:sz w:val="24"/>
          <w:szCs w:val="24"/>
          <w:shd w:val="clear" w:color="auto" w:fill="FFFFFF"/>
        </w:rPr>
        <w:t xml:space="preserve">: Dissolve PEI powder in </w:t>
      </w:r>
      <w:r w:rsidR="00471737" w:rsidRPr="00915806">
        <w:rPr>
          <w:rFonts w:ascii="Arial" w:hAnsi="Arial" w:cs="Arial"/>
          <w:sz w:val="24"/>
          <w:szCs w:val="24"/>
        </w:rPr>
        <w:t>endotoxin-free dH</w:t>
      </w:r>
      <w:r w:rsidR="00471737" w:rsidRPr="00915806">
        <w:rPr>
          <w:rFonts w:ascii="Arial" w:hAnsi="Arial" w:cs="Arial"/>
          <w:sz w:val="24"/>
          <w:szCs w:val="24"/>
          <w:vertAlign w:val="subscript"/>
        </w:rPr>
        <w:t>2</w:t>
      </w:r>
      <w:r w:rsidR="00471737" w:rsidRPr="00915806">
        <w:rPr>
          <w:rFonts w:ascii="Arial" w:hAnsi="Arial" w:cs="Arial"/>
          <w:sz w:val="24"/>
          <w:szCs w:val="24"/>
        </w:rPr>
        <w:t xml:space="preserve">O that has been heated to </w:t>
      </w:r>
      <w:r w:rsidR="000D5AC5" w:rsidRPr="00915806">
        <w:rPr>
          <w:rFonts w:ascii="Arial" w:hAnsi="Arial" w:cs="Arial"/>
          <w:sz w:val="24"/>
          <w:szCs w:val="24"/>
        </w:rPr>
        <w:t>70-</w:t>
      </w:r>
      <w:r w:rsidR="00471737" w:rsidRPr="00915806">
        <w:rPr>
          <w:rFonts w:ascii="Arial" w:hAnsi="Arial" w:cs="Arial"/>
          <w:sz w:val="24"/>
          <w:szCs w:val="24"/>
        </w:rPr>
        <w:t>80</w:t>
      </w:r>
      <w:r w:rsidR="005078E4" w:rsidRPr="00915806">
        <w:rPr>
          <w:rFonts w:ascii="Arial" w:hAnsi="Arial" w:cs="Arial"/>
          <w:sz w:val="24"/>
          <w:szCs w:val="24"/>
        </w:rPr>
        <w:t xml:space="preserve"> </w:t>
      </w:r>
      <w:r w:rsidR="00471737" w:rsidRPr="00915806">
        <w:rPr>
          <w:rFonts w:ascii="Arial" w:hAnsi="Arial" w:cs="Arial"/>
          <w:sz w:val="24"/>
          <w:szCs w:val="24"/>
        </w:rPr>
        <w:t>°C.  After</w:t>
      </w:r>
      <w:r w:rsidR="00471737" w:rsidRPr="00915806">
        <w:rPr>
          <w:rStyle w:val="Emphasis"/>
          <w:rFonts w:ascii="Arial" w:hAnsi="Arial" w:cs="Arial"/>
          <w:i w:val="0"/>
          <w:iCs w:val="0"/>
          <w:sz w:val="24"/>
          <w:szCs w:val="24"/>
          <w:shd w:val="clear" w:color="auto" w:fill="FFFFFF"/>
        </w:rPr>
        <w:t xml:space="preserve"> </w:t>
      </w:r>
      <w:r w:rsidR="00471737" w:rsidRPr="00915806">
        <w:rPr>
          <w:rFonts w:ascii="Arial" w:hAnsi="Arial" w:cs="Arial"/>
          <w:sz w:val="24"/>
          <w:szCs w:val="24"/>
        </w:rPr>
        <w:t>cool</w:t>
      </w:r>
      <w:r w:rsidR="00E37DFF" w:rsidRPr="00915806">
        <w:rPr>
          <w:rFonts w:ascii="Arial" w:hAnsi="Arial" w:cs="Arial"/>
          <w:sz w:val="24"/>
          <w:szCs w:val="24"/>
        </w:rPr>
        <w:t>ing</w:t>
      </w:r>
      <w:r w:rsidR="00471737" w:rsidRPr="00915806">
        <w:rPr>
          <w:rFonts w:ascii="Arial" w:hAnsi="Arial" w:cs="Arial"/>
          <w:sz w:val="24"/>
          <w:szCs w:val="24"/>
        </w:rPr>
        <w:t xml:space="preserve"> down to room temperature, neutralize</w:t>
      </w:r>
      <w:r w:rsidR="00E37DFF" w:rsidRPr="00915806">
        <w:rPr>
          <w:rFonts w:ascii="Arial" w:hAnsi="Arial" w:cs="Arial"/>
          <w:sz w:val="24"/>
          <w:szCs w:val="24"/>
        </w:rPr>
        <w:t xml:space="preserve"> the solution</w:t>
      </w:r>
      <w:r w:rsidR="002D0494" w:rsidRPr="00915806">
        <w:rPr>
          <w:rFonts w:ascii="Arial" w:hAnsi="Arial" w:cs="Arial"/>
          <w:sz w:val="24"/>
          <w:szCs w:val="24"/>
        </w:rPr>
        <w:t xml:space="preserve"> </w:t>
      </w:r>
      <w:r w:rsidR="00471737" w:rsidRPr="00915806">
        <w:rPr>
          <w:rFonts w:ascii="Arial" w:hAnsi="Arial" w:cs="Arial"/>
          <w:sz w:val="24"/>
          <w:szCs w:val="24"/>
        </w:rPr>
        <w:t>to pH7.0</w:t>
      </w:r>
      <w:r w:rsidR="002D0494" w:rsidRPr="00915806">
        <w:rPr>
          <w:rFonts w:ascii="Arial" w:hAnsi="Arial" w:cs="Arial"/>
          <w:sz w:val="24"/>
          <w:szCs w:val="24"/>
        </w:rPr>
        <w:t xml:space="preserve"> with </w:t>
      </w:r>
      <w:r w:rsidR="000D5AC5" w:rsidRPr="00915806">
        <w:rPr>
          <w:rFonts w:ascii="Arial" w:hAnsi="Arial" w:cs="Arial"/>
          <w:sz w:val="24"/>
          <w:szCs w:val="24"/>
        </w:rPr>
        <w:t xml:space="preserve">1 M </w:t>
      </w:r>
      <w:proofErr w:type="spellStart"/>
      <w:r w:rsidR="002D0494" w:rsidRPr="00915806">
        <w:rPr>
          <w:rFonts w:ascii="Arial" w:hAnsi="Arial" w:cs="Arial"/>
          <w:sz w:val="24"/>
          <w:szCs w:val="24"/>
        </w:rPr>
        <w:t>HCl</w:t>
      </w:r>
      <w:proofErr w:type="spellEnd"/>
      <w:r w:rsidR="00856915" w:rsidRPr="00915806">
        <w:rPr>
          <w:rFonts w:ascii="Arial" w:hAnsi="Arial" w:cs="Arial"/>
          <w:sz w:val="24"/>
          <w:szCs w:val="24"/>
        </w:rPr>
        <w:t>. Filter sterilize (0.22</w:t>
      </w:r>
      <w:r w:rsidR="005078E4" w:rsidRPr="00915806">
        <w:rPr>
          <w:rFonts w:ascii="Arial" w:hAnsi="Arial" w:cs="Arial"/>
          <w:sz w:val="24"/>
          <w:szCs w:val="24"/>
        </w:rPr>
        <w:t xml:space="preserve"> </w:t>
      </w:r>
      <w:r w:rsidR="00791B75" w:rsidRPr="00915806">
        <w:rPr>
          <w:rStyle w:val="Emphasis"/>
          <w:rFonts w:ascii="Symbol" w:hAnsi="Symbol" w:cs="Arial"/>
          <w:i w:val="0"/>
          <w:iCs w:val="0"/>
          <w:sz w:val="24"/>
          <w:szCs w:val="24"/>
          <w:shd w:val="clear" w:color="auto" w:fill="FFFFFF"/>
        </w:rPr>
        <w:t></w:t>
      </w:r>
      <w:r w:rsidR="00856915" w:rsidRPr="00915806">
        <w:rPr>
          <w:rFonts w:ascii="Arial" w:hAnsi="Arial" w:cs="Arial"/>
          <w:sz w:val="24"/>
          <w:szCs w:val="24"/>
        </w:rPr>
        <w:t xml:space="preserve">m) the </w:t>
      </w:r>
      <w:r w:rsidR="00856915" w:rsidRPr="00915806">
        <w:rPr>
          <w:rFonts w:ascii="Arial" w:hAnsi="Arial" w:cs="Arial"/>
          <w:sz w:val="24"/>
          <w:szCs w:val="24"/>
        </w:rPr>
        <w:lastRenderedPageBreak/>
        <w:t xml:space="preserve">solution. </w:t>
      </w:r>
      <w:r w:rsidR="00DD1187" w:rsidRPr="00915806">
        <w:rPr>
          <w:rStyle w:val="Emphasis"/>
          <w:rFonts w:ascii="Arial" w:hAnsi="Arial" w:cs="Arial"/>
          <w:i w:val="0"/>
          <w:iCs w:val="0"/>
          <w:sz w:val="24"/>
          <w:szCs w:val="24"/>
          <w:shd w:val="clear" w:color="auto" w:fill="FFFFFF"/>
        </w:rPr>
        <w:t xml:space="preserve">Aliquot </w:t>
      </w:r>
      <w:r w:rsidR="00DD1187" w:rsidRPr="00915806">
        <w:rPr>
          <w:rFonts w:ascii="Arial" w:hAnsi="Arial" w:cs="Arial"/>
          <w:sz w:val="24"/>
          <w:szCs w:val="24"/>
        </w:rPr>
        <w:t>t</w:t>
      </w:r>
      <w:r w:rsidR="00856915" w:rsidRPr="00915806">
        <w:rPr>
          <w:rFonts w:ascii="Arial" w:hAnsi="Arial" w:cs="Arial"/>
          <w:sz w:val="24"/>
          <w:szCs w:val="24"/>
        </w:rPr>
        <w:t xml:space="preserve">he </w:t>
      </w:r>
      <w:r w:rsidR="00E37DFF" w:rsidRPr="00915806">
        <w:rPr>
          <w:rStyle w:val="Emphasis"/>
          <w:rFonts w:ascii="Arial" w:hAnsi="Arial" w:cs="Arial"/>
          <w:i w:val="0"/>
          <w:iCs w:val="0"/>
          <w:sz w:val="24"/>
          <w:szCs w:val="24"/>
          <w:shd w:val="clear" w:color="auto" w:fill="FFFFFF"/>
        </w:rPr>
        <w:t>1</w:t>
      </w:r>
      <w:r w:rsidR="005078E4" w:rsidRPr="00915806">
        <w:rPr>
          <w:rStyle w:val="Emphasis"/>
          <w:rFonts w:ascii="Arial" w:hAnsi="Arial" w:cs="Arial"/>
          <w:i w:val="0"/>
          <w:iCs w:val="0"/>
          <w:sz w:val="24"/>
          <w:szCs w:val="24"/>
          <w:shd w:val="clear" w:color="auto" w:fill="FFFFFF"/>
        </w:rPr>
        <w:t xml:space="preserve"> </w:t>
      </w:r>
      <w:r w:rsidR="00791B75" w:rsidRPr="00915806">
        <w:rPr>
          <w:rStyle w:val="Emphasis"/>
          <w:rFonts w:ascii="Symbol" w:hAnsi="Symbol" w:cs="Arial"/>
          <w:i w:val="0"/>
          <w:iCs w:val="0"/>
          <w:sz w:val="24"/>
          <w:szCs w:val="24"/>
          <w:shd w:val="clear" w:color="auto" w:fill="FFFFFF"/>
        </w:rPr>
        <w:t></w:t>
      </w:r>
      <w:r w:rsidR="00E37DFF" w:rsidRPr="00915806">
        <w:rPr>
          <w:rStyle w:val="Emphasis"/>
          <w:rFonts w:ascii="Arial" w:hAnsi="Arial" w:cs="Arial"/>
          <w:i w:val="0"/>
          <w:iCs w:val="0"/>
          <w:sz w:val="24"/>
          <w:szCs w:val="24"/>
          <w:shd w:val="clear" w:color="auto" w:fill="FFFFFF"/>
        </w:rPr>
        <w:t>g/</w:t>
      </w:r>
      <w:r w:rsidR="00791B75" w:rsidRPr="00915806">
        <w:rPr>
          <w:rStyle w:val="Emphasis"/>
          <w:rFonts w:ascii="Symbol" w:hAnsi="Symbol" w:cs="Arial"/>
          <w:i w:val="0"/>
          <w:iCs w:val="0"/>
          <w:sz w:val="24"/>
          <w:szCs w:val="24"/>
          <w:shd w:val="clear" w:color="auto" w:fill="FFFFFF"/>
        </w:rPr>
        <w:t></w:t>
      </w:r>
      <w:r w:rsidR="00E37DFF" w:rsidRPr="00915806">
        <w:rPr>
          <w:rStyle w:val="Emphasis"/>
          <w:rFonts w:ascii="Arial" w:hAnsi="Arial" w:cs="Arial"/>
          <w:i w:val="0"/>
          <w:iCs w:val="0"/>
          <w:sz w:val="24"/>
          <w:szCs w:val="24"/>
          <w:shd w:val="clear" w:color="auto" w:fill="FFFFFF"/>
        </w:rPr>
        <w:t xml:space="preserve">l </w:t>
      </w:r>
      <w:r w:rsidR="00856915" w:rsidRPr="00915806">
        <w:rPr>
          <w:rStyle w:val="Emphasis"/>
          <w:rFonts w:ascii="Arial" w:hAnsi="Arial" w:cs="Arial"/>
          <w:i w:val="0"/>
          <w:iCs w:val="0"/>
          <w:sz w:val="24"/>
          <w:szCs w:val="24"/>
          <w:shd w:val="clear" w:color="auto" w:fill="FFFFFF"/>
        </w:rPr>
        <w:t xml:space="preserve">PEI </w:t>
      </w:r>
      <w:r w:rsidR="005E675B" w:rsidRPr="00915806">
        <w:rPr>
          <w:rStyle w:val="Emphasis"/>
          <w:rFonts w:ascii="Arial" w:hAnsi="Arial" w:cs="Arial"/>
          <w:i w:val="0"/>
          <w:iCs w:val="0"/>
          <w:sz w:val="24"/>
          <w:szCs w:val="24"/>
          <w:shd w:val="clear" w:color="auto" w:fill="FFFFFF"/>
        </w:rPr>
        <w:t xml:space="preserve">stock solution </w:t>
      </w:r>
      <w:r w:rsidR="00DD1187" w:rsidRPr="00915806">
        <w:rPr>
          <w:rStyle w:val="Emphasis"/>
          <w:rFonts w:ascii="Arial" w:hAnsi="Arial" w:cs="Arial"/>
          <w:i w:val="0"/>
          <w:iCs w:val="0"/>
          <w:sz w:val="24"/>
          <w:szCs w:val="24"/>
          <w:shd w:val="clear" w:color="auto" w:fill="FFFFFF"/>
        </w:rPr>
        <w:t>(</w:t>
      </w:r>
      <w:r w:rsidR="0083407A" w:rsidRPr="00915806">
        <w:rPr>
          <w:rStyle w:val="Emphasis"/>
          <w:rFonts w:ascii="Arial" w:hAnsi="Arial" w:cs="Arial"/>
          <w:i w:val="0"/>
          <w:iCs w:val="0"/>
          <w:sz w:val="24"/>
          <w:szCs w:val="24"/>
          <w:shd w:val="clear" w:color="auto" w:fill="FFFFFF"/>
        </w:rPr>
        <w:t xml:space="preserve">1400 </w:t>
      </w:r>
      <w:r w:rsidR="00791B75" w:rsidRPr="00915806">
        <w:rPr>
          <w:rStyle w:val="Emphasis"/>
          <w:rFonts w:ascii="Symbol" w:hAnsi="Symbol" w:cs="Arial"/>
          <w:i w:val="0"/>
          <w:iCs w:val="0"/>
          <w:sz w:val="24"/>
          <w:szCs w:val="24"/>
          <w:shd w:val="clear" w:color="auto" w:fill="FFFFFF"/>
        </w:rPr>
        <w:t></w:t>
      </w:r>
      <w:r w:rsidR="00DD1187" w:rsidRPr="00915806">
        <w:rPr>
          <w:rStyle w:val="Emphasis"/>
          <w:rFonts w:ascii="Arial" w:hAnsi="Arial" w:cs="Arial"/>
          <w:i w:val="0"/>
          <w:iCs w:val="0"/>
          <w:sz w:val="24"/>
          <w:szCs w:val="24"/>
          <w:shd w:val="clear" w:color="auto" w:fill="FFFFFF"/>
        </w:rPr>
        <w:t>L</w:t>
      </w:r>
      <w:r w:rsidR="0083407A" w:rsidRPr="00915806">
        <w:rPr>
          <w:rStyle w:val="Emphasis"/>
          <w:rFonts w:ascii="Arial" w:hAnsi="Arial" w:cs="Arial"/>
          <w:i w:val="0"/>
          <w:iCs w:val="0"/>
          <w:sz w:val="24"/>
          <w:szCs w:val="24"/>
          <w:shd w:val="clear" w:color="auto" w:fill="FFFFFF"/>
        </w:rPr>
        <w:t>/tube)</w:t>
      </w:r>
      <w:r w:rsidR="003A2E6C" w:rsidRPr="00915806">
        <w:rPr>
          <w:rStyle w:val="Emphasis"/>
          <w:rFonts w:ascii="Arial" w:hAnsi="Arial" w:cs="Arial"/>
          <w:i w:val="0"/>
          <w:iCs w:val="0"/>
          <w:sz w:val="24"/>
          <w:szCs w:val="24"/>
          <w:shd w:val="clear" w:color="auto" w:fill="FFFFFF"/>
        </w:rPr>
        <w:t xml:space="preserve"> and</w:t>
      </w:r>
      <w:r w:rsidR="00856915" w:rsidRPr="00915806">
        <w:rPr>
          <w:rStyle w:val="Emphasis"/>
          <w:rFonts w:ascii="Arial" w:hAnsi="Arial" w:cs="Arial"/>
          <w:i w:val="0"/>
          <w:iCs w:val="0"/>
          <w:sz w:val="24"/>
          <w:szCs w:val="24"/>
          <w:shd w:val="clear" w:color="auto" w:fill="FFFFFF"/>
        </w:rPr>
        <w:t xml:space="preserve"> store</w:t>
      </w:r>
      <w:r w:rsidR="00DD1187" w:rsidRPr="00915806">
        <w:rPr>
          <w:rStyle w:val="Emphasis"/>
          <w:rFonts w:ascii="Arial" w:hAnsi="Arial" w:cs="Arial"/>
          <w:i w:val="0"/>
          <w:iCs w:val="0"/>
          <w:sz w:val="24"/>
          <w:szCs w:val="24"/>
          <w:shd w:val="clear" w:color="auto" w:fill="FFFFFF"/>
        </w:rPr>
        <w:t xml:space="preserve"> </w:t>
      </w:r>
      <w:del w:id="92" w:author="Author" w:date="2016-06-30T23:00:00Z">
        <w:r w:rsidR="00DD1187" w:rsidRPr="00915806" w:rsidDel="00A56D79">
          <w:rPr>
            <w:rStyle w:val="Emphasis"/>
            <w:rFonts w:ascii="Arial" w:hAnsi="Arial" w:cs="Arial"/>
            <w:i w:val="0"/>
            <w:iCs w:val="0"/>
            <w:sz w:val="24"/>
            <w:szCs w:val="24"/>
            <w:shd w:val="clear" w:color="auto" w:fill="FFFFFF"/>
          </w:rPr>
          <w:delText>them</w:delText>
        </w:r>
        <w:r w:rsidR="00856915" w:rsidRPr="00915806" w:rsidDel="00A56D79">
          <w:rPr>
            <w:rStyle w:val="Emphasis"/>
            <w:rFonts w:ascii="Arial" w:hAnsi="Arial" w:cs="Arial"/>
            <w:i w:val="0"/>
            <w:iCs w:val="0"/>
            <w:sz w:val="24"/>
            <w:szCs w:val="24"/>
            <w:shd w:val="clear" w:color="auto" w:fill="FFFFFF"/>
          </w:rPr>
          <w:delText xml:space="preserve"> </w:delText>
        </w:r>
      </w:del>
      <w:ins w:id="93" w:author="Author" w:date="2016-06-30T23:00:00Z">
        <w:r w:rsidR="00A56D79">
          <w:rPr>
            <w:rStyle w:val="Emphasis"/>
            <w:rFonts w:ascii="Arial" w:hAnsi="Arial" w:cs="Arial"/>
            <w:i w:val="0"/>
            <w:iCs w:val="0"/>
            <w:sz w:val="24"/>
            <w:szCs w:val="24"/>
            <w:shd w:val="clear" w:color="auto" w:fill="FFFFFF"/>
          </w:rPr>
          <w:t>the solution</w:t>
        </w:r>
        <w:r w:rsidR="00A56D79" w:rsidRPr="00915806">
          <w:rPr>
            <w:rStyle w:val="Emphasis"/>
            <w:rFonts w:ascii="Arial" w:hAnsi="Arial" w:cs="Arial"/>
            <w:i w:val="0"/>
            <w:iCs w:val="0"/>
            <w:sz w:val="24"/>
            <w:szCs w:val="24"/>
            <w:shd w:val="clear" w:color="auto" w:fill="FFFFFF"/>
          </w:rPr>
          <w:t xml:space="preserve"> </w:t>
        </w:r>
      </w:ins>
      <w:r w:rsidR="00856915" w:rsidRPr="00915806">
        <w:rPr>
          <w:rStyle w:val="Emphasis"/>
          <w:rFonts w:ascii="Arial" w:hAnsi="Arial" w:cs="Arial"/>
          <w:i w:val="0"/>
          <w:iCs w:val="0"/>
          <w:sz w:val="24"/>
          <w:szCs w:val="24"/>
          <w:shd w:val="clear" w:color="auto" w:fill="FFFFFF"/>
        </w:rPr>
        <w:t>at -20</w:t>
      </w:r>
      <w:r w:rsidR="005078E4" w:rsidRPr="00915806">
        <w:rPr>
          <w:rStyle w:val="Emphasis"/>
          <w:rFonts w:ascii="Arial" w:hAnsi="Arial" w:cs="Arial"/>
          <w:i w:val="0"/>
          <w:iCs w:val="0"/>
          <w:sz w:val="24"/>
          <w:szCs w:val="24"/>
          <w:shd w:val="clear" w:color="auto" w:fill="FFFFFF"/>
        </w:rPr>
        <w:t xml:space="preserve"> </w:t>
      </w:r>
      <w:r w:rsidR="00562441" w:rsidRPr="00915806">
        <w:rPr>
          <w:rStyle w:val="Emphasis"/>
          <w:rFonts w:ascii="Arial" w:hAnsi="Arial" w:cs="Arial"/>
          <w:i w:val="0"/>
          <w:iCs w:val="0"/>
          <w:sz w:val="24"/>
          <w:szCs w:val="24"/>
          <w:shd w:val="clear" w:color="auto" w:fill="FFFFFF"/>
        </w:rPr>
        <w:t>°C</w:t>
      </w:r>
      <w:r w:rsidR="00856915" w:rsidRPr="00915806">
        <w:rPr>
          <w:rStyle w:val="Emphasis"/>
          <w:rFonts w:ascii="Arial" w:hAnsi="Arial" w:cs="Arial"/>
          <w:i w:val="0"/>
          <w:iCs w:val="0"/>
          <w:sz w:val="24"/>
          <w:szCs w:val="24"/>
          <w:shd w:val="clear" w:color="auto" w:fill="FFFFFF"/>
        </w:rPr>
        <w:t>.</w:t>
      </w:r>
      <w:r w:rsidR="000B60E6" w:rsidRPr="00915806">
        <w:rPr>
          <w:rStyle w:val="Emphasis"/>
          <w:rFonts w:ascii="Arial" w:hAnsi="Arial" w:cs="Arial"/>
          <w:i w:val="0"/>
          <w:iCs w:val="0"/>
          <w:sz w:val="24"/>
          <w:szCs w:val="24"/>
          <w:shd w:val="clear" w:color="auto" w:fill="FFFFFF"/>
        </w:rPr>
        <w:t xml:space="preserve"> </w:t>
      </w:r>
    </w:p>
    <w:p w14:paraId="0908F2D6" w14:textId="77777777" w:rsidR="000B60E6" w:rsidRPr="00915806" w:rsidRDefault="000B60E6" w:rsidP="00915806">
      <w:pPr>
        <w:pStyle w:val="NoSpacing"/>
        <w:jc w:val="both"/>
        <w:rPr>
          <w:rStyle w:val="Emphasis"/>
          <w:rFonts w:ascii="Arial" w:hAnsi="Arial" w:cs="Arial"/>
          <w:i w:val="0"/>
          <w:iCs w:val="0"/>
          <w:sz w:val="24"/>
          <w:szCs w:val="24"/>
          <w:shd w:val="clear" w:color="auto" w:fill="FFFFFF"/>
        </w:rPr>
      </w:pPr>
    </w:p>
    <w:p w14:paraId="2ECDE6C5" w14:textId="7764E31C" w:rsidR="00B12601" w:rsidRPr="00915806" w:rsidRDefault="00723C0F" w:rsidP="00915806">
      <w:pPr>
        <w:pStyle w:val="NoSpacing"/>
        <w:jc w:val="both"/>
        <w:rPr>
          <w:rFonts w:ascii="Arial" w:hAnsi="Arial" w:cs="Arial"/>
          <w:sz w:val="24"/>
          <w:szCs w:val="24"/>
          <w:shd w:val="clear" w:color="auto" w:fill="FFFFFF"/>
        </w:rPr>
      </w:pPr>
      <w:r w:rsidRPr="00915806">
        <w:rPr>
          <w:rFonts w:ascii="Arial" w:hAnsi="Arial" w:cs="Arial"/>
          <w:sz w:val="24"/>
          <w:szCs w:val="24"/>
        </w:rPr>
        <w:t>2</w:t>
      </w:r>
      <w:r w:rsidR="005E675B" w:rsidRPr="00915806">
        <w:rPr>
          <w:rFonts w:ascii="Arial" w:hAnsi="Arial" w:cs="Arial"/>
          <w:sz w:val="24"/>
          <w:szCs w:val="24"/>
        </w:rPr>
        <w:t xml:space="preserve">.2) </w:t>
      </w:r>
      <w:r w:rsidR="00DF640C" w:rsidRPr="00915806">
        <w:rPr>
          <w:rFonts w:ascii="Arial" w:hAnsi="Arial" w:cs="Arial"/>
          <w:sz w:val="24"/>
          <w:szCs w:val="24"/>
        </w:rPr>
        <w:t xml:space="preserve">Culture HEK293 cells in </w:t>
      </w:r>
      <w:r w:rsidR="00950AF9" w:rsidRPr="00915806">
        <w:rPr>
          <w:rFonts w:ascii="Arial" w:hAnsi="Arial" w:cs="Arial"/>
          <w:sz w:val="24"/>
          <w:szCs w:val="24"/>
        </w:rPr>
        <w:t>Dulbecco’s Modified Eagle Medium (</w:t>
      </w:r>
      <w:r w:rsidR="00DF640C" w:rsidRPr="00915806">
        <w:rPr>
          <w:rFonts w:ascii="Arial" w:hAnsi="Arial" w:cs="Arial"/>
          <w:sz w:val="24"/>
          <w:szCs w:val="24"/>
        </w:rPr>
        <w:t>DMEM</w:t>
      </w:r>
      <w:r w:rsidR="00950AF9" w:rsidRPr="00915806">
        <w:rPr>
          <w:rFonts w:ascii="Arial" w:hAnsi="Arial" w:cs="Arial"/>
          <w:sz w:val="24"/>
          <w:szCs w:val="24"/>
        </w:rPr>
        <w:t>)</w:t>
      </w:r>
      <w:r w:rsidR="00DF640C" w:rsidRPr="00915806">
        <w:rPr>
          <w:rFonts w:ascii="Arial" w:hAnsi="Arial" w:cs="Arial"/>
          <w:sz w:val="24"/>
          <w:szCs w:val="24"/>
        </w:rPr>
        <w:t xml:space="preserve"> </w:t>
      </w:r>
      <w:r w:rsidR="00471737" w:rsidRPr="00915806">
        <w:rPr>
          <w:rFonts w:ascii="Arial" w:hAnsi="Arial" w:cs="Arial"/>
          <w:sz w:val="24"/>
          <w:szCs w:val="24"/>
        </w:rPr>
        <w:t>with 10% F</w:t>
      </w:r>
      <w:r w:rsidR="00950AF9" w:rsidRPr="00915806">
        <w:rPr>
          <w:rFonts w:ascii="Arial" w:hAnsi="Arial" w:cs="Arial"/>
          <w:sz w:val="24"/>
          <w:szCs w:val="24"/>
        </w:rPr>
        <w:t xml:space="preserve">etal </w:t>
      </w:r>
      <w:r w:rsidR="00471737" w:rsidRPr="00915806">
        <w:rPr>
          <w:rFonts w:ascii="Arial" w:hAnsi="Arial" w:cs="Arial"/>
          <w:sz w:val="24"/>
          <w:szCs w:val="24"/>
        </w:rPr>
        <w:t>B</w:t>
      </w:r>
      <w:r w:rsidR="00950AF9" w:rsidRPr="00915806">
        <w:rPr>
          <w:rFonts w:ascii="Arial" w:hAnsi="Arial" w:cs="Arial"/>
          <w:sz w:val="24"/>
          <w:szCs w:val="24"/>
        </w:rPr>
        <w:t xml:space="preserve">ovine </w:t>
      </w:r>
      <w:r w:rsidR="00471737" w:rsidRPr="00915806">
        <w:rPr>
          <w:rFonts w:ascii="Arial" w:hAnsi="Arial" w:cs="Arial"/>
          <w:sz w:val="24"/>
          <w:szCs w:val="24"/>
        </w:rPr>
        <w:t>S</w:t>
      </w:r>
      <w:r w:rsidR="00950AF9" w:rsidRPr="00915806">
        <w:rPr>
          <w:rFonts w:ascii="Arial" w:hAnsi="Arial" w:cs="Arial"/>
          <w:sz w:val="24"/>
          <w:szCs w:val="24"/>
        </w:rPr>
        <w:t>erum (FBS)</w:t>
      </w:r>
      <w:r w:rsidR="00471737" w:rsidRPr="00915806">
        <w:rPr>
          <w:rFonts w:ascii="Arial" w:hAnsi="Arial" w:cs="Arial"/>
          <w:sz w:val="24"/>
          <w:szCs w:val="24"/>
        </w:rPr>
        <w:t xml:space="preserve"> and </w:t>
      </w:r>
      <w:r w:rsidR="00950AF9" w:rsidRPr="00915806">
        <w:rPr>
          <w:rFonts w:ascii="Arial" w:hAnsi="Arial" w:cs="Arial"/>
          <w:sz w:val="24"/>
          <w:szCs w:val="24"/>
        </w:rPr>
        <w:t xml:space="preserve">1% </w:t>
      </w:r>
      <w:r w:rsidR="00471737" w:rsidRPr="00915806">
        <w:rPr>
          <w:rFonts w:ascii="Arial" w:hAnsi="Arial" w:cs="Arial"/>
          <w:sz w:val="24"/>
          <w:szCs w:val="24"/>
        </w:rPr>
        <w:t>penicillin/streptomycin</w:t>
      </w:r>
      <w:r w:rsidR="00DF640C" w:rsidRPr="00915806">
        <w:rPr>
          <w:rFonts w:ascii="Arial" w:hAnsi="Arial" w:cs="Arial"/>
          <w:sz w:val="24"/>
          <w:szCs w:val="24"/>
        </w:rPr>
        <w:t xml:space="preserve">. </w:t>
      </w:r>
      <w:r w:rsidR="005078E4" w:rsidRPr="00915806">
        <w:rPr>
          <w:rFonts w:ascii="Arial" w:hAnsi="Arial" w:cs="Arial"/>
          <w:sz w:val="24"/>
          <w:szCs w:val="24"/>
        </w:rPr>
        <w:t xml:space="preserve"> </w:t>
      </w:r>
      <w:r w:rsidR="00DD1187" w:rsidRPr="00915806">
        <w:rPr>
          <w:rFonts w:ascii="Arial" w:hAnsi="Arial" w:cs="Arial"/>
          <w:sz w:val="24"/>
          <w:szCs w:val="24"/>
        </w:rPr>
        <w:t>Culture t</w:t>
      </w:r>
      <w:r w:rsidR="005078E4" w:rsidRPr="00915806">
        <w:rPr>
          <w:rFonts w:ascii="Arial" w:hAnsi="Arial" w:cs="Arial"/>
          <w:sz w:val="24"/>
          <w:szCs w:val="24"/>
        </w:rPr>
        <w:t xml:space="preserve">he cells </w:t>
      </w:r>
      <w:r w:rsidR="00DD1187" w:rsidRPr="00915806">
        <w:rPr>
          <w:rStyle w:val="Emphasis"/>
          <w:rFonts w:ascii="Arial" w:hAnsi="Arial" w:cs="Arial"/>
          <w:i w:val="0"/>
          <w:iCs w:val="0"/>
          <w:sz w:val="24"/>
          <w:szCs w:val="24"/>
          <w:shd w:val="clear" w:color="auto" w:fill="FFFFFF"/>
        </w:rPr>
        <w:t>in a 37 °C</w:t>
      </w:r>
      <w:r w:rsidR="00DD1187" w:rsidRPr="00915806">
        <w:rPr>
          <w:rFonts w:ascii="Arial" w:hAnsi="Arial" w:cs="Arial"/>
          <w:sz w:val="24"/>
          <w:szCs w:val="24"/>
        </w:rPr>
        <w:t xml:space="preserve"> incubator </w:t>
      </w:r>
      <w:r w:rsidR="002F3B7A" w:rsidRPr="00915806">
        <w:rPr>
          <w:rFonts w:ascii="Arial" w:hAnsi="Arial" w:cs="Arial"/>
          <w:sz w:val="24"/>
          <w:szCs w:val="24"/>
        </w:rPr>
        <w:t xml:space="preserve">with </w:t>
      </w:r>
      <w:r w:rsidR="005078E4" w:rsidRPr="00915806">
        <w:rPr>
          <w:rStyle w:val="Emphasis"/>
          <w:rFonts w:ascii="Arial" w:hAnsi="Arial" w:cs="Arial"/>
          <w:i w:val="0"/>
          <w:iCs w:val="0"/>
          <w:sz w:val="24"/>
          <w:szCs w:val="24"/>
          <w:shd w:val="clear" w:color="auto" w:fill="FFFFFF"/>
        </w:rPr>
        <w:t>5</w:t>
      </w:r>
      <w:r w:rsidR="009C6F1D" w:rsidRPr="00915806">
        <w:rPr>
          <w:rStyle w:val="Emphasis"/>
          <w:rFonts w:ascii="Arial" w:hAnsi="Arial" w:cs="Arial"/>
          <w:i w:val="0"/>
          <w:iCs w:val="0"/>
          <w:sz w:val="24"/>
          <w:szCs w:val="24"/>
          <w:shd w:val="clear" w:color="auto" w:fill="FFFFFF"/>
        </w:rPr>
        <w:t xml:space="preserve"> </w:t>
      </w:r>
      <w:r w:rsidR="005078E4" w:rsidRPr="00915806">
        <w:rPr>
          <w:rStyle w:val="Emphasis"/>
          <w:rFonts w:ascii="Arial" w:hAnsi="Arial" w:cs="Arial"/>
          <w:i w:val="0"/>
          <w:iCs w:val="0"/>
          <w:sz w:val="24"/>
          <w:szCs w:val="24"/>
          <w:shd w:val="clear" w:color="auto" w:fill="FFFFFF"/>
        </w:rPr>
        <w:t>±</w:t>
      </w:r>
      <w:r w:rsidR="009C6F1D" w:rsidRPr="00915806">
        <w:rPr>
          <w:rStyle w:val="Emphasis"/>
          <w:rFonts w:ascii="Arial" w:hAnsi="Arial" w:cs="Arial"/>
          <w:i w:val="0"/>
          <w:iCs w:val="0"/>
          <w:sz w:val="24"/>
          <w:szCs w:val="24"/>
          <w:shd w:val="clear" w:color="auto" w:fill="FFFFFF"/>
        </w:rPr>
        <w:t xml:space="preserve"> </w:t>
      </w:r>
      <w:r w:rsidR="005078E4" w:rsidRPr="00915806">
        <w:rPr>
          <w:rStyle w:val="Emphasis"/>
          <w:rFonts w:ascii="Arial" w:hAnsi="Arial" w:cs="Arial"/>
          <w:i w:val="0"/>
          <w:iCs w:val="0"/>
          <w:sz w:val="24"/>
          <w:szCs w:val="24"/>
          <w:shd w:val="clear" w:color="auto" w:fill="FFFFFF"/>
        </w:rPr>
        <w:t xml:space="preserve">0.5 % </w:t>
      </w:r>
      <w:r w:rsidR="00DD1187" w:rsidRPr="00915806">
        <w:rPr>
          <w:rFonts w:ascii="Arial" w:hAnsi="Arial" w:cs="Arial"/>
          <w:sz w:val="24"/>
          <w:szCs w:val="24"/>
        </w:rPr>
        <w:t>carbon dioxide (</w:t>
      </w:r>
      <w:r w:rsidR="005078E4" w:rsidRPr="00915806">
        <w:rPr>
          <w:rStyle w:val="Emphasis"/>
          <w:rFonts w:ascii="Arial" w:hAnsi="Arial" w:cs="Arial"/>
          <w:i w:val="0"/>
          <w:iCs w:val="0"/>
          <w:sz w:val="24"/>
          <w:szCs w:val="24"/>
          <w:shd w:val="clear" w:color="auto" w:fill="FFFFFF"/>
        </w:rPr>
        <w:t>CO</w:t>
      </w:r>
      <w:r w:rsidR="005078E4" w:rsidRPr="00915806">
        <w:rPr>
          <w:rStyle w:val="Emphasis"/>
          <w:rFonts w:ascii="Arial" w:hAnsi="Arial" w:cs="Arial"/>
          <w:i w:val="0"/>
          <w:iCs w:val="0"/>
          <w:sz w:val="24"/>
          <w:szCs w:val="24"/>
          <w:shd w:val="clear" w:color="auto" w:fill="FFFFFF"/>
          <w:vertAlign w:val="subscript"/>
        </w:rPr>
        <w:t>2</w:t>
      </w:r>
      <w:r w:rsidR="005078E4" w:rsidRPr="00915806">
        <w:rPr>
          <w:rStyle w:val="Emphasis"/>
          <w:rFonts w:ascii="Arial" w:hAnsi="Arial" w:cs="Arial"/>
          <w:i w:val="0"/>
          <w:iCs w:val="0"/>
          <w:sz w:val="24"/>
          <w:szCs w:val="24"/>
          <w:shd w:val="clear" w:color="auto" w:fill="FFFFFF"/>
        </w:rPr>
        <w:t xml:space="preserve">). </w:t>
      </w:r>
    </w:p>
    <w:p w14:paraId="4EF1171D" w14:textId="77777777" w:rsidR="000B60E6" w:rsidRPr="00915806" w:rsidRDefault="000B60E6" w:rsidP="00915806">
      <w:pPr>
        <w:pStyle w:val="NoSpacing"/>
        <w:jc w:val="both"/>
        <w:rPr>
          <w:rFonts w:ascii="Arial" w:hAnsi="Arial" w:cs="Arial"/>
          <w:sz w:val="24"/>
          <w:szCs w:val="24"/>
        </w:rPr>
      </w:pPr>
    </w:p>
    <w:p w14:paraId="2C1ACD00" w14:textId="584E2A2D" w:rsidR="00471737" w:rsidRPr="00915806" w:rsidRDefault="00A361D3" w:rsidP="00915806">
      <w:pPr>
        <w:pStyle w:val="NoSpacing"/>
        <w:jc w:val="both"/>
        <w:rPr>
          <w:rFonts w:ascii="Arial" w:hAnsi="Arial" w:cs="Arial"/>
          <w:sz w:val="24"/>
          <w:szCs w:val="24"/>
        </w:rPr>
      </w:pPr>
      <w:r w:rsidRPr="00915806">
        <w:rPr>
          <w:rFonts w:ascii="Arial" w:hAnsi="Arial" w:cs="Arial"/>
          <w:sz w:val="24"/>
          <w:szCs w:val="24"/>
        </w:rPr>
        <w:t>2</w:t>
      </w:r>
      <w:r w:rsidR="005E675B" w:rsidRPr="00915806">
        <w:rPr>
          <w:rFonts w:ascii="Arial" w:hAnsi="Arial" w:cs="Arial"/>
          <w:sz w:val="24"/>
          <w:szCs w:val="24"/>
        </w:rPr>
        <w:t xml:space="preserve">.3) </w:t>
      </w:r>
      <w:proofErr w:type="gramStart"/>
      <w:r w:rsidR="00002B78" w:rsidRPr="00915806">
        <w:rPr>
          <w:rFonts w:ascii="Arial" w:hAnsi="Arial" w:cs="Arial"/>
          <w:sz w:val="24"/>
          <w:szCs w:val="24"/>
        </w:rPr>
        <w:t>At</w:t>
      </w:r>
      <w:proofErr w:type="gramEnd"/>
      <w:r w:rsidR="00002B78" w:rsidRPr="00915806">
        <w:rPr>
          <w:rFonts w:ascii="Arial" w:hAnsi="Arial" w:cs="Arial"/>
          <w:sz w:val="24"/>
          <w:szCs w:val="24"/>
        </w:rPr>
        <w:t xml:space="preserve"> day 0, </w:t>
      </w:r>
      <w:r w:rsidR="00856915" w:rsidRPr="00915806">
        <w:rPr>
          <w:rFonts w:ascii="Arial" w:hAnsi="Arial" w:cs="Arial"/>
          <w:sz w:val="24"/>
          <w:szCs w:val="24"/>
        </w:rPr>
        <w:t>p</w:t>
      </w:r>
      <w:r w:rsidR="00471737" w:rsidRPr="00915806">
        <w:rPr>
          <w:rFonts w:ascii="Arial" w:hAnsi="Arial" w:cs="Arial"/>
          <w:sz w:val="24"/>
          <w:szCs w:val="24"/>
        </w:rPr>
        <w:t>late</w:t>
      </w:r>
      <w:r w:rsidR="005C0B1A" w:rsidRPr="00915806">
        <w:rPr>
          <w:rFonts w:ascii="Arial" w:hAnsi="Arial" w:cs="Arial"/>
          <w:sz w:val="24"/>
          <w:szCs w:val="24"/>
        </w:rPr>
        <w:t xml:space="preserve"> HEK293</w:t>
      </w:r>
      <w:r w:rsidR="00CC58EE" w:rsidRPr="00915806">
        <w:rPr>
          <w:rFonts w:ascii="Arial" w:hAnsi="Arial" w:cs="Arial"/>
          <w:sz w:val="24"/>
          <w:szCs w:val="24"/>
        </w:rPr>
        <w:t xml:space="preserve"> cells</w:t>
      </w:r>
      <w:r w:rsidR="005C0B1A" w:rsidRPr="00915806">
        <w:rPr>
          <w:rFonts w:ascii="Arial" w:hAnsi="Arial" w:cs="Arial"/>
          <w:sz w:val="24"/>
          <w:szCs w:val="24"/>
        </w:rPr>
        <w:t xml:space="preserve"> </w:t>
      </w:r>
      <w:r w:rsidR="00CC58EE" w:rsidRPr="00915806">
        <w:rPr>
          <w:rFonts w:ascii="Arial" w:hAnsi="Arial" w:cs="Arial"/>
          <w:sz w:val="24"/>
          <w:szCs w:val="24"/>
        </w:rPr>
        <w:t>in ten</w:t>
      </w:r>
      <w:r w:rsidR="005C0B1A" w:rsidRPr="00915806">
        <w:rPr>
          <w:rFonts w:ascii="Arial" w:hAnsi="Arial" w:cs="Arial"/>
          <w:sz w:val="24"/>
          <w:szCs w:val="24"/>
        </w:rPr>
        <w:t xml:space="preserve"> 150</w:t>
      </w:r>
      <w:r w:rsidR="002724F6" w:rsidRPr="00915806">
        <w:rPr>
          <w:rFonts w:ascii="Arial" w:hAnsi="Arial" w:cs="Arial"/>
          <w:sz w:val="24"/>
          <w:szCs w:val="24"/>
        </w:rPr>
        <w:t xml:space="preserve"> </w:t>
      </w:r>
      <w:r w:rsidR="005C0B1A" w:rsidRPr="00915806">
        <w:rPr>
          <w:rFonts w:ascii="Arial" w:hAnsi="Arial" w:cs="Arial"/>
          <w:sz w:val="24"/>
          <w:szCs w:val="24"/>
        </w:rPr>
        <w:t xml:space="preserve">mm </w:t>
      </w:r>
      <w:r w:rsidR="00002B78" w:rsidRPr="00915806">
        <w:rPr>
          <w:rFonts w:ascii="Arial" w:hAnsi="Arial" w:cs="Arial"/>
          <w:sz w:val="24"/>
          <w:szCs w:val="24"/>
        </w:rPr>
        <w:t xml:space="preserve">dishes </w:t>
      </w:r>
      <w:r w:rsidR="00471737" w:rsidRPr="00915806">
        <w:rPr>
          <w:rFonts w:ascii="Arial" w:hAnsi="Arial" w:cs="Arial"/>
          <w:sz w:val="24"/>
          <w:szCs w:val="24"/>
        </w:rPr>
        <w:t>18</w:t>
      </w:r>
      <w:r w:rsidR="00F349E2" w:rsidRPr="00915806">
        <w:rPr>
          <w:rFonts w:ascii="Arial" w:hAnsi="Arial" w:cs="Arial"/>
          <w:sz w:val="24"/>
          <w:szCs w:val="24"/>
        </w:rPr>
        <w:t>-</w:t>
      </w:r>
      <w:r w:rsidR="00471737" w:rsidRPr="00915806">
        <w:rPr>
          <w:rFonts w:ascii="Arial" w:hAnsi="Arial" w:cs="Arial"/>
          <w:sz w:val="24"/>
          <w:szCs w:val="24"/>
        </w:rPr>
        <w:t>20 h</w:t>
      </w:r>
      <w:del w:id="94" w:author="Author" w:date="2016-06-21T15:13:00Z">
        <w:r w:rsidR="00CC58EE" w:rsidRPr="00915806" w:rsidDel="00EF604F">
          <w:rPr>
            <w:rFonts w:ascii="Arial" w:hAnsi="Arial" w:cs="Arial"/>
            <w:sz w:val="24"/>
            <w:szCs w:val="24"/>
          </w:rPr>
          <w:delText>r</w:delText>
        </w:r>
      </w:del>
      <w:r w:rsidR="00471737" w:rsidRPr="00915806">
        <w:rPr>
          <w:rFonts w:ascii="Arial" w:hAnsi="Arial" w:cs="Arial"/>
          <w:sz w:val="24"/>
          <w:szCs w:val="24"/>
        </w:rPr>
        <w:t xml:space="preserve"> before transfection</w:t>
      </w:r>
      <w:r w:rsidR="00BA4520" w:rsidRPr="00915806">
        <w:rPr>
          <w:rFonts w:ascii="Arial" w:hAnsi="Arial" w:cs="Arial"/>
          <w:sz w:val="24"/>
          <w:szCs w:val="24"/>
        </w:rPr>
        <w:t xml:space="preserve"> by splitting &gt;90% confluent cells at </w:t>
      </w:r>
      <w:r w:rsidR="002F3B7A" w:rsidRPr="00915806">
        <w:rPr>
          <w:rFonts w:ascii="Arial" w:hAnsi="Arial" w:cs="Arial"/>
          <w:sz w:val="24"/>
          <w:szCs w:val="24"/>
        </w:rPr>
        <w:t>a</w:t>
      </w:r>
      <w:r w:rsidR="00BA4520" w:rsidRPr="00915806">
        <w:rPr>
          <w:rFonts w:ascii="Arial" w:hAnsi="Arial" w:cs="Arial"/>
          <w:sz w:val="24"/>
          <w:szCs w:val="24"/>
        </w:rPr>
        <w:t xml:space="preserve"> 1:2 dilution. </w:t>
      </w:r>
      <w:r w:rsidR="00856915" w:rsidRPr="00915806">
        <w:rPr>
          <w:rFonts w:ascii="Arial" w:hAnsi="Arial" w:cs="Arial"/>
          <w:sz w:val="24"/>
          <w:szCs w:val="24"/>
        </w:rPr>
        <w:t xml:space="preserve"> </w:t>
      </w:r>
    </w:p>
    <w:p w14:paraId="5E8B6D1B" w14:textId="77777777" w:rsidR="00CC58EE" w:rsidRPr="00915806" w:rsidRDefault="00E13C64" w:rsidP="00915806">
      <w:pPr>
        <w:pStyle w:val="NoSpacing"/>
        <w:jc w:val="both"/>
        <w:rPr>
          <w:rFonts w:ascii="Arial" w:hAnsi="Arial" w:cs="Arial"/>
          <w:sz w:val="24"/>
          <w:szCs w:val="24"/>
        </w:rPr>
      </w:pPr>
      <w:r w:rsidRPr="00915806">
        <w:rPr>
          <w:rFonts w:ascii="Arial" w:hAnsi="Arial" w:cs="Arial"/>
          <w:sz w:val="24"/>
          <w:szCs w:val="24"/>
        </w:rPr>
        <w:t>Note:</w:t>
      </w:r>
      <w:r w:rsidR="005E675B" w:rsidRPr="00915806">
        <w:rPr>
          <w:rFonts w:ascii="Arial" w:hAnsi="Arial" w:cs="Arial"/>
          <w:sz w:val="24"/>
          <w:szCs w:val="24"/>
        </w:rPr>
        <w:t xml:space="preserve"> </w:t>
      </w:r>
      <w:r w:rsidR="00BA4520" w:rsidRPr="00915806">
        <w:rPr>
          <w:rFonts w:ascii="Arial" w:hAnsi="Arial" w:cs="Arial"/>
          <w:sz w:val="24"/>
          <w:szCs w:val="24"/>
        </w:rPr>
        <w:t>At day 1, the cells should reach 90% confluence.</w:t>
      </w:r>
    </w:p>
    <w:p w14:paraId="6AAC9CBC" w14:textId="25E59C65" w:rsidR="00101535" w:rsidRPr="00915806" w:rsidDel="00101535" w:rsidRDefault="00BA4520" w:rsidP="00915806">
      <w:pPr>
        <w:pStyle w:val="NoSpacing"/>
        <w:jc w:val="both"/>
        <w:rPr>
          <w:rFonts w:ascii="Arial" w:hAnsi="Arial" w:cs="Arial"/>
          <w:sz w:val="24"/>
          <w:szCs w:val="24"/>
          <w:highlight w:val="yellow"/>
        </w:rPr>
      </w:pPr>
      <w:r w:rsidRPr="00915806">
        <w:rPr>
          <w:rFonts w:ascii="Arial" w:hAnsi="Arial" w:cs="Arial"/>
          <w:sz w:val="24"/>
          <w:szCs w:val="24"/>
          <w:highlight w:val="yellow"/>
        </w:rPr>
        <w:t xml:space="preserve"> </w:t>
      </w:r>
    </w:p>
    <w:p w14:paraId="1800619A" w14:textId="394FE354" w:rsidR="003A2E6C"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E13C64" w:rsidRPr="00915806">
        <w:rPr>
          <w:rFonts w:ascii="Arial" w:hAnsi="Arial" w:cs="Arial"/>
          <w:sz w:val="24"/>
          <w:szCs w:val="24"/>
          <w:highlight w:val="yellow"/>
        </w:rPr>
        <w:t>.4) At day 1,</w:t>
      </w:r>
      <w:r w:rsidR="00646191" w:rsidRPr="00915806">
        <w:rPr>
          <w:rFonts w:ascii="Arial" w:hAnsi="Arial" w:cs="Arial"/>
          <w:sz w:val="24"/>
          <w:szCs w:val="24"/>
          <w:highlight w:val="yellow"/>
        </w:rPr>
        <w:t xml:space="preserve"> </w:t>
      </w:r>
      <w:r w:rsidR="00E13C64" w:rsidRPr="00915806">
        <w:rPr>
          <w:rFonts w:ascii="Arial" w:hAnsi="Arial" w:cs="Arial"/>
          <w:sz w:val="24"/>
          <w:szCs w:val="24"/>
          <w:highlight w:val="yellow"/>
        </w:rPr>
        <w:t>t</w:t>
      </w:r>
      <w:r w:rsidR="00725B67" w:rsidRPr="00915806">
        <w:rPr>
          <w:rFonts w:ascii="Arial" w:hAnsi="Arial" w:cs="Arial"/>
          <w:sz w:val="24"/>
          <w:szCs w:val="24"/>
          <w:highlight w:val="yellow"/>
        </w:rPr>
        <w:t xml:space="preserve">ransfect HEK293 with </w:t>
      </w:r>
      <w:r w:rsidR="005519A0" w:rsidRPr="00915806">
        <w:rPr>
          <w:rFonts w:ascii="Arial" w:hAnsi="Arial" w:cs="Arial"/>
          <w:sz w:val="24"/>
          <w:szCs w:val="24"/>
          <w:highlight w:val="yellow"/>
        </w:rPr>
        <w:t>r</w:t>
      </w:r>
      <w:r w:rsidR="00725B67" w:rsidRPr="00915806">
        <w:rPr>
          <w:rFonts w:ascii="Arial" w:hAnsi="Arial" w:cs="Arial"/>
          <w:sz w:val="24"/>
          <w:szCs w:val="24"/>
          <w:highlight w:val="yellow"/>
        </w:rPr>
        <w:t>AAV</w:t>
      </w:r>
      <w:r w:rsidR="005519A0" w:rsidRPr="00915806">
        <w:rPr>
          <w:rFonts w:ascii="Arial" w:hAnsi="Arial" w:cs="Arial"/>
          <w:sz w:val="24"/>
          <w:szCs w:val="24"/>
          <w:highlight w:val="yellow"/>
        </w:rPr>
        <w:t>9</w:t>
      </w:r>
      <w:r w:rsidR="00725B67" w:rsidRPr="00915806">
        <w:rPr>
          <w:rFonts w:ascii="Arial" w:hAnsi="Arial" w:cs="Arial"/>
          <w:sz w:val="24"/>
          <w:szCs w:val="24"/>
          <w:highlight w:val="yellow"/>
        </w:rPr>
        <w:t xml:space="preserve"> plasmid</w:t>
      </w:r>
      <w:ins w:id="95" w:author="Author" w:date="2016-06-30T21:17:00Z">
        <w:r w:rsidR="00527CF3">
          <w:rPr>
            <w:rFonts w:ascii="Arial" w:hAnsi="Arial" w:cs="Arial"/>
            <w:sz w:val="24"/>
            <w:szCs w:val="24"/>
            <w:highlight w:val="yellow"/>
          </w:rPr>
          <w:t xml:space="preserve"> (</w:t>
        </w:r>
      </w:ins>
      <w:ins w:id="96" w:author="Author" w:date="2016-06-30T21:18:00Z">
        <w:r w:rsidR="00527CF3" w:rsidRPr="008371EC">
          <w:rPr>
            <w:rFonts w:ascii="Arial" w:hAnsi="Arial" w:cs="Arial"/>
            <w:i/>
            <w:sz w:val="24"/>
            <w:szCs w:val="24"/>
            <w:highlight w:val="yellow"/>
            <w:rPrChange w:id="97" w:author="Author" w:date="2016-06-30T21:18:00Z">
              <w:rPr>
                <w:rFonts w:ascii="Arial" w:hAnsi="Arial" w:cs="Arial"/>
                <w:sz w:val="24"/>
                <w:szCs w:val="24"/>
                <w:highlight w:val="yellow"/>
              </w:rPr>
            </w:rPrChange>
          </w:rPr>
          <w:t>ex.</w:t>
        </w:r>
        <w:r w:rsidR="00527CF3">
          <w:rPr>
            <w:rFonts w:ascii="Arial" w:hAnsi="Arial" w:cs="Arial"/>
            <w:sz w:val="24"/>
            <w:szCs w:val="24"/>
            <w:highlight w:val="yellow"/>
          </w:rPr>
          <w:t xml:space="preserve"> </w:t>
        </w:r>
      </w:ins>
      <w:ins w:id="98" w:author="Author" w:date="2016-06-30T21:17:00Z">
        <w:r w:rsidR="00527CF3">
          <w:rPr>
            <w:rFonts w:ascii="Arial" w:hAnsi="Arial" w:cs="Arial"/>
            <w:sz w:val="24"/>
            <w:szCs w:val="24"/>
            <w:highlight w:val="yellow"/>
          </w:rPr>
          <w:t>rAAV9.cTNT</w:t>
        </w:r>
      </w:ins>
      <w:proofErr w:type="gramStart"/>
      <w:ins w:id="99" w:author="Author" w:date="2016-06-30T21:18:00Z">
        <w:r w:rsidR="00527CF3">
          <w:rPr>
            <w:rFonts w:ascii="Arial" w:hAnsi="Arial" w:cs="Arial"/>
            <w:sz w:val="24"/>
            <w:szCs w:val="24"/>
            <w:highlight w:val="yellow"/>
          </w:rPr>
          <w:t>::</w:t>
        </w:r>
        <w:proofErr w:type="gramEnd"/>
        <w:r w:rsidR="00527CF3">
          <w:rPr>
            <w:rFonts w:ascii="Arial" w:hAnsi="Arial" w:cs="Arial"/>
            <w:sz w:val="24"/>
            <w:szCs w:val="24"/>
            <w:highlight w:val="yellow"/>
          </w:rPr>
          <w:t>GFP</w:t>
        </w:r>
      </w:ins>
      <w:ins w:id="100" w:author="Author" w:date="2016-06-30T21:17:00Z">
        <w:r w:rsidR="00527CF3">
          <w:rPr>
            <w:rFonts w:ascii="Arial" w:hAnsi="Arial" w:cs="Arial"/>
            <w:sz w:val="24"/>
            <w:szCs w:val="24"/>
            <w:highlight w:val="yellow"/>
          </w:rPr>
          <w:t xml:space="preserve"> or rAAV6.</w:t>
        </w:r>
      </w:ins>
      <w:ins w:id="101" w:author="Author" w:date="2016-06-30T21:18:00Z">
        <w:r w:rsidR="00527CF3">
          <w:rPr>
            <w:rFonts w:ascii="Arial" w:hAnsi="Arial" w:cs="Arial"/>
            <w:sz w:val="24"/>
            <w:szCs w:val="24"/>
            <w:highlight w:val="yellow"/>
          </w:rPr>
          <w:t>U6::shRNA constructs)</w:t>
        </w:r>
      </w:ins>
      <w:r w:rsidR="00725B67" w:rsidRPr="00915806">
        <w:rPr>
          <w:rFonts w:ascii="Arial" w:hAnsi="Arial" w:cs="Arial"/>
          <w:sz w:val="24"/>
          <w:szCs w:val="24"/>
          <w:highlight w:val="yellow"/>
        </w:rPr>
        <w:t>, Ad-Helper plasmid</w:t>
      </w:r>
      <w:ins w:id="102" w:author="Author" w:date="2016-06-30T21:18:00Z">
        <w:del w:id="103" w:author="Author" w:date="2016-06-30T21:18:00Z">
          <w:r w:rsidR="00527CF3" w:rsidDel="0050696D">
            <w:rPr>
              <w:rFonts w:ascii="Arial" w:hAnsi="Arial" w:cs="Arial"/>
              <w:sz w:val="24"/>
              <w:szCs w:val="24"/>
              <w:highlight w:val="yellow"/>
            </w:rPr>
            <w:delText>(pDeltaF6)</w:delText>
          </w:r>
        </w:del>
      </w:ins>
      <w:r w:rsidR="00725B67" w:rsidRPr="00915806">
        <w:rPr>
          <w:rFonts w:ascii="Arial" w:hAnsi="Arial" w:cs="Arial"/>
          <w:sz w:val="24"/>
          <w:szCs w:val="24"/>
          <w:highlight w:val="yellow"/>
        </w:rPr>
        <w:t xml:space="preserve"> and AAV-Rep/Cap plasmid using PEI</w:t>
      </w:r>
      <w:ins w:id="104" w:author="Author" w:date="2016-06-21T16:20:00Z">
        <w:r w:rsidR="00FF6BF6" w:rsidRPr="008371EC">
          <w:rPr>
            <w:rFonts w:ascii="Arial" w:hAnsi="Arial" w:cs="Arial"/>
            <w:sz w:val="24"/>
            <w:szCs w:val="24"/>
            <w:highlight w:val="yellow"/>
            <w:vertAlign w:val="superscript"/>
            <w:rPrChange w:id="105" w:author="Author" w:date="2016-06-21T16:20:00Z">
              <w:rPr>
                <w:rFonts w:ascii="Arial" w:hAnsi="Arial" w:cs="Arial"/>
                <w:sz w:val="24"/>
                <w:szCs w:val="24"/>
                <w:highlight w:val="yellow"/>
              </w:rPr>
            </w:rPrChange>
          </w:rPr>
          <w:t>25,26,29</w:t>
        </w:r>
      </w:ins>
      <w:r w:rsidR="00725B67" w:rsidRPr="00915806">
        <w:rPr>
          <w:rFonts w:ascii="Arial" w:hAnsi="Arial" w:cs="Arial"/>
          <w:sz w:val="24"/>
          <w:szCs w:val="24"/>
          <w:highlight w:val="yellow"/>
        </w:rPr>
        <w:t xml:space="preserve">.  </w:t>
      </w:r>
    </w:p>
    <w:p w14:paraId="174AF361" w14:textId="77777777" w:rsidR="005203B2" w:rsidRPr="00915806" w:rsidRDefault="005203B2" w:rsidP="00915806">
      <w:pPr>
        <w:pStyle w:val="NoSpacing"/>
        <w:jc w:val="both"/>
        <w:rPr>
          <w:rFonts w:ascii="Arial" w:hAnsi="Arial" w:cs="Arial"/>
          <w:sz w:val="24"/>
          <w:szCs w:val="24"/>
          <w:highlight w:val="yellow"/>
        </w:rPr>
      </w:pPr>
    </w:p>
    <w:p w14:paraId="230AEDBB" w14:textId="6D18BF6A" w:rsidR="003A2E6C"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3A2E6C" w:rsidRPr="00915806">
        <w:rPr>
          <w:rFonts w:ascii="Arial" w:hAnsi="Arial" w:cs="Arial"/>
          <w:sz w:val="24"/>
          <w:szCs w:val="24"/>
          <w:highlight w:val="yellow"/>
        </w:rPr>
        <w:t>.</w:t>
      </w:r>
      <w:r w:rsidR="00101535" w:rsidRPr="00915806">
        <w:rPr>
          <w:rFonts w:ascii="Arial" w:hAnsi="Arial" w:cs="Arial"/>
          <w:sz w:val="24"/>
          <w:szCs w:val="24"/>
          <w:highlight w:val="yellow"/>
        </w:rPr>
        <w:t>4</w:t>
      </w:r>
      <w:r w:rsidR="003A2E6C" w:rsidRPr="00915806">
        <w:rPr>
          <w:rFonts w:ascii="Arial" w:hAnsi="Arial" w:cs="Arial"/>
          <w:sz w:val="24"/>
          <w:szCs w:val="24"/>
          <w:highlight w:val="yellow"/>
        </w:rPr>
        <w:t xml:space="preserve">.1) </w:t>
      </w:r>
      <w:r w:rsidR="0031577C" w:rsidRPr="00915806">
        <w:rPr>
          <w:rFonts w:ascii="Arial" w:hAnsi="Arial" w:cs="Arial"/>
          <w:sz w:val="24"/>
          <w:szCs w:val="24"/>
          <w:highlight w:val="yellow"/>
        </w:rPr>
        <w:t>F</w:t>
      </w:r>
      <w:r w:rsidR="00725B67" w:rsidRPr="00915806">
        <w:rPr>
          <w:rFonts w:ascii="Arial" w:hAnsi="Arial" w:cs="Arial"/>
          <w:sz w:val="24"/>
          <w:szCs w:val="24"/>
          <w:highlight w:val="yellow"/>
        </w:rPr>
        <w:t xml:space="preserve">or 10 dishes </w:t>
      </w:r>
      <w:r w:rsidR="00BA4520" w:rsidRPr="00915806">
        <w:rPr>
          <w:rFonts w:ascii="Arial" w:hAnsi="Arial" w:cs="Arial"/>
          <w:sz w:val="24"/>
          <w:szCs w:val="24"/>
          <w:highlight w:val="yellow"/>
        </w:rPr>
        <w:t>of cells at 90</w:t>
      </w:r>
      <w:r w:rsidR="00101535" w:rsidRPr="00915806">
        <w:rPr>
          <w:rFonts w:ascii="Arial" w:hAnsi="Arial" w:cs="Arial"/>
          <w:sz w:val="24"/>
          <w:szCs w:val="24"/>
          <w:highlight w:val="yellow"/>
        </w:rPr>
        <w:t>%</w:t>
      </w:r>
      <w:r w:rsidR="00BA4520" w:rsidRPr="00915806">
        <w:rPr>
          <w:rFonts w:ascii="Arial" w:hAnsi="Arial" w:cs="Arial"/>
          <w:sz w:val="24"/>
          <w:szCs w:val="24"/>
          <w:highlight w:val="yellow"/>
        </w:rPr>
        <w:t xml:space="preserve"> confluence</w:t>
      </w:r>
      <w:r w:rsidR="00725B67" w:rsidRPr="00915806">
        <w:rPr>
          <w:rFonts w:ascii="Arial" w:hAnsi="Arial" w:cs="Arial"/>
          <w:sz w:val="24"/>
          <w:szCs w:val="24"/>
          <w:highlight w:val="yellow"/>
        </w:rPr>
        <w:t xml:space="preserve">, mix 70 </w:t>
      </w:r>
      <w:r w:rsidR="004E7211" w:rsidRPr="00915806">
        <w:rPr>
          <w:rStyle w:val="Emphasis"/>
          <w:rFonts w:ascii="Symbol" w:hAnsi="Symbol" w:cs="Arial"/>
          <w:i w:val="0"/>
          <w:iCs w:val="0"/>
          <w:sz w:val="24"/>
          <w:szCs w:val="24"/>
          <w:highlight w:val="yellow"/>
          <w:shd w:val="clear" w:color="auto" w:fill="FFFFFF"/>
        </w:rPr>
        <w:t></w:t>
      </w:r>
      <w:r w:rsidR="00725B67" w:rsidRPr="00915806">
        <w:rPr>
          <w:rFonts w:ascii="Arial" w:hAnsi="Arial" w:cs="Arial"/>
          <w:sz w:val="24"/>
          <w:szCs w:val="24"/>
          <w:highlight w:val="yellow"/>
        </w:rPr>
        <w:t>g AAV-Rep/Cap plasmid</w:t>
      </w:r>
      <w:r w:rsidR="0031577C" w:rsidRPr="00915806">
        <w:rPr>
          <w:rFonts w:ascii="Arial" w:hAnsi="Arial" w:cs="Arial"/>
          <w:sz w:val="24"/>
          <w:szCs w:val="24"/>
          <w:highlight w:val="yellow"/>
        </w:rPr>
        <w:t xml:space="preserve">, </w:t>
      </w:r>
      <w:r w:rsidR="00725B67" w:rsidRPr="00915806">
        <w:rPr>
          <w:rFonts w:ascii="Arial" w:hAnsi="Arial" w:cs="Arial"/>
          <w:sz w:val="24"/>
          <w:szCs w:val="24"/>
          <w:highlight w:val="yellow"/>
        </w:rPr>
        <w:t>70</w:t>
      </w:r>
      <w:r w:rsidR="002724F6" w:rsidRPr="00915806">
        <w:rPr>
          <w:rFonts w:ascii="Arial" w:hAnsi="Arial" w:cs="Arial"/>
          <w:sz w:val="24"/>
          <w:szCs w:val="24"/>
          <w:highlight w:val="yellow"/>
        </w:rPr>
        <w:t xml:space="preserve"> </w:t>
      </w:r>
      <w:r w:rsidR="004E7211" w:rsidRPr="00915806">
        <w:rPr>
          <w:rStyle w:val="Emphasis"/>
          <w:rFonts w:ascii="Symbol" w:hAnsi="Symbol" w:cs="Arial"/>
          <w:i w:val="0"/>
          <w:iCs w:val="0"/>
          <w:sz w:val="24"/>
          <w:szCs w:val="24"/>
          <w:highlight w:val="yellow"/>
          <w:shd w:val="clear" w:color="auto" w:fill="FFFFFF"/>
        </w:rPr>
        <w:t></w:t>
      </w:r>
      <w:r w:rsidR="00725B67" w:rsidRPr="00915806">
        <w:rPr>
          <w:rFonts w:ascii="Arial" w:hAnsi="Arial" w:cs="Arial"/>
          <w:sz w:val="24"/>
          <w:szCs w:val="24"/>
          <w:highlight w:val="yellow"/>
        </w:rPr>
        <w:t xml:space="preserve">g </w:t>
      </w:r>
      <w:r w:rsidR="005519A0" w:rsidRPr="00915806">
        <w:rPr>
          <w:rFonts w:ascii="Arial" w:hAnsi="Arial" w:cs="Arial"/>
          <w:sz w:val="24"/>
          <w:szCs w:val="24"/>
          <w:highlight w:val="yellow"/>
        </w:rPr>
        <w:t>r</w:t>
      </w:r>
      <w:r w:rsidR="00725B67" w:rsidRPr="00915806">
        <w:rPr>
          <w:rFonts w:ascii="Arial" w:hAnsi="Arial" w:cs="Arial"/>
          <w:sz w:val="24"/>
          <w:szCs w:val="24"/>
          <w:highlight w:val="yellow"/>
        </w:rPr>
        <w:t>AAV9 plasmid</w:t>
      </w:r>
      <w:r w:rsidR="0031577C" w:rsidRPr="00915806">
        <w:rPr>
          <w:rFonts w:ascii="Arial" w:hAnsi="Arial" w:cs="Arial"/>
          <w:sz w:val="24"/>
          <w:szCs w:val="24"/>
          <w:highlight w:val="yellow"/>
        </w:rPr>
        <w:t xml:space="preserve"> and </w:t>
      </w:r>
      <w:r w:rsidR="00725B67" w:rsidRPr="00915806">
        <w:rPr>
          <w:rFonts w:ascii="Arial" w:hAnsi="Arial" w:cs="Arial"/>
          <w:sz w:val="24"/>
          <w:szCs w:val="24"/>
          <w:highlight w:val="yellow"/>
        </w:rPr>
        <w:t>200</w:t>
      </w:r>
      <w:r w:rsidR="002724F6" w:rsidRPr="00915806">
        <w:rPr>
          <w:rFonts w:ascii="Arial" w:hAnsi="Arial" w:cs="Arial"/>
          <w:sz w:val="24"/>
          <w:szCs w:val="24"/>
          <w:highlight w:val="yellow"/>
        </w:rPr>
        <w:t xml:space="preserve"> </w:t>
      </w:r>
      <w:r w:rsidR="004E7211" w:rsidRPr="00915806">
        <w:rPr>
          <w:rStyle w:val="Emphasis"/>
          <w:rFonts w:ascii="Symbol" w:hAnsi="Symbol" w:cs="Arial"/>
          <w:i w:val="0"/>
          <w:iCs w:val="0"/>
          <w:sz w:val="24"/>
          <w:szCs w:val="24"/>
          <w:highlight w:val="yellow"/>
          <w:shd w:val="clear" w:color="auto" w:fill="FFFFFF"/>
        </w:rPr>
        <w:t></w:t>
      </w:r>
      <w:r w:rsidR="00725B67" w:rsidRPr="00915806">
        <w:rPr>
          <w:rFonts w:ascii="Arial" w:hAnsi="Arial" w:cs="Arial"/>
          <w:sz w:val="24"/>
          <w:szCs w:val="24"/>
          <w:highlight w:val="yellow"/>
        </w:rPr>
        <w:t>g Ad-Helper plasmid</w:t>
      </w:r>
      <w:r w:rsidR="0031577C" w:rsidRPr="00915806">
        <w:rPr>
          <w:rFonts w:ascii="Arial" w:hAnsi="Arial" w:cs="Arial"/>
          <w:sz w:val="24"/>
          <w:szCs w:val="24"/>
          <w:highlight w:val="yellow"/>
        </w:rPr>
        <w:t xml:space="preserve"> </w:t>
      </w:r>
      <w:r w:rsidR="00725B67" w:rsidRPr="00915806">
        <w:rPr>
          <w:rFonts w:ascii="Arial" w:hAnsi="Arial" w:cs="Arial"/>
          <w:sz w:val="24"/>
          <w:szCs w:val="24"/>
          <w:highlight w:val="yellow"/>
        </w:rPr>
        <w:t xml:space="preserve">in </w:t>
      </w:r>
      <w:r w:rsidR="00BA4520" w:rsidRPr="00915806">
        <w:rPr>
          <w:rFonts w:ascii="Arial" w:hAnsi="Arial" w:cs="Arial"/>
          <w:sz w:val="24"/>
          <w:szCs w:val="24"/>
          <w:highlight w:val="yellow"/>
        </w:rPr>
        <w:t xml:space="preserve">a </w:t>
      </w:r>
      <w:r w:rsidR="00725B67" w:rsidRPr="00915806">
        <w:rPr>
          <w:rFonts w:ascii="Arial" w:hAnsi="Arial" w:cs="Arial"/>
          <w:sz w:val="24"/>
          <w:szCs w:val="24"/>
          <w:highlight w:val="yellow"/>
        </w:rPr>
        <w:t>50</w:t>
      </w:r>
      <w:r w:rsidR="002724F6" w:rsidRPr="00915806">
        <w:rPr>
          <w:rFonts w:ascii="Arial" w:hAnsi="Arial" w:cs="Arial"/>
          <w:sz w:val="24"/>
          <w:szCs w:val="24"/>
          <w:highlight w:val="yellow"/>
        </w:rPr>
        <w:t xml:space="preserve"> </w:t>
      </w:r>
      <w:r w:rsidR="00725B67" w:rsidRPr="00915806">
        <w:rPr>
          <w:rFonts w:ascii="Arial" w:hAnsi="Arial" w:cs="Arial"/>
          <w:sz w:val="24"/>
          <w:szCs w:val="24"/>
          <w:highlight w:val="yellow"/>
        </w:rPr>
        <w:t>m</w:t>
      </w:r>
      <w:r w:rsidR="00535914" w:rsidRPr="00915806">
        <w:rPr>
          <w:rFonts w:ascii="Arial" w:hAnsi="Arial" w:cs="Arial"/>
          <w:sz w:val="24"/>
          <w:szCs w:val="24"/>
          <w:highlight w:val="yellow"/>
        </w:rPr>
        <w:t>L</w:t>
      </w:r>
      <w:r w:rsidR="00725B67" w:rsidRPr="00915806">
        <w:rPr>
          <w:rFonts w:ascii="Arial" w:hAnsi="Arial" w:cs="Arial"/>
          <w:sz w:val="24"/>
          <w:szCs w:val="24"/>
          <w:highlight w:val="yellow"/>
        </w:rPr>
        <w:t xml:space="preserve"> </w:t>
      </w:r>
      <w:r w:rsidR="00535914" w:rsidRPr="00915806">
        <w:rPr>
          <w:rFonts w:ascii="Arial" w:hAnsi="Arial" w:cs="Arial"/>
          <w:sz w:val="24"/>
          <w:szCs w:val="24"/>
          <w:highlight w:val="yellow"/>
        </w:rPr>
        <w:t xml:space="preserve">centrifuge </w:t>
      </w:r>
      <w:r w:rsidR="00BA4520" w:rsidRPr="00915806">
        <w:rPr>
          <w:rFonts w:ascii="Arial" w:hAnsi="Arial" w:cs="Arial"/>
          <w:sz w:val="24"/>
          <w:szCs w:val="24"/>
          <w:highlight w:val="yellow"/>
        </w:rPr>
        <w:t>tube</w:t>
      </w:r>
      <w:ins w:id="106" w:author="Author" w:date="2016-06-21T16:20:00Z">
        <w:r w:rsidR="00FF6BF6">
          <w:rPr>
            <w:rFonts w:ascii="Arial" w:hAnsi="Arial" w:cs="Arial"/>
            <w:sz w:val="24"/>
            <w:szCs w:val="24"/>
            <w:highlight w:val="yellow"/>
          </w:rPr>
          <w:t>.</w:t>
        </w:r>
      </w:ins>
      <w:r w:rsidR="00BA4520" w:rsidRPr="00915806">
        <w:rPr>
          <w:rFonts w:ascii="Arial" w:hAnsi="Arial" w:cs="Arial"/>
          <w:sz w:val="24"/>
          <w:szCs w:val="24"/>
          <w:highlight w:val="yellow"/>
        </w:rPr>
        <w:t xml:space="preserve"> </w:t>
      </w:r>
    </w:p>
    <w:p w14:paraId="31679480" w14:textId="77777777" w:rsidR="005203B2" w:rsidRPr="00915806" w:rsidRDefault="005203B2" w:rsidP="00915806">
      <w:pPr>
        <w:pStyle w:val="NoSpacing"/>
        <w:jc w:val="both"/>
        <w:rPr>
          <w:rFonts w:ascii="Arial" w:hAnsi="Arial" w:cs="Arial"/>
          <w:sz w:val="24"/>
          <w:szCs w:val="24"/>
          <w:highlight w:val="yellow"/>
        </w:rPr>
      </w:pPr>
    </w:p>
    <w:p w14:paraId="32E0D5D2" w14:textId="7FB825ED" w:rsidR="00725B67"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3A2E6C" w:rsidRPr="00915806">
        <w:rPr>
          <w:rFonts w:ascii="Arial" w:hAnsi="Arial" w:cs="Arial"/>
          <w:sz w:val="24"/>
          <w:szCs w:val="24"/>
          <w:highlight w:val="yellow"/>
        </w:rPr>
        <w:t>.</w:t>
      </w:r>
      <w:r w:rsidR="00101535" w:rsidRPr="00915806">
        <w:rPr>
          <w:rFonts w:ascii="Arial" w:hAnsi="Arial" w:cs="Arial"/>
          <w:sz w:val="24"/>
          <w:szCs w:val="24"/>
          <w:highlight w:val="yellow"/>
        </w:rPr>
        <w:t>4</w:t>
      </w:r>
      <w:r w:rsidR="003A2E6C" w:rsidRPr="00915806">
        <w:rPr>
          <w:rFonts w:ascii="Arial" w:hAnsi="Arial" w:cs="Arial"/>
          <w:sz w:val="24"/>
          <w:szCs w:val="24"/>
          <w:highlight w:val="yellow"/>
        </w:rPr>
        <w:t xml:space="preserve">.2) </w:t>
      </w:r>
      <w:r w:rsidR="00BA4520" w:rsidRPr="00915806">
        <w:rPr>
          <w:rFonts w:ascii="Arial" w:hAnsi="Arial" w:cs="Arial"/>
          <w:sz w:val="24"/>
          <w:szCs w:val="24"/>
          <w:highlight w:val="yellow"/>
        </w:rPr>
        <w:t>If the cells are less confluent, adjust the DNA amount proportionally</w:t>
      </w:r>
      <w:r w:rsidR="003A2E6C" w:rsidRPr="00915806">
        <w:rPr>
          <w:rFonts w:ascii="Arial" w:hAnsi="Arial" w:cs="Arial"/>
          <w:sz w:val="24"/>
          <w:szCs w:val="24"/>
          <w:highlight w:val="yellow"/>
        </w:rPr>
        <w:t>.</w:t>
      </w:r>
      <w:r w:rsidR="00101535" w:rsidRPr="00915806">
        <w:rPr>
          <w:rFonts w:ascii="Arial" w:hAnsi="Arial" w:cs="Arial"/>
          <w:sz w:val="24"/>
          <w:szCs w:val="24"/>
          <w:highlight w:val="yellow"/>
        </w:rPr>
        <w:t xml:space="preserve"> For instance, if the cells are at 7</w:t>
      </w:r>
      <w:r w:rsidR="006C68FD" w:rsidRPr="00915806">
        <w:rPr>
          <w:rFonts w:ascii="Arial" w:hAnsi="Arial" w:cs="Arial"/>
          <w:sz w:val="24"/>
          <w:szCs w:val="24"/>
          <w:highlight w:val="yellow"/>
        </w:rPr>
        <w:t>5</w:t>
      </w:r>
      <w:r w:rsidR="00101535" w:rsidRPr="00915806">
        <w:rPr>
          <w:rFonts w:ascii="Arial" w:hAnsi="Arial" w:cs="Arial"/>
          <w:sz w:val="24"/>
          <w:szCs w:val="24"/>
          <w:highlight w:val="yellow"/>
        </w:rPr>
        <w:t xml:space="preserve">% confluent, </w:t>
      </w:r>
      <w:r w:rsidR="006C68FD" w:rsidRPr="00915806">
        <w:rPr>
          <w:rFonts w:ascii="Arial" w:hAnsi="Arial" w:cs="Arial"/>
          <w:sz w:val="24"/>
          <w:szCs w:val="24"/>
          <w:highlight w:val="yellow"/>
        </w:rPr>
        <w:t xml:space="preserve">reduce the DNA </w:t>
      </w:r>
      <w:r w:rsidR="003A2882" w:rsidRPr="00915806">
        <w:rPr>
          <w:rFonts w:ascii="Arial" w:hAnsi="Arial" w:cs="Arial"/>
          <w:sz w:val="24"/>
          <w:szCs w:val="24"/>
          <w:highlight w:val="yellow"/>
        </w:rPr>
        <w:t>amount</w:t>
      </w:r>
      <w:r w:rsidR="00231E26" w:rsidRPr="00915806">
        <w:rPr>
          <w:rFonts w:ascii="Arial" w:hAnsi="Arial" w:cs="Arial"/>
          <w:sz w:val="24"/>
          <w:szCs w:val="24"/>
          <w:highlight w:val="yellow"/>
        </w:rPr>
        <w:t xml:space="preserve"> proportionally</w:t>
      </w:r>
      <w:r w:rsidR="003A2882" w:rsidRPr="00915806">
        <w:rPr>
          <w:rFonts w:ascii="Arial" w:hAnsi="Arial" w:cs="Arial"/>
          <w:sz w:val="24"/>
          <w:szCs w:val="24"/>
          <w:highlight w:val="yellow"/>
        </w:rPr>
        <w:t xml:space="preserve"> (</w:t>
      </w:r>
      <w:r w:rsidR="006C68FD" w:rsidRPr="00915806">
        <w:rPr>
          <w:rFonts w:ascii="Arial" w:hAnsi="Arial" w:cs="Arial"/>
          <w:sz w:val="24"/>
          <w:szCs w:val="24"/>
          <w:highlight w:val="yellow"/>
        </w:rPr>
        <w:t>75/90</w:t>
      </w:r>
      <w:r w:rsidR="004457E9" w:rsidRPr="00915806">
        <w:rPr>
          <w:rFonts w:ascii="Arial" w:hAnsi="Arial" w:cs="Arial"/>
          <w:sz w:val="24"/>
          <w:szCs w:val="24"/>
          <w:highlight w:val="yellow"/>
        </w:rPr>
        <w:t xml:space="preserve"> of the amount shown in step </w:t>
      </w:r>
      <w:r w:rsidRPr="00915806">
        <w:rPr>
          <w:rFonts w:ascii="Arial" w:hAnsi="Arial" w:cs="Arial"/>
          <w:sz w:val="24"/>
          <w:szCs w:val="24"/>
          <w:highlight w:val="yellow"/>
        </w:rPr>
        <w:t>2</w:t>
      </w:r>
      <w:r w:rsidR="004457E9" w:rsidRPr="00915806">
        <w:rPr>
          <w:rFonts w:ascii="Arial" w:hAnsi="Arial" w:cs="Arial"/>
          <w:sz w:val="24"/>
          <w:szCs w:val="24"/>
          <w:highlight w:val="yellow"/>
        </w:rPr>
        <w:t>.4.1</w:t>
      </w:r>
      <w:r w:rsidR="003A2882" w:rsidRPr="00915806">
        <w:rPr>
          <w:rFonts w:ascii="Arial" w:hAnsi="Arial" w:cs="Arial"/>
          <w:sz w:val="24"/>
          <w:szCs w:val="24"/>
          <w:highlight w:val="yellow"/>
        </w:rPr>
        <w:t>)</w:t>
      </w:r>
      <w:r w:rsidR="006C68FD" w:rsidRPr="00915806">
        <w:rPr>
          <w:rFonts w:ascii="Arial" w:hAnsi="Arial" w:cs="Arial"/>
          <w:sz w:val="24"/>
          <w:szCs w:val="24"/>
          <w:highlight w:val="yellow"/>
        </w:rPr>
        <w:t>:</w:t>
      </w:r>
      <w:r w:rsidR="006C68FD" w:rsidRPr="00915806" w:rsidDel="006C68FD">
        <w:rPr>
          <w:rFonts w:ascii="Arial" w:hAnsi="Arial" w:cs="Arial"/>
          <w:sz w:val="24"/>
          <w:szCs w:val="24"/>
          <w:highlight w:val="yellow"/>
        </w:rPr>
        <w:t xml:space="preserve"> </w:t>
      </w:r>
      <w:r w:rsidR="006C68FD" w:rsidRPr="00915806">
        <w:rPr>
          <w:rFonts w:ascii="Arial" w:hAnsi="Arial" w:cs="Arial"/>
          <w:sz w:val="24"/>
          <w:szCs w:val="24"/>
          <w:highlight w:val="yellow"/>
        </w:rPr>
        <w:t xml:space="preserve">mix 70X75/90=58.3 </w:t>
      </w:r>
      <w:r w:rsidR="004E7211" w:rsidRPr="00915806">
        <w:rPr>
          <w:rStyle w:val="Emphasis"/>
          <w:rFonts w:ascii="Symbol" w:hAnsi="Symbol" w:cs="Arial"/>
          <w:i w:val="0"/>
          <w:iCs w:val="0"/>
          <w:sz w:val="24"/>
          <w:szCs w:val="24"/>
          <w:highlight w:val="yellow"/>
          <w:shd w:val="clear" w:color="auto" w:fill="FFFFFF"/>
        </w:rPr>
        <w:t></w:t>
      </w:r>
      <w:r w:rsidR="006C68FD" w:rsidRPr="00915806">
        <w:rPr>
          <w:rFonts w:ascii="Arial" w:hAnsi="Arial" w:cs="Arial"/>
          <w:sz w:val="24"/>
          <w:szCs w:val="24"/>
          <w:highlight w:val="yellow"/>
        </w:rPr>
        <w:t>g AAV-Rep/Cap plasmid, 70X75/90</w:t>
      </w:r>
      <w:r w:rsidR="005E3757" w:rsidRPr="00915806">
        <w:rPr>
          <w:rFonts w:ascii="Arial" w:hAnsi="Arial" w:cs="Arial"/>
          <w:sz w:val="24"/>
          <w:szCs w:val="24"/>
          <w:highlight w:val="yellow"/>
        </w:rPr>
        <w:t xml:space="preserve"> </w:t>
      </w:r>
      <w:r w:rsidR="006C68FD" w:rsidRPr="00915806">
        <w:rPr>
          <w:rFonts w:ascii="Arial" w:hAnsi="Arial" w:cs="Arial"/>
          <w:sz w:val="24"/>
          <w:szCs w:val="24"/>
          <w:highlight w:val="yellow"/>
        </w:rPr>
        <w:t>=</w:t>
      </w:r>
      <w:r w:rsidR="005E3757" w:rsidRPr="00915806">
        <w:rPr>
          <w:rFonts w:ascii="Arial" w:hAnsi="Arial" w:cs="Arial"/>
          <w:sz w:val="24"/>
          <w:szCs w:val="24"/>
          <w:highlight w:val="yellow"/>
        </w:rPr>
        <w:t xml:space="preserve"> </w:t>
      </w:r>
      <w:r w:rsidR="006C68FD" w:rsidRPr="00915806">
        <w:rPr>
          <w:rFonts w:ascii="Arial" w:hAnsi="Arial" w:cs="Arial"/>
          <w:sz w:val="24"/>
          <w:szCs w:val="24"/>
          <w:highlight w:val="yellow"/>
        </w:rPr>
        <w:t xml:space="preserve">58.3 </w:t>
      </w:r>
      <w:r w:rsidR="004E7211" w:rsidRPr="00915806">
        <w:rPr>
          <w:rStyle w:val="Emphasis"/>
          <w:rFonts w:ascii="Symbol" w:hAnsi="Symbol" w:cs="Arial"/>
          <w:i w:val="0"/>
          <w:iCs w:val="0"/>
          <w:sz w:val="24"/>
          <w:szCs w:val="24"/>
          <w:highlight w:val="yellow"/>
          <w:shd w:val="clear" w:color="auto" w:fill="FFFFFF"/>
        </w:rPr>
        <w:t></w:t>
      </w:r>
      <w:r w:rsidR="006C68FD" w:rsidRPr="00915806">
        <w:rPr>
          <w:rFonts w:ascii="Arial" w:hAnsi="Arial" w:cs="Arial"/>
          <w:sz w:val="24"/>
          <w:szCs w:val="24"/>
          <w:highlight w:val="yellow"/>
        </w:rPr>
        <w:t xml:space="preserve">g rAAV9 plasmid and 200X75/90=166.7 </w:t>
      </w:r>
      <w:r w:rsidR="004E7211" w:rsidRPr="00915806">
        <w:rPr>
          <w:rStyle w:val="Emphasis"/>
          <w:rFonts w:ascii="Symbol" w:hAnsi="Symbol" w:cs="Arial"/>
          <w:i w:val="0"/>
          <w:iCs w:val="0"/>
          <w:sz w:val="24"/>
          <w:szCs w:val="24"/>
          <w:highlight w:val="yellow"/>
          <w:shd w:val="clear" w:color="auto" w:fill="FFFFFF"/>
        </w:rPr>
        <w:t></w:t>
      </w:r>
      <w:r w:rsidR="006C68FD" w:rsidRPr="00915806">
        <w:rPr>
          <w:rFonts w:ascii="Arial" w:hAnsi="Arial" w:cs="Arial"/>
          <w:sz w:val="24"/>
          <w:szCs w:val="24"/>
          <w:highlight w:val="yellow"/>
        </w:rPr>
        <w:t xml:space="preserve">g Ad-Helper plasmid in a 50 mL centrifuge tube. </w:t>
      </w:r>
    </w:p>
    <w:p w14:paraId="4896D5EA" w14:textId="77777777" w:rsidR="000B60E6" w:rsidRPr="00915806" w:rsidRDefault="000B60E6" w:rsidP="00915806">
      <w:pPr>
        <w:pStyle w:val="NoSpacing"/>
        <w:jc w:val="both"/>
        <w:rPr>
          <w:rFonts w:ascii="Arial" w:hAnsi="Arial" w:cs="Arial"/>
          <w:sz w:val="24"/>
          <w:szCs w:val="24"/>
          <w:highlight w:val="yellow"/>
        </w:rPr>
      </w:pPr>
    </w:p>
    <w:p w14:paraId="76779EEF" w14:textId="74105FE1" w:rsidR="00725B67"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31577C" w:rsidRPr="00915806">
        <w:rPr>
          <w:rFonts w:ascii="Arial" w:hAnsi="Arial" w:cs="Arial"/>
          <w:sz w:val="24"/>
          <w:szCs w:val="24"/>
          <w:highlight w:val="yellow"/>
        </w:rPr>
        <w:t>.</w:t>
      </w:r>
      <w:r w:rsidR="006C68FD" w:rsidRPr="00915806">
        <w:rPr>
          <w:rFonts w:ascii="Arial" w:hAnsi="Arial" w:cs="Arial"/>
          <w:sz w:val="24"/>
          <w:szCs w:val="24"/>
          <w:highlight w:val="yellow"/>
        </w:rPr>
        <w:t>4.3</w:t>
      </w:r>
      <w:r w:rsidR="0031577C" w:rsidRPr="00915806">
        <w:rPr>
          <w:rFonts w:ascii="Arial" w:hAnsi="Arial" w:cs="Arial"/>
          <w:sz w:val="24"/>
          <w:szCs w:val="24"/>
          <w:highlight w:val="yellow"/>
        </w:rPr>
        <w:t>)</w:t>
      </w:r>
      <w:r w:rsidR="0095673D" w:rsidRPr="00915806">
        <w:rPr>
          <w:rFonts w:ascii="Arial" w:hAnsi="Arial" w:cs="Arial"/>
          <w:sz w:val="24"/>
          <w:szCs w:val="24"/>
          <w:highlight w:val="yellow"/>
        </w:rPr>
        <w:t xml:space="preserve"> Add </w:t>
      </w:r>
      <w:r w:rsidR="00B75771" w:rsidRPr="00915806">
        <w:rPr>
          <w:rFonts w:ascii="Arial" w:hAnsi="Arial" w:cs="Arial"/>
          <w:sz w:val="24"/>
          <w:szCs w:val="24"/>
          <w:highlight w:val="yellow"/>
        </w:rPr>
        <w:t xml:space="preserve">49 </w:t>
      </w:r>
      <w:r w:rsidR="0095673D" w:rsidRPr="00915806">
        <w:rPr>
          <w:rFonts w:ascii="Arial" w:hAnsi="Arial" w:cs="Arial"/>
          <w:sz w:val="24"/>
          <w:szCs w:val="24"/>
          <w:highlight w:val="yellow"/>
        </w:rPr>
        <w:t>mL</w:t>
      </w:r>
      <w:r w:rsidR="00725B67" w:rsidRPr="00915806">
        <w:rPr>
          <w:rFonts w:ascii="Arial" w:hAnsi="Arial" w:cs="Arial"/>
          <w:sz w:val="24"/>
          <w:szCs w:val="24"/>
          <w:highlight w:val="yellow"/>
        </w:rPr>
        <w:t xml:space="preserve"> </w:t>
      </w:r>
      <w:r w:rsidR="00BA4520" w:rsidRPr="00915806">
        <w:rPr>
          <w:rFonts w:ascii="Arial" w:hAnsi="Arial" w:cs="Arial"/>
          <w:sz w:val="24"/>
          <w:szCs w:val="24"/>
          <w:highlight w:val="yellow"/>
        </w:rPr>
        <w:t xml:space="preserve">room temperature </w:t>
      </w:r>
      <w:r w:rsidR="00725B67" w:rsidRPr="00915806">
        <w:rPr>
          <w:rFonts w:ascii="Arial" w:hAnsi="Arial" w:cs="Arial"/>
          <w:sz w:val="24"/>
          <w:szCs w:val="24"/>
          <w:highlight w:val="yellow"/>
        </w:rPr>
        <w:t>DMEM</w:t>
      </w:r>
      <w:r w:rsidR="00BA4520" w:rsidRPr="00915806">
        <w:rPr>
          <w:rFonts w:ascii="Arial" w:hAnsi="Arial" w:cs="Arial"/>
          <w:sz w:val="24"/>
          <w:szCs w:val="24"/>
          <w:highlight w:val="yellow"/>
        </w:rPr>
        <w:t xml:space="preserve"> (without</w:t>
      </w:r>
      <w:r w:rsidR="00725B67" w:rsidRPr="00915806">
        <w:rPr>
          <w:rFonts w:ascii="Arial" w:hAnsi="Arial" w:cs="Arial"/>
          <w:sz w:val="24"/>
          <w:szCs w:val="24"/>
          <w:highlight w:val="yellow"/>
        </w:rPr>
        <w:t xml:space="preserve"> </w:t>
      </w:r>
      <w:r w:rsidR="00BA4520" w:rsidRPr="00915806">
        <w:rPr>
          <w:rFonts w:ascii="Arial" w:hAnsi="Arial" w:cs="Arial"/>
          <w:sz w:val="24"/>
          <w:szCs w:val="24"/>
          <w:highlight w:val="yellow"/>
        </w:rPr>
        <w:t xml:space="preserve">FBS) </w:t>
      </w:r>
      <w:r w:rsidR="0031577C" w:rsidRPr="00915806">
        <w:rPr>
          <w:rFonts w:ascii="Arial" w:hAnsi="Arial" w:cs="Arial"/>
          <w:sz w:val="24"/>
          <w:szCs w:val="24"/>
          <w:highlight w:val="yellow"/>
        </w:rPr>
        <w:t>to the 50</w:t>
      </w:r>
      <w:r w:rsidR="002724F6" w:rsidRPr="00915806">
        <w:rPr>
          <w:rFonts w:ascii="Arial" w:hAnsi="Arial" w:cs="Arial"/>
          <w:sz w:val="24"/>
          <w:szCs w:val="24"/>
          <w:highlight w:val="yellow"/>
        </w:rPr>
        <w:t xml:space="preserve"> </w:t>
      </w:r>
      <w:r w:rsidR="0031577C" w:rsidRPr="00915806">
        <w:rPr>
          <w:rFonts w:ascii="Arial" w:hAnsi="Arial" w:cs="Arial"/>
          <w:sz w:val="24"/>
          <w:szCs w:val="24"/>
          <w:highlight w:val="yellow"/>
        </w:rPr>
        <w:t>m</w:t>
      </w:r>
      <w:r w:rsidR="0095673D" w:rsidRPr="00915806">
        <w:rPr>
          <w:rFonts w:ascii="Arial" w:hAnsi="Arial" w:cs="Arial"/>
          <w:sz w:val="24"/>
          <w:szCs w:val="24"/>
          <w:highlight w:val="yellow"/>
        </w:rPr>
        <w:t xml:space="preserve">L </w:t>
      </w:r>
      <w:r w:rsidR="0031577C" w:rsidRPr="00915806">
        <w:rPr>
          <w:rFonts w:ascii="Arial" w:hAnsi="Arial" w:cs="Arial"/>
          <w:sz w:val="24"/>
          <w:szCs w:val="24"/>
          <w:highlight w:val="yellow"/>
        </w:rPr>
        <w:t>tube</w:t>
      </w:r>
      <w:r w:rsidR="00725B67" w:rsidRPr="00915806">
        <w:rPr>
          <w:rFonts w:ascii="Arial" w:hAnsi="Arial" w:cs="Arial"/>
          <w:sz w:val="24"/>
          <w:szCs w:val="24"/>
          <w:highlight w:val="yellow"/>
        </w:rPr>
        <w:t xml:space="preserve">, </w:t>
      </w:r>
      <w:r w:rsidR="0095673D" w:rsidRPr="00915806">
        <w:rPr>
          <w:rFonts w:ascii="Arial" w:hAnsi="Arial" w:cs="Arial"/>
          <w:sz w:val="24"/>
          <w:szCs w:val="24"/>
          <w:highlight w:val="yellow"/>
        </w:rPr>
        <w:t xml:space="preserve">and </w:t>
      </w:r>
      <w:r w:rsidR="00725B67" w:rsidRPr="00915806">
        <w:rPr>
          <w:rFonts w:ascii="Arial" w:hAnsi="Arial" w:cs="Arial"/>
          <w:sz w:val="24"/>
          <w:szCs w:val="24"/>
          <w:highlight w:val="yellow"/>
        </w:rPr>
        <w:t>mix well</w:t>
      </w:r>
      <w:r w:rsidR="00BA4520" w:rsidRPr="00915806">
        <w:rPr>
          <w:rFonts w:ascii="Arial" w:hAnsi="Arial" w:cs="Arial"/>
          <w:sz w:val="24"/>
          <w:szCs w:val="24"/>
          <w:highlight w:val="yellow"/>
        </w:rPr>
        <w:t>.</w:t>
      </w:r>
    </w:p>
    <w:p w14:paraId="5D99512A" w14:textId="77777777" w:rsidR="000B60E6" w:rsidRPr="00915806" w:rsidRDefault="000B60E6" w:rsidP="00915806">
      <w:pPr>
        <w:pStyle w:val="NoSpacing"/>
        <w:jc w:val="both"/>
        <w:rPr>
          <w:rFonts w:ascii="Arial" w:hAnsi="Arial" w:cs="Arial"/>
          <w:sz w:val="24"/>
          <w:szCs w:val="24"/>
          <w:highlight w:val="yellow"/>
        </w:rPr>
      </w:pPr>
    </w:p>
    <w:p w14:paraId="66191D83" w14:textId="0623C598" w:rsidR="00725B67"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31577C" w:rsidRPr="00915806">
        <w:rPr>
          <w:rFonts w:ascii="Arial" w:hAnsi="Arial" w:cs="Arial"/>
          <w:sz w:val="24"/>
          <w:szCs w:val="24"/>
          <w:highlight w:val="yellow"/>
        </w:rPr>
        <w:t>.</w:t>
      </w:r>
      <w:r w:rsidR="006C68FD" w:rsidRPr="00915806">
        <w:rPr>
          <w:rFonts w:ascii="Arial" w:hAnsi="Arial" w:cs="Arial"/>
          <w:sz w:val="24"/>
          <w:szCs w:val="24"/>
          <w:highlight w:val="yellow"/>
        </w:rPr>
        <w:t>4.4</w:t>
      </w:r>
      <w:r w:rsidR="0031577C" w:rsidRPr="00915806">
        <w:rPr>
          <w:rFonts w:ascii="Arial" w:hAnsi="Arial" w:cs="Arial"/>
          <w:sz w:val="24"/>
          <w:szCs w:val="24"/>
          <w:highlight w:val="yellow"/>
        </w:rPr>
        <w:t xml:space="preserve">) </w:t>
      </w:r>
      <w:r w:rsidR="00725B67" w:rsidRPr="00915806">
        <w:rPr>
          <w:rFonts w:ascii="Arial" w:hAnsi="Arial" w:cs="Arial"/>
          <w:sz w:val="24"/>
          <w:szCs w:val="24"/>
          <w:highlight w:val="yellow"/>
        </w:rPr>
        <w:t>Add 1360</w:t>
      </w:r>
      <w:r w:rsidR="002724F6" w:rsidRPr="00915806">
        <w:rPr>
          <w:rFonts w:ascii="Arial" w:hAnsi="Arial" w:cs="Arial"/>
          <w:sz w:val="24"/>
          <w:szCs w:val="24"/>
          <w:highlight w:val="yellow"/>
        </w:rPr>
        <w:t xml:space="preserve"> </w:t>
      </w:r>
      <w:r w:rsidR="004E7211" w:rsidRPr="00915806">
        <w:rPr>
          <w:rStyle w:val="Emphasis"/>
          <w:rFonts w:ascii="Symbol" w:hAnsi="Symbol" w:cs="Arial"/>
          <w:i w:val="0"/>
          <w:iCs w:val="0"/>
          <w:sz w:val="24"/>
          <w:szCs w:val="24"/>
          <w:highlight w:val="yellow"/>
          <w:shd w:val="clear" w:color="auto" w:fill="FFFFFF"/>
        </w:rPr>
        <w:t></w:t>
      </w:r>
      <w:r w:rsidR="00725B67" w:rsidRPr="00915806">
        <w:rPr>
          <w:rFonts w:ascii="Arial" w:hAnsi="Arial" w:cs="Arial"/>
          <w:sz w:val="24"/>
          <w:szCs w:val="24"/>
          <w:highlight w:val="yellow"/>
        </w:rPr>
        <w:t>l PEI solution</w:t>
      </w:r>
      <w:r w:rsidR="006C68FD" w:rsidRPr="00915806">
        <w:rPr>
          <w:rFonts w:ascii="Arial" w:hAnsi="Arial" w:cs="Arial"/>
          <w:sz w:val="24"/>
          <w:szCs w:val="24"/>
          <w:highlight w:val="yellow"/>
        </w:rPr>
        <w:t xml:space="preserve"> to</w:t>
      </w:r>
      <w:r w:rsidR="005E3757" w:rsidRPr="00915806">
        <w:rPr>
          <w:rFonts w:ascii="Arial" w:hAnsi="Arial" w:cs="Arial"/>
          <w:sz w:val="24"/>
          <w:szCs w:val="24"/>
          <w:highlight w:val="yellow"/>
        </w:rPr>
        <w:t xml:space="preserve"> </w:t>
      </w:r>
      <w:r w:rsidR="006C68FD" w:rsidRPr="00915806">
        <w:rPr>
          <w:rFonts w:ascii="Arial" w:hAnsi="Arial" w:cs="Arial"/>
          <w:sz w:val="24"/>
          <w:szCs w:val="24"/>
          <w:highlight w:val="yellow"/>
        </w:rPr>
        <w:t>make</w:t>
      </w:r>
      <w:r w:rsidR="005E3757" w:rsidRPr="00915806">
        <w:rPr>
          <w:rFonts w:ascii="Arial" w:hAnsi="Arial" w:cs="Arial"/>
          <w:sz w:val="24"/>
          <w:szCs w:val="24"/>
          <w:highlight w:val="yellow"/>
        </w:rPr>
        <w:t xml:space="preserve"> </w:t>
      </w:r>
      <w:r w:rsidR="006C68FD" w:rsidRPr="00915806">
        <w:rPr>
          <w:rFonts w:ascii="Arial" w:hAnsi="Arial" w:cs="Arial"/>
          <w:sz w:val="24"/>
          <w:szCs w:val="24"/>
          <w:highlight w:val="yellow"/>
        </w:rPr>
        <w:t>t</w:t>
      </w:r>
      <w:r w:rsidR="00725B67" w:rsidRPr="00915806">
        <w:rPr>
          <w:rFonts w:ascii="Arial" w:hAnsi="Arial" w:cs="Arial"/>
          <w:sz w:val="24"/>
          <w:szCs w:val="24"/>
          <w:highlight w:val="yellow"/>
        </w:rPr>
        <w:t xml:space="preserve">he </w:t>
      </w:r>
      <w:r w:rsidR="00DB0624" w:rsidRPr="00915806">
        <w:rPr>
          <w:rFonts w:ascii="Arial" w:hAnsi="Arial" w:cs="Arial"/>
          <w:sz w:val="24"/>
          <w:szCs w:val="24"/>
          <w:highlight w:val="yellow"/>
        </w:rPr>
        <w:t>PEI:</w:t>
      </w:r>
      <w:r w:rsidR="00BA4520" w:rsidRPr="00915806">
        <w:rPr>
          <w:rFonts w:ascii="Arial" w:hAnsi="Arial" w:cs="Arial"/>
          <w:sz w:val="24"/>
          <w:szCs w:val="24"/>
          <w:highlight w:val="yellow"/>
        </w:rPr>
        <w:t xml:space="preserve"> DNA </w:t>
      </w:r>
      <w:r w:rsidR="00DB0624" w:rsidRPr="00915806">
        <w:rPr>
          <w:rFonts w:ascii="Arial" w:hAnsi="Arial" w:cs="Arial"/>
          <w:sz w:val="24"/>
          <w:szCs w:val="24"/>
          <w:highlight w:val="yellow"/>
        </w:rPr>
        <w:t>ratio (</w:t>
      </w:r>
      <w:r w:rsidR="00BA4520" w:rsidRPr="00915806">
        <w:rPr>
          <w:rFonts w:ascii="Arial" w:hAnsi="Arial" w:cs="Arial"/>
          <w:sz w:val="24"/>
          <w:szCs w:val="24"/>
          <w:highlight w:val="yellow"/>
        </w:rPr>
        <w:t xml:space="preserve">v/w) be 4:1. </w:t>
      </w:r>
      <w:r w:rsidR="00725B67" w:rsidRPr="00915806">
        <w:rPr>
          <w:rFonts w:ascii="Arial" w:hAnsi="Arial" w:cs="Arial"/>
          <w:sz w:val="24"/>
          <w:szCs w:val="24"/>
          <w:highlight w:val="yellow"/>
        </w:rPr>
        <w:t xml:space="preserve">Mix well.  </w:t>
      </w:r>
      <w:r w:rsidR="0031577C" w:rsidRPr="00915806">
        <w:rPr>
          <w:rFonts w:ascii="Arial" w:hAnsi="Arial" w:cs="Arial"/>
          <w:sz w:val="24"/>
          <w:szCs w:val="24"/>
          <w:highlight w:val="yellow"/>
        </w:rPr>
        <w:t xml:space="preserve">Incubate </w:t>
      </w:r>
      <w:r w:rsidR="00725B67" w:rsidRPr="00915806">
        <w:rPr>
          <w:rFonts w:ascii="Arial" w:hAnsi="Arial" w:cs="Arial"/>
          <w:sz w:val="24"/>
          <w:szCs w:val="24"/>
          <w:highlight w:val="yellow"/>
        </w:rPr>
        <w:t xml:space="preserve">at </w:t>
      </w:r>
      <w:r w:rsidR="00BA4520" w:rsidRPr="00915806">
        <w:rPr>
          <w:rFonts w:ascii="Arial" w:hAnsi="Arial" w:cs="Arial"/>
          <w:sz w:val="24"/>
          <w:szCs w:val="24"/>
          <w:highlight w:val="yellow"/>
        </w:rPr>
        <w:t>room temperature</w:t>
      </w:r>
      <w:r w:rsidR="0031577C" w:rsidRPr="00915806">
        <w:rPr>
          <w:rFonts w:ascii="Arial" w:hAnsi="Arial" w:cs="Arial"/>
          <w:sz w:val="24"/>
          <w:szCs w:val="24"/>
          <w:highlight w:val="yellow"/>
        </w:rPr>
        <w:t xml:space="preserve"> for</w:t>
      </w:r>
      <w:r w:rsidR="002724F6" w:rsidRPr="00915806">
        <w:rPr>
          <w:rFonts w:ascii="Arial" w:hAnsi="Arial" w:cs="Arial"/>
          <w:sz w:val="24"/>
          <w:szCs w:val="24"/>
          <w:highlight w:val="yellow"/>
        </w:rPr>
        <w:t xml:space="preserve"> </w:t>
      </w:r>
      <w:r w:rsidR="0031577C" w:rsidRPr="00915806">
        <w:rPr>
          <w:rFonts w:ascii="Arial" w:hAnsi="Arial" w:cs="Arial"/>
          <w:sz w:val="24"/>
          <w:szCs w:val="24"/>
          <w:highlight w:val="yellow"/>
        </w:rPr>
        <w:t>15-30 min</w:t>
      </w:r>
      <w:r w:rsidR="00725B67" w:rsidRPr="00915806">
        <w:rPr>
          <w:rFonts w:ascii="Arial" w:hAnsi="Arial" w:cs="Arial"/>
          <w:sz w:val="24"/>
          <w:szCs w:val="24"/>
          <w:highlight w:val="yellow"/>
        </w:rPr>
        <w:t>.</w:t>
      </w:r>
    </w:p>
    <w:p w14:paraId="5DCBAC52" w14:textId="77777777" w:rsidR="000B60E6" w:rsidRPr="00915806" w:rsidRDefault="000B60E6" w:rsidP="00915806">
      <w:pPr>
        <w:pStyle w:val="NoSpacing"/>
        <w:jc w:val="both"/>
        <w:rPr>
          <w:rFonts w:ascii="Arial" w:hAnsi="Arial" w:cs="Arial"/>
          <w:sz w:val="24"/>
          <w:szCs w:val="24"/>
          <w:highlight w:val="yellow"/>
        </w:rPr>
      </w:pPr>
    </w:p>
    <w:p w14:paraId="21D66468" w14:textId="09521777" w:rsidR="00725B67"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31577C" w:rsidRPr="00915806">
        <w:rPr>
          <w:rFonts w:ascii="Arial" w:hAnsi="Arial" w:cs="Arial"/>
          <w:sz w:val="24"/>
          <w:szCs w:val="24"/>
          <w:highlight w:val="yellow"/>
        </w:rPr>
        <w:t>.</w:t>
      </w:r>
      <w:r w:rsidR="006C68FD" w:rsidRPr="00915806">
        <w:rPr>
          <w:rFonts w:ascii="Arial" w:hAnsi="Arial" w:cs="Arial"/>
          <w:sz w:val="24"/>
          <w:szCs w:val="24"/>
          <w:highlight w:val="yellow"/>
        </w:rPr>
        <w:t>4.5</w:t>
      </w:r>
      <w:r w:rsidR="0031577C" w:rsidRPr="00915806">
        <w:rPr>
          <w:rFonts w:ascii="Arial" w:hAnsi="Arial" w:cs="Arial"/>
          <w:sz w:val="24"/>
          <w:szCs w:val="24"/>
          <w:highlight w:val="yellow"/>
        </w:rPr>
        <w:t xml:space="preserve">) </w:t>
      </w:r>
      <w:r w:rsidR="00725B67" w:rsidRPr="00915806">
        <w:rPr>
          <w:rFonts w:ascii="Arial" w:hAnsi="Arial" w:cs="Arial"/>
          <w:sz w:val="24"/>
          <w:szCs w:val="24"/>
          <w:highlight w:val="yellow"/>
        </w:rPr>
        <w:t>Add 5</w:t>
      </w:r>
      <w:r w:rsidR="002724F6" w:rsidRPr="00915806">
        <w:rPr>
          <w:rFonts w:ascii="Arial" w:hAnsi="Arial" w:cs="Arial"/>
          <w:sz w:val="24"/>
          <w:szCs w:val="24"/>
          <w:highlight w:val="yellow"/>
        </w:rPr>
        <w:t xml:space="preserve"> </w:t>
      </w:r>
      <w:r w:rsidR="00725B67" w:rsidRPr="00915806">
        <w:rPr>
          <w:rFonts w:ascii="Arial" w:hAnsi="Arial" w:cs="Arial"/>
          <w:sz w:val="24"/>
          <w:szCs w:val="24"/>
          <w:highlight w:val="yellow"/>
        </w:rPr>
        <w:t>m</w:t>
      </w:r>
      <w:r w:rsidR="0095673D" w:rsidRPr="00915806">
        <w:rPr>
          <w:rFonts w:ascii="Arial" w:hAnsi="Arial" w:cs="Arial"/>
          <w:sz w:val="24"/>
          <w:szCs w:val="24"/>
          <w:highlight w:val="yellow"/>
        </w:rPr>
        <w:t>L</w:t>
      </w:r>
      <w:r w:rsidR="00725B67" w:rsidRPr="00915806">
        <w:rPr>
          <w:rFonts w:ascii="Arial" w:hAnsi="Arial" w:cs="Arial"/>
          <w:sz w:val="24"/>
          <w:szCs w:val="24"/>
          <w:highlight w:val="yellow"/>
        </w:rPr>
        <w:t xml:space="preserve"> </w:t>
      </w:r>
      <w:r w:rsidR="006C68FD" w:rsidRPr="00915806">
        <w:rPr>
          <w:rFonts w:ascii="Arial" w:hAnsi="Arial" w:cs="Arial"/>
          <w:sz w:val="24"/>
          <w:szCs w:val="24"/>
          <w:highlight w:val="yellow"/>
        </w:rPr>
        <w:t>of</w:t>
      </w:r>
      <w:r w:rsidR="00725B67" w:rsidRPr="00915806">
        <w:rPr>
          <w:rFonts w:ascii="Arial" w:hAnsi="Arial" w:cs="Arial"/>
          <w:sz w:val="24"/>
          <w:szCs w:val="24"/>
          <w:highlight w:val="yellow"/>
        </w:rPr>
        <w:t xml:space="preserve"> </w:t>
      </w:r>
      <w:r w:rsidR="006C68FD" w:rsidRPr="00915806">
        <w:rPr>
          <w:rFonts w:ascii="Arial" w:hAnsi="Arial" w:cs="Arial"/>
          <w:sz w:val="24"/>
          <w:szCs w:val="24"/>
          <w:highlight w:val="yellow"/>
        </w:rPr>
        <w:t xml:space="preserve">the </w:t>
      </w:r>
      <w:r w:rsidR="00725B67" w:rsidRPr="00915806">
        <w:rPr>
          <w:rFonts w:ascii="Arial" w:hAnsi="Arial" w:cs="Arial"/>
          <w:sz w:val="24"/>
          <w:szCs w:val="24"/>
          <w:highlight w:val="yellow"/>
        </w:rPr>
        <w:t>mixture</w:t>
      </w:r>
      <w:r w:rsidR="006C68FD" w:rsidRPr="00915806">
        <w:rPr>
          <w:rFonts w:ascii="Arial" w:hAnsi="Arial" w:cs="Arial"/>
          <w:sz w:val="24"/>
          <w:szCs w:val="24"/>
          <w:highlight w:val="yellow"/>
        </w:rPr>
        <w:t xml:space="preserve"> prepared in step </w:t>
      </w:r>
      <w:r w:rsidR="000A7B9B" w:rsidRPr="00915806">
        <w:rPr>
          <w:rFonts w:ascii="Arial" w:hAnsi="Arial" w:cs="Arial"/>
          <w:sz w:val="24"/>
          <w:szCs w:val="24"/>
          <w:highlight w:val="yellow"/>
        </w:rPr>
        <w:t>2</w:t>
      </w:r>
      <w:r w:rsidR="006C68FD" w:rsidRPr="00915806">
        <w:rPr>
          <w:rFonts w:ascii="Arial" w:hAnsi="Arial" w:cs="Arial"/>
          <w:sz w:val="24"/>
          <w:szCs w:val="24"/>
          <w:highlight w:val="yellow"/>
        </w:rPr>
        <w:t>.4.4</w:t>
      </w:r>
      <w:r w:rsidR="00725B67" w:rsidRPr="00915806">
        <w:rPr>
          <w:rFonts w:ascii="Arial" w:hAnsi="Arial" w:cs="Arial"/>
          <w:sz w:val="24"/>
          <w:szCs w:val="24"/>
          <w:highlight w:val="yellow"/>
        </w:rPr>
        <w:t xml:space="preserve"> to each</w:t>
      </w:r>
      <w:r w:rsidR="00BA4520" w:rsidRPr="00915806">
        <w:rPr>
          <w:rFonts w:ascii="Arial" w:hAnsi="Arial" w:cs="Arial"/>
          <w:sz w:val="24"/>
          <w:szCs w:val="24"/>
          <w:highlight w:val="yellow"/>
        </w:rPr>
        <w:t xml:space="preserve"> 150</w:t>
      </w:r>
      <w:r w:rsidR="002724F6" w:rsidRPr="00915806">
        <w:rPr>
          <w:rFonts w:ascii="Arial" w:hAnsi="Arial" w:cs="Arial"/>
          <w:sz w:val="24"/>
          <w:szCs w:val="24"/>
          <w:highlight w:val="yellow"/>
        </w:rPr>
        <w:t xml:space="preserve"> </w:t>
      </w:r>
      <w:r w:rsidR="00BA4520" w:rsidRPr="00915806">
        <w:rPr>
          <w:rFonts w:ascii="Arial" w:hAnsi="Arial" w:cs="Arial"/>
          <w:sz w:val="24"/>
          <w:szCs w:val="24"/>
          <w:highlight w:val="yellow"/>
        </w:rPr>
        <w:t>mm</w:t>
      </w:r>
      <w:r w:rsidR="00725B67" w:rsidRPr="00915806">
        <w:rPr>
          <w:rFonts w:ascii="Arial" w:hAnsi="Arial" w:cs="Arial"/>
          <w:sz w:val="24"/>
          <w:szCs w:val="24"/>
          <w:highlight w:val="yellow"/>
        </w:rPr>
        <w:t xml:space="preserve"> dish</w:t>
      </w:r>
      <w:r w:rsidR="00A6447B" w:rsidRPr="00915806">
        <w:rPr>
          <w:rFonts w:ascii="Arial" w:hAnsi="Arial" w:cs="Arial"/>
          <w:sz w:val="24"/>
          <w:szCs w:val="24"/>
          <w:highlight w:val="yellow"/>
        </w:rPr>
        <w:t xml:space="preserve"> (50</w:t>
      </w:r>
      <w:r w:rsidR="002724F6" w:rsidRPr="00915806">
        <w:rPr>
          <w:rFonts w:ascii="Arial" w:hAnsi="Arial" w:cs="Arial"/>
          <w:sz w:val="24"/>
          <w:szCs w:val="24"/>
          <w:highlight w:val="yellow"/>
        </w:rPr>
        <w:t xml:space="preserve"> </w:t>
      </w:r>
      <w:r w:rsidR="00A6447B" w:rsidRPr="00915806">
        <w:rPr>
          <w:rFonts w:ascii="Arial" w:hAnsi="Arial" w:cs="Arial"/>
          <w:sz w:val="24"/>
          <w:szCs w:val="24"/>
          <w:highlight w:val="yellow"/>
        </w:rPr>
        <w:t>m</w:t>
      </w:r>
      <w:r w:rsidR="0095673D" w:rsidRPr="00915806">
        <w:rPr>
          <w:rFonts w:ascii="Arial" w:hAnsi="Arial" w:cs="Arial"/>
          <w:sz w:val="24"/>
          <w:szCs w:val="24"/>
          <w:highlight w:val="yellow"/>
        </w:rPr>
        <w:t>L</w:t>
      </w:r>
      <w:r w:rsidR="00A6447B" w:rsidRPr="00915806">
        <w:rPr>
          <w:rFonts w:ascii="Arial" w:hAnsi="Arial" w:cs="Arial"/>
          <w:sz w:val="24"/>
          <w:szCs w:val="24"/>
          <w:highlight w:val="yellow"/>
        </w:rPr>
        <w:t xml:space="preserve"> </w:t>
      </w:r>
      <w:r w:rsidR="006C68FD" w:rsidRPr="00915806">
        <w:rPr>
          <w:rFonts w:ascii="Arial" w:hAnsi="Arial" w:cs="Arial"/>
          <w:sz w:val="24"/>
          <w:szCs w:val="24"/>
          <w:highlight w:val="yellow"/>
        </w:rPr>
        <w:t>mixture</w:t>
      </w:r>
      <w:r w:rsidR="00A6447B" w:rsidRPr="00915806">
        <w:rPr>
          <w:rFonts w:ascii="Arial" w:hAnsi="Arial" w:cs="Arial"/>
          <w:sz w:val="24"/>
          <w:szCs w:val="24"/>
          <w:highlight w:val="yellow"/>
        </w:rPr>
        <w:t xml:space="preserve"> for 10 150</w:t>
      </w:r>
      <w:r w:rsidR="002724F6" w:rsidRPr="00915806">
        <w:rPr>
          <w:rFonts w:ascii="Arial" w:hAnsi="Arial" w:cs="Arial"/>
          <w:sz w:val="24"/>
          <w:szCs w:val="24"/>
          <w:highlight w:val="yellow"/>
        </w:rPr>
        <w:t xml:space="preserve"> </w:t>
      </w:r>
      <w:r w:rsidR="00A6447B" w:rsidRPr="00915806">
        <w:rPr>
          <w:rFonts w:ascii="Arial" w:hAnsi="Arial" w:cs="Arial"/>
          <w:sz w:val="24"/>
          <w:szCs w:val="24"/>
          <w:highlight w:val="yellow"/>
        </w:rPr>
        <w:t>mm dishes)</w:t>
      </w:r>
      <w:r w:rsidR="00725B67" w:rsidRPr="00915806">
        <w:rPr>
          <w:rFonts w:ascii="Arial" w:hAnsi="Arial" w:cs="Arial"/>
          <w:sz w:val="24"/>
          <w:szCs w:val="24"/>
          <w:highlight w:val="yellow"/>
        </w:rPr>
        <w:t>.</w:t>
      </w:r>
    </w:p>
    <w:p w14:paraId="699EAD7D" w14:textId="77777777" w:rsidR="000B60E6" w:rsidRPr="00915806" w:rsidRDefault="000B60E6" w:rsidP="00915806">
      <w:pPr>
        <w:pStyle w:val="NoSpacing"/>
        <w:jc w:val="both"/>
        <w:rPr>
          <w:rFonts w:ascii="Arial" w:hAnsi="Arial" w:cs="Arial"/>
          <w:sz w:val="24"/>
          <w:szCs w:val="24"/>
          <w:highlight w:val="yellow"/>
        </w:rPr>
      </w:pPr>
    </w:p>
    <w:p w14:paraId="38D6B888" w14:textId="60D0F32D" w:rsidR="00A6447B"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A6447B" w:rsidRPr="00915806">
        <w:rPr>
          <w:rFonts w:ascii="Arial" w:hAnsi="Arial" w:cs="Arial"/>
          <w:sz w:val="24"/>
          <w:szCs w:val="24"/>
          <w:highlight w:val="yellow"/>
        </w:rPr>
        <w:t>.</w:t>
      </w:r>
      <w:r w:rsidR="001072E1" w:rsidRPr="00915806">
        <w:rPr>
          <w:rFonts w:ascii="Arial" w:hAnsi="Arial" w:cs="Arial"/>
          <w:sz w:val="24"/>
          <w:szCs w:val="24"/>
          <w:highlight w:val="yellow"/>
        </w:rPr>
        <w:t>5</w:t>
      </w:r>
      <w:r w:rsidR="00A6447B" w:rsidRPr="00915806">
        <w:rPr>
          <w:rFonts w:ascii="Arial" w:hAnsi="Arial" w:cs="Arial"/>
          <w:sz w:val="24"/>
          <w:szCs w:val="24"/>
          <w:highlight w:val="yellow"/>
        </w:rPr>
        <w:t xml:space="preserve">) Culture the cells in </w:t>
      </w:r>
      <w:r w:rsidR="007E7BC7" w:rsidRPr="00915806">
        <w:rPr>
          <w:rStyle w:val="Emphasis"/>
          <w:rFonts w:ascii="Arial" w:hAnsi="Arial" w:cs="Arial"/>
          <w:i w:val="0"/>
          <w:iCs w:val="0"/>
          <w:sz w:val="24"/>
          <w:szCs w:val="24"/>
          <w:highlight w:val="yellow"/>
          <w:shd w:val="clear" w:color="auto" w:fill="FFFFFF"/>
        </w:rPr>
        <w:t>a 37 °C</w:t>
      </w:r>
      <w:r w:rsidR="007E7BC7" w:rsidRPr="00915806">
        <w:rPr>
          <w:rFonts w:ascii="Arial" w:hAnsi="Arial" w:cs="Arial"/>
          <w:sz w:val="24"/>
          <w:szCs w:val="24"/>
          <w:highlight w:val="yellow"/>
        </w:rPr>
        <w:t xml:space="preserve"> incubator </w:t>
      </w:r>
      <w:r w:rsidR="002F3B7A" w:rsidRPr="00915806">
        <w:rPr>
          <w:rFonts w:ascii="Arial" w:hAnsi="Arial" w:cs="Arial"/>
          <w:sz w:val="24"/>
          <w:szCs w:val="24"/>
          <w:highlight w:val="yellow"/>
        </w:rPr>
        <w:t xml:space="preserve">with </w:t>
      </w:r>
      <w:r w:rsidR="002F3B7A" w:rsidRPr="00915806">
        <w:rPr>
          <w:rStyle w:val="Emphasis"/>
          <w:rFonts w:ascii="Arial" w:hAnsi="Arial" w:cs="Arial"/>
          <w:i w:val="0"/>
          <w:iCs w:val="0"/>
          <w:sz w:val="24"/>
          <w:szCs w:val="24"/>
          <w:highlight w:val="yellow"/>
          <w:shd w:val="clear" w:color="auto" w:fill="FFFFFF"/>
        </w:rPr>
        <w:t>5 ± 0.5 % CO</w:t>
      </w:r>
      <w:r w:rsidR="002F3B7A" w:rsidRPr="00915806">
        <w:rPr>
          <w:rStyle w:val="Emphasis"/>
          <w:rFonts w:ascii="Arial" w:hAnsi="Arial" w:cs="Arial"/>
          <w:i w:val="0"/>
          <w:iCs w:val="0"/>
          <w:sz w:val="24"/>
          <w:szCs w:val="24"/>
          <w:highlight w:val="yellow"/>
          <w:shd w:val="clear" w:color="auto" w:fill="FFFFFF"/>
          <w:vertAlign w:val="subscript"/>
        </w:rPr>
        <w:t>2</w:t>
      </w:r>
      <w:r w:rsidR="002F3B7A" w:rsidRPr="00915806">
        <w:rPr>
          <w:rStyle w:val="Emphasis"/>
          <w:rFonts w:ascii="Arial" w:hAnsi="Arial" w:cs="Arial"/>
          <w:i w:val="0"/>
          <w:iCs w:val="0"/>
          <w:sz w:val="24"/>
          <w:szCs w:val="24"/>
          <w:highlight w:val="yellow"/>
          <w:shd w:val="clear" w:color="auto" w:fill="FFFFFF"/>
        </w:rPr>
        <w:t xml:space="preserve"> </w:t>
      </w:r>
      <w:r w:rsidR="004C23D8" w:rsidRPr="00915806">
        <w:rPr>
          <w:rStyle w:val="Emphasis"/>
          <w:rFonts w:ascii="Arial" w:hAnsi="Arial" w:cs="Arial"/>
          <w:i w:val="0"/>
          <w:iCs w:val="0"/>
          <w:sz w:val="24"/>
          <w:szCs w:val="24"/>
          <w:highlight w:val="yellow"/>
          <w:shd w:val="clear" w:color="auto" w:fill="FFFFFF"/>
        </w:rPr>
        <w:t xml:space="preserve">for </w:t>
      </w:r>
      <w:r w:rsidR="00A6447B" w:rsidRPr="00915806">
        <w:rPr>
          <w:rFonts w:ascii="Arial" w:hAnsi="Arial" w:cs="Arial"/>
          <w:sz w:val="24"/>
          <w:szCs w:val="24"/>
          <w:highlight w:val="yellow"/>
        </w:rPr>
        <w:t xml:space="preserve">60-72 </w:t>
      </w:r>
      <w:r w:rsidR="002724F6" w:rsidRPr="00915806">
        <w:rPr>
          <w:rFonts w:ascii="Arial" w:hAnsi="Arial" w:cs="Arial"/>
          <w:sz w:val="24"/>
          <w:szCs w:val="24"/>
          <w:highlight w:val="yellow"/>
        </w:rPr>
        <w:t>h</w:t>
      </w:r>
      <w:r w:rsidR="00725B67" w:rsidRPr="00915806">
        <w:rPr>
          <w:rFonts w:ascii="Arial" w:hAnsi="Arial" w:cs="Arial"/>
          <w:sz w:val="24"/>
          <w:szCs w:val="24"/>
          <w:highlight w:val="yellow"/>
        </w:rPr>
        <w:t>.</w:t>
      </w:r>
    </w:p>
    <w:p w14:paraId="20720F93" w14:textId="77777777" w:rsidR="00A6447B" w:rsidRPr="00915806" w:rsidRDefault="00A6447B" w:rsidP="00915806">
      <w:pPr>
        <w:pStyle w:val="NoSpacing"/>
        <w:jc w:val="both"/>
        <w:rPr>
          <w:rFonts w:ascii="Arial" w:hAnsi="Arial" w:cs="Arial"/>
          <w:sz w:val="24"/>
          <w:szCs w:val="24"/>
          <w:highlight w:val="yellow"/>
        </w:rPr>
      </w:pPr>
    </w:p>
    <w:p w14:paraId="52CC4FE5" w14:textId="1ECF4EB4" w:rsidR="00A6447B" w:rsidRPr="00915806" w:rsidRDefault="00A361D3" w:rsidP="00915806">
      <w:pPr>
        <w:pStyle w:val="NoSpacing"/>
        <w:jc w:val="both"/>
        <w:rPr>
          <w:rStyle w:val="Emphasis"/>
          <w:rFonts w:ascii="Arial" w:hAnsi="Arial" w:cs="Arial"/>
          <w:b/>
          <w:i w:val="0"/>
          <w:iCs w:val="0"/>
          <w:sz w:val="24"/>
          <w:szCs w:val="24"/>
          <w:highlight w:val="yellow"/>
          <w:shd w:val="clear" w:color="auto" w:fill="FFFFFF"/>
        </w:rPr>
      </w:pPr>
      <w:r w:rsidRPr="00915806">
        <w:rPr>
          <w:rStyle w:val="Emphasis"/>
          <w:rFonts w:ascii="Arial" w:hAnsi="Arial" w:cs="Arial"/>
          <w:b/>
          <w:i w:val="0"/>
          <w:iCs w:val="0"/>
          <w:sz w:val="24"/>
          <w:szCs w:val="24"/>
          <w:highlight w:val="yellow"/>
          <w:shd w:val="clear" w:color="auto" w:fill="FFFFFF"/>
        </w:rPr>
        <w:t>3</w:t>
      </w:r>
      <w:r w:rsidR="00A6447B" w:rsidRPr="00915806">
        <w:rPr>
          <w:rStyle w:val="Emphasis"/>
          <w:rFonts w:ascii="Arial" w:hAnsi="Arial" w:cs="Arial"/>
          <w:b/>
          <w:i w:val="0"/>
          <w:iCs w:val="0"/>
          <w:sz w:val="24"/>
          <w:szCs w:val="24"/>
          <w:highlight w:val="yellow"/>
          <w:shd w:val="clear" w:color="auto" w:fill="FFFFFF"/>
        </w:rPr>
        <w:t>. Harvest</w:t>
      </w:r>
      <w:del w:id="107" w:author="Author" w:date="2016-06-30T21:21:00Z">
        <w:r w:rsidR="009269B7" w:rsidRPr="00915806" w:rsidDel="003A017A">
          <w:rPr>
            <w:rStyle w:val="Emphasis"/>
            <w:rFonts w:ascii="Arial" w:hAnsi="Arial" w:cs="Arial"/>
            <w:b/>
            <w:i w:val="0"/>
            <w:iCs w:val="0"/>
            <w:sz w:val="24"/>
            <w:szCs w:val="24"/>
            <w:highlight w:val="yellow"/>
            <w:shd w:val="clear" w:color="auto" w:fill="FFFFFF"/>
          </w:rPr>
          <w:delText>ing</w:delText>
        </w:r>
      </w:del>
      <w:r w:rsidR="009269B7" w:rsidRPr="00915806">
        <w:rPr>
          <w:rStyle w:val="Emphasis"/>
          <w:rFonts w:ascii="Arial" w:hAnsi="Arial" w:cs="Arial"/>
          <w:b/>
          <w:i w:val="0"/>
          <w:iCs w:val="0"/>
          <w:sz w:val="24"/>
          <w:szCs w:val="24"/>
          <w:highlight w:val="yellow"/>
          <w:shd w:val="clear" w:color="auto" w:fill="FFFFFF"/>
        </w:rPr>
        <w:t xml:space="preserve"> of</w:t>
      </w:r>
      <w:r w:rsidR="00A6447B" w:rsidRPr="00915806">
        <w:rPr>
          <w:rStyle w:val="Emphasis"/>
          <w:rFonts w:ascii="Arial" w:hAnsi="Arial" w:cs="Arial"/>
          <w:b/>
          <w:i w:val="0"/>
          <w:iCs w:val="0"/>
          <w:sz w:val="24"/>
          <w:szCs w:val="24"/>
          <w:highlight w:val="yellow"/>
          <w:shd w:val="clear" w:color="auto" w:fill="FFFFFF"/>
        </w:rPr>
        <w:t xml:space="preserve"> tra</w:t>
      </w:r>
      <w:r w:rsidR="009269B7" w:rsidRPr="00915806">
        <w:rPr>
          <w:rStyle w:val="Emphasis"/>
          <w:rFonts w:ascii="Arial" w:hAnsi="Arial" w:cs="Arial"/>
          <w:b/>
          <w:i w:val="0"/>
          <w:iCs w:val="0"/>
          <w:sz w:val="24"/>
          <w:szCs w:val="24"/>
          <w:highlight w:val="yellow"/>
          <w:shd w:val="clear" w:color="auto" w:fill="FFFFFF"/>
        </w:rPr>
        <w:t>nsfected HEK293 cells and purification</w:t>
      </w:r>
      <w:ins w:id="108" w:author="Author" w:date="2016-06-30T21:19:00Z">
        <w:r w:rsidR="00404547">
          <w:rPr>
            <w:rStyle w:val="Emphasis"/>
            <w:rFonts w:ascii="Arial" w:hAnsi="Arial" w:cs="Arial"/>
            <w:b/>
            <w:i w:val="0"/>
            <w:iCs w:val="0"/>
            <w:sz w:val="24"/>
            <w:szCs w:val="24"/>
            <w:highlight w:val="yellow"/>
            <w:shd w:val="clear" w:color="auto" w:fill="FFFFFF"/>
          </w:rPr>
          <w:t xml:space="preserve"> of</w:t>
        </w:r>
      </w:ins>
      <w:r w:rsidR="00A6447B" w:rsidRPr="00915806">
        <w:rPr>
          <w:rStyle w:val="Emphasis"/>
          <w:rFonts w:ascii="Arial" w:hAnsi="Arial" w:cs="Arial"/>
          <w:b/>
          <w:i w:val="0"/>
          <w:iCs w:val="0"/>
          <w:sz w:val="24"/>
          <w:szCs w:val="24"/>
          <w:highlight w:val="yellow"/>
          <w:shd w:val="clear" w:color="auto" w:fill="FFFFFF"/>
        </w:rPr>
        <w:t xml:space="preserve"> rAAV9 vectors</w:t>
      </w:r>
    </w:p>
    <w:p w14:paraId="46C279E5" w14:textId="64384C21" w:rsidR="00C0358A" w:rsidRPr="00915806" w:rsidRDefault="00A361D3" w:rsidP="00915806">
      <w:pPr>
        <w:pStyle w:val="NoSpacing"/>
        <w:jc w:val="both"/>
        <w:rPr>
          <w:rFonts w:ascii="Arial" w:hAnsi="Arial" w:cs="Arial"/>
          <w:sz w:val="24"/>
          <w:szCs w:val="24"/>
          <w:highlight w:val="yellow"/>
        </w:rPr>
      </w:pPr>
      <w:r w:rsidRPr="00915806">
        <w:rPr>
          <w:rStyle w:val="Emphasis"/>
          <w:rFonts w:ascii="Arial" w:hAnsi="Arial" w:cs="Arial"/>
          <w:i w:val="0"/>
          <w:iCs w:val="0"/>
          <w:sz w:val="24"/>
          <w:szCs w:val="24"/>
          <w:highlight w:val="yellow"/>
          <w:shd w:val="clear" w:color="auto" w:fill="FFFFFF"/>
        </w:rPr>
        <w:t>3</w:t>
      </w:r>
      <w:r w:rsidR="00A6447B" w:rsidRPr="00915806">
        <w:rPr>
          <w:rStyle w:val="Emphasis"/>
          <w:rFonts w:ascii="Arial" w:hAnsi="Arial" w:cs="Arial"/>
          <w:i w:val="0"/>
          <w:iCs w:val="0"/>
          <w:sz w:val="24"/>
          <w:szCs w:val="24"/>
          <w:highlight w:val="yellow"/>
          <w:shd w:val="clear" w:color="auto" w:fill="FFFFFF"/>
        </w:rPr>
        <w:t xml:space="preserve">.1) </w:t>
      </w:r>
      <w:r w:rsidR="00C0358A" w:rsidRPr="00915806">
        <w:rPr>
          <w:rFonts w:ascii="Arial" w:hAnsi="Arial" w:cs="Arial"/>
          <w:sz w:val="24"/>
          <w:szCs w:val="24"/>
          <w:highlight w:val="yellow"/>
        </w:rPr>
        <w:t xml:space="preserve">Harvest </w:t>
      </w:r>
      <w:r w:rsidR="00C53A3B" w:rsidRPr="00915806">
        <w:rPr>
          <w:rFonts w:ascii="Arial" w:hAnsi="Arial" w:cs="Arial"/>
          <w:sz w:val="24"/>
          <w:szCs w:val="24"/>
          <w:highlight w:val="yellow"/>
        </w:rPr>
        <w:t xml:space="preserve">the </w:t>
      </w:r>
      <w:r w:rsidR="00C0358A" w:rsidRPr="00915806">
        <w:rPr>
          <w:rFonts w:ascii="Arial" w:hAnsi="Arial" w:cs="Arial"/>
          <w:sz w:val="24"/>
          <w:szCs w:val="24"/>
          <w:highlight w:val="yellow"/>
        </w:rPr>
        <w:t>cells 60-72 h after transfection.</w:t>
      </w:r>
      <w:r w:rsidR="00A6447B" w:rsidRPr="00915806">
        <w:rPr>
          <w:rFonts w:ascii="Arial" w:hAnsi="Arial" w:cs="Arial"/>
          <w:sz w:val="24"/>
          <w:szCs w:val="24"/>
          <w:highlight w:val="yellow"/>
        </w:rPr>
        <w:t xml:space="preserve"> </w:t>
      </w:r>
      <w:r w:rsidR="005E747E" w:rsidRPr="00915806">
        <w:rPr>
          <w:rFonts w:ascii="Arial" w:hAnsi="Arial" w:cs="Arial"/>
          <w:sz w:val="24"/>
          <w:szCs w:val="24"/>
          <w:highlight w:val="yellow"/>
        </w:rPr>
        <w:t>Dislodge and s</w:t>
      </w:r>
      <w:r w:rsidR="00550934" w:rsidRPr="00915806">
        <w:rPr>
          <w:rFonts w:ascii="Arial" w:hAnsi="Arial" w:cs="Arial"/>
          <w:sz w:val="24"/>
          <w:szCs w:val="24"/>
          <w:highlight w:val="yellow"/>
        </w:rPr>
        <w:t>uspend</w:t>
      </w:r>
      <w:r w:rsidR="00C0358A" w:rsidRPr="00915806">
        <w:rPr>
          <w:rFonts w:ascii="Arial" w:hAnsi="Arial" w:cs="Arial"/>
          <w:sz w:val="24"/>
          <w:szCs w:val="24"/>
          <w:highlight w:val="yellow"/>
        </w:rPr>
        <w:t xml:space="preserve"> the cells </w:t>
      </w:r>
      <w:r w:rsidR="00550934" w:rsidRPr="00915806">
        <w:rPr>
          <w:rFonts w:ascii="Arial" w:hAnsi="Arial" w:cs="Arial"/>
          <w:sz w:val="24"/>
          <w:szCs w:val="24"/>
          <w:highlight w:val="yellow"/>
        </w:rPr>
        <w:t>in the dishes</w:t>
      </w:r>
      <w:r w:rsidR="005E747E" w:rsidRPr="00915806">
        <w:rPr>
          <w:rFonts w:ascii="Arial" w:hAnsi="Arial" w:cs="Arial"/>
          <w:sz w:val="24"/>
          <w:szCs w:val="24"/>
          <w:highlight w:val="yellow"/>
        </w:rPr>
        <w:t xml:space="preserve"> by </w:t>
      </w:r>
      <w:r w:rsidR="00BC5D5D" w:rsidRPr="00915806">
        <w:rPr>
          <w:rFonts w:ascii="Arial" w:hAnsi="Arial" w:cs="Arial"/>
          <w:sz w:val="24"/>
          <w:szCs w:val="24"/>
          <w:highlight w:val="yellow"/>
        </w:rPr>
        <w:t>pipetting up and down with the culture medium.</w:t>
      </w:r>
      <w:r w:rsidR="00550934" w:rsidRPr="00915806">
        <w:rPr>
          <w:rFonts w:ascii="Arial" w:hAnsi="Arial" w:cs="Arial"/>
          <w:sz w:val="24"/>
          <w:szCs w:val="24"/>
          <w:highlight w:val="yellow"/>
        </w:rPr>
        <w:t xml:space="preserve"> </w:t>
      </w:r>
      <w:r w:rsidR="00BC5D5D" w:rsidRPr="00915806">
        <w:rPr>
          <w:rFonts w:ascii="Arial" w:hAnsi="Arial" w:cs="Arial"/>
          <w:sz w:val="24"/>
          <w:szCs w:val="24"/>
          <w:highlight w:val="yellow"/>
        </w:rPr>
        <w:t>T</w:t>
      </w:r>
      <w:r w:rsidR="00C0358A" w:rsidRPr="00915806">
        <w:rPr>
          <w:rFonts w:ascii="Arial" w:hAnsi="Arial" w:cs="Arial"/>
          <w:sz w:val="24"/>
          <w:szCs w:val="24"/>
          <w:highlight w:val="yellow"/>
        </w:rPr>
        <w:t xml:space="preserve">ransfer </w:t>
      </w:r>
      <w:r w:rsidR="00BC5D5D" w:rsidRPr="00915806">
        <w:rPr>
          <w:rFonts w:ascii="Arial" w:hAnsi="Arial" w:cs="Arial"/>
          <w:sz w:val="24"/>
          <w:szCs w:val="24"/>
          <w:highlight w:val="yellow"/>
        </w:rPr>
        <w:t xml:space="preserve">all </w:t>
      </w:r>
      <w:r w:rsidR="00A6447B" w:rsidRPr="00915806">
        <w:rPr>
          <w:rFonts w:ascii="Arial" w:hAnsi="Arial" w:cs="Arial"/>
          <w:sz w:val="24"/>
          <w:szCs w:val="24"/>
          <w:highlight w:val="yellow"/>
        </w:rPr>
        <w:t>the cell suspension</w:t>
      </w:r>
      <w:r w:rsidR="00062932" w:rsidRPr="00915806">
        <w:rPr>
          <w:rFonts w:ascii="Arial" w:hAnsi="Arial" w:cs="Arial"/>
          <w:sz w:val="24"/>
          <w:szCs w:val="24"/>
          <w:highlight w:val="yellow"/>
        </w:rPr>
        <w:t>s</w:t>
      </w:r>
      <w:r w:rsidR="00C0358A" w:rsidRPr="00915806">
        <w:rPr>
          <w:rFonts w:ascii="Arial" w:hAnsi="Arial" w:cs="Arial"/>
          <w:sz w:val="24"/>
          <w:szCs w:val="24"/>
          <w:highlight w:val="yellow"/>
        </w:rPr>
        <w:t xml:space="preserve"> to </w:t>
      </w:r>
      <w:r w:rsidR="00062932" w:rsidRPr="00915806">
        <w:rPr>
          <w:rFonts w:ascii="Arial" w:hAnsi="Arial" w:cs="Arial"/>
          <w:sz w:val="24"/>
          <w:szCs w:val="24"/>
          <w:highlight w:val="yellow"/>
        </w:rPr>
        <w:t>sterile</w:t>
      </w:r>
      <w:r w:rsidR="00C0358A" w:rsidRPr="00915806">
        <w:rPr>
          <w:rFonts w:ascii="Arial" w:hAnsi="Arial" w:cs="Arial"/>
          <w:sz w:val="24"/>
          <w:szCs w:val="24"/>
          <w:highlight w:val="yellow"/>
        </w:rPr>
        <w:t xml:space="preserve"> 50</w:t>
      </w:r>
      <w:r w:rsidR="002724F6" w:rsidRPr="00915806">
        <w:rPr>
          <w:rFonts w:ascii="Arial" w:hAnsi="Arial" w:cs="Arial"/>
          <w:sz w:val="24"/>
          <w:szCs w:val="24"/>
          <w:highlight w:val="yellow"/>
        </w:rPr>
        <w:t xml:space="preserve"> </w:t>
      </w:r>
      <w:r w:rsidR="00C0358A" w:rsidRPr="00915806">
        <w:rPr>
          <w:rFonts w:ascii="Arial" w:hAnsi="Arial" w:cs="Arial"/>
          <w:sz w:val="24"/>
          <w:szCs w:val="24"/>
          <w:highlight w:val="yellow"/>
        </w:rPr>
        <w:t>m</w:t>
      </w:r>
      <w:r w:rsidR="0095673D" w:rsidRPr="00915806">
        <w:rPr>
          <w:rFonts w:ascii="Arial" w:hAnsi="Arial" w:cs="Arial"/>
          <w:sz w:val="24"/>
          <w:szCs w:val="24"/>
          <w:highlight w:val="yellow"/>
        </w:rPr>
        <w:t>L</w:t>
      </w:r>
      <w:r w:rsidR="00C0358A" w:rsidRPr="00915806">
        <w:rPr>
          <w:rFonts w:ascii="Arial" w:hAnsi="Arial" w:cs="Arial"/>
          <w:sz w:val="24"/>
          <w:szCs w:val="24"/>
          <w:highlight w:val="yellow"/>
        </w:rPr>
        <w:t xml:space="preserve"> tubes</w:t>
      </w:r>
      <w:r w:rsidR="00BC5D5D" w:rsidRPr="00915806">
        <w:rPr>
          <w:rFonts w:ascii="Arial" w:hAnsi="Arial" w:cs="Arial"/>
          <w:sz w:val="24"/>
          <w:szCs w:val="24"/>
          <w:highlight w:val="yellow"/>
        </w:rPr>
        <w:t>.</w:t>
      </w:r>
    </w:p>
    <w:p w14:paraId="07727D3D" w14:textId="77777777" w:rsidR="000B60E6" w:rsidRPr="00915806" w:rsidRDefault="000B60E6" w:rsidP="00915806">
      <w:pPr>
        <w:pStyle w:val="NoSpacing"/>
        <w:jc w:val="both"/>
        <w:rPr>
          <w:rFonts w:ascii="Arial" w:hAnsi="Arial" w:cs="Arial"/>
          <w:sz w:val="24"/>
          <w:szCs w:val="24"/>
          <w:highlight w:val="yellow"/>
        </w:rPr>
      </w:pPr>
    </w:p>
    <w:p w14:paraId="655952EA" w14:textId="5ECD7F5A"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A6447B" w:rsidRPr="00915806">
        <w:rPr>
          <w:rFonts w:ascii="Arial" w:hAnsi="Arial" w:cs="Arial"/>
          <w:sz w:val="24"/>
          <w:szCs w:val="24"/>
          <w:highlight w:val="yellow"/>
        </w:rPr>
        <w:t xml:space="preserve">.2) </w:t>
      </w:r>
      <w:r w:rsidR="002F3B7A" w:rsidRPr="00915806">
        <w:rPr>
          <w:rFonts w:ascii="Arial" w:hAnsi="Arial" w:cs="Arial"/>
          <w:sz w:val="24"/>
          <w:szCs w:val="24"/>
          <w:highlight w:val="yellow"/>
        </w:rPr>
        <w:t>Centrifuge</w:t>
      </w:r>
      <w:r w:rsidR="00550934" w:rsidRPr="00915806">
        <w:rPr>
          <w:rFonts w:ascii="Arial" w:hAnsi="Arial" w:cs="Arial"/>
          <w:sz w:val="24"/>
          <w:szCs w:val="24"/>
          <w:highlight w:val="yellow"/>
        </w:rPr>
        <w:t xml:space="preserve"> the cells at </w:t>
      </w:r>
      <w:r w:rsidR="00BC5D5D" w:rsidRPr="00915806">
        <w:rPr>
          <w:rFonts w:ascii="Arial" w:hAnsi="Arial" w:cs="Arial"/>
          <w:sz w:val="24"/>
          <w:szCs w:val="24"/>
          <w:highlight w:val="yellow"/>
        </w:rPr>
        <w:t>500 X</w:t>
      </w:r>
      <w:r w:rsidR="00FF1243" w:rsidRPr="00915806">
        <w:rPr>
          <w:rFonts w:ascii="Arial" w:hAnsi="Arial" w:cs="Arial"/>
          <w:sz w:val="24"/>
          <w:szCs w:val="24"/>
          <w:highlight w:val="yellow"/>
        </w:rPr>
        <w:t xml:space="preserve"> </w:t>
      </w:r>
      <w:r w:rsidR="00BC5D5D" w:rsidRPr="00915806">
        <w:rPr>
          <w:rFonts w:ascii="Arial" w:hAnsi="Arial" w:cs="Arial"/>
          <w:sz w:val="24"/>
          <w:szCs w:val="24"/>
          <w:highlight w:val="yellow"/>
        </w:rPr>
        <w:t>g</w:t>
      </w:r>
      <w:r w:rsidR="00550934" w:rsidRPr="00915806">
        <w:rPr>
          <w:rFonts w:ascii="Arial" w:hAnsi="Arial" w:cs="Arial"/>
          <w:sz w:val="24"/>
          <w:szCs w:val="24"/>
          <w:highlight w:val="yellow"/>
        </w:rPr>
        <w:t xml:space="preserve"> for 5</w:t>
      </w:r>
      <w:r w:rsidR="002724F6" w:rsidRPr="00915806">
        <w:rPr>
          <w:rFonts w:ascii="Arial" w:hAnsi="Arial" w:cs="Arial"/>
          <w:sz w:val="24"/>
          <w:szCs w:val="24"/>
          <w:highlight w:val="yellow"/>
        </w:rPr>
        <w:t xml:space="preserve"> </w:t>
      </w:r>
      <w:r w:rsidR="00550934" w:rsidRPr="00915806">
        <w:rPr>
          <w:rFonts w:ascii="Arial" w:hAnsi="Arial" w:cs="Arial"/>
          <w:sz w:val="24"/>
          <w:szCs w:val="24"/>
          <w:highlight w:val="yellow"/>
        </w:rPr>
        <w:t xml:space="preserve">min. </w:t>
      </w:r>
      <w:proofErr w:type="spellStart"/>
      <w:r w:rsidR="008C6D3A" w:rsidRPr="00915806">
        <w:rPr>
          <w:rFonts w:ascii="Arial" w:hAnsi="Arial" w:cs="Arial"/>
          <w:sz w:val="24"/>
          <w:szCs w:val="24"/>
          <w:highlight w:val="yellow"/>
        </w:rPr>
        <w:t>Resuspend</w:t>
      </w:r>
      <w:proofErr w:type="spellEnd"/>
      <w:r w:rsidR="008C6D3A" w:rsidRPr="00915806">
        <w:rPr>
          <w:rFonts w:ascii="Arial" w:hAnsi="Arial" w:cs="Arial"/>
          <w:sz w:val="24"/>
          <w:szCs w:val="24"/>
          <w:highlight w:val="yellow"/>
        </w:rPr>
        <w:t xml:space="preserve"> the cell pellet wit</w:t>
      </w:r>
      <w:r w:rsidR="00A6447B" w:rsidRPr="00915806">
        <w:rPr>
          <w:rFonts w:ascii="Arial" w:hAnsi="Arial" w:cs="Arial"/>
          <w:sz w:val="24"/>
          <w:szCs w:val="24"/>
          <w:highlight w:val="yellow"/>
        </w:rPr>
        <w:t xml:space="preserve">h </w:t>
      </w:r>
      <w:r w:rsidR="00D03089" w:rsidRPr="00915806">
        <w:rPr>
          <w:rFonts w:ascii="Arial" w:hAnsi="Arial" w:cs="Arial"/>
          <w:sz w:val="24"/>
          <w:szCs w:val="24"/>
          <w:highlight w:val="yellow"/>
        </w:rPr>
        <w:t xml:space="preserve">5 mL </w:t>
      </w:r>
      <w:r w:rsidR="00A6447B" w:rsidRPr="00915806">
        <w:rPr>
          <w:rFonts w:ascii="Arial" w:hAnsi="Arial" w:cs="Arial"/>
          <w:sz w:val="24"/>
          <w:szCs w:val="24"/>
          <w:highlight w:val="yellow"/>
        </w:rPr>
        <w:t>PBS</w:t>
      </w:r>
      <w:r w:rsidR="00D03089" w:rsidRPr="00915806">
        <w:rPr>
          <w:rFonts w:ascii="Arial" w:hAnsi="Arial" w:cs="Arial"/>
          <w:sz w:val="24"/>
          <w:szCs w:val="24"/>
          <w:highlight w:val="yellow"/>
        </w:rPr>
        <w:t xml:space="preserve"> in each tube</w:t>
      </w:r>
      <w:r w:rsidR="00A6447B" w:rsidRPr="00915806">
        <w:rPr>
          <w:rFonts w:ascii="Arial" w:hAnsi="Arial" w:cs="Arial"/>
          <w:sz w:val="24"/>
          <w:szCs w:val="24"/>
          <w:highlight w:val="yellow"/>
        </w:rPr>
        <w:t>, and combine all the cell suspension</w:t>
      </w:r>
      <w:r w:rsidR="00062932" w:rsidRPr="00915806">
        <w:rPr>
          <w:rFonts w:ascii="Arial" w:hAnsi="Arial" w:cs="Arial"/>
          <w:sz w:val="24"/>
          <w:szCs w:val="24"/>
          <w:highlight w:val="yellow"/>
        </w:rPr>
        <w:t>s</w:t>
      </w:r>
      <w:r w:rsidR="008C6D3A" w:rsidRPr="00915806">
        <w:rPr>
          <w:rFonts w:ascii="Arial" w:hAnsi="Arial" w:cs="Arial"/>
          <w:sz w:val="24"/>
          <w:szCs w:val="24"/>
          <w:highlight w:val="yellow"/>
        </w:rPr>
        <w:t xml:space="preserve"> into one 50</w:t>
      </w:r>
      <w:r w:rsidR="002724F6" w:rsidRPr="00915806">
        <w:rPr>
          <w:rFonts w:ascii="Arial" w:hAnsi="Arial" w:cs="Arial"/>
          <w:sz w:val="24"/>
          <w:szCs w:val="24"/>
          <w:highlight w:val="yellow"/>
        </w:rPr>
        <w:t xml:space="preserve"> </w:t>
      </w:r>
      <w:r w:rsidR="008C6D3A" w:rsidRPr="00915806">
        <w:rPr>
          <w:rFonts w:ascii="Arial" w:hAnsi="Arial" w:cs="Arial"/>
          <w:sz w:val="24"/>
          <w:szCs w:val="24"/>
          <w:highlight w:val="yellow"/>
        </w:rPr>
        <w:t>m</w:t>
      </w:r>
      <w:r w:rsidR="0095673D" w:rsidRPr="00915806">
        <w:rPr>
          <w:rFonts w:ascii="Arial" w:hAnsi="Arial" w:cs="Arial"/>
          <w:sz w:val="24"/>
          <w:szCs w:val="24"/>
          <w:highlight w:val="yellow"/>
        </w:rPr>
        <w:t xml:space="preserve">L </w:t>
      </w:r>
      <w:r w:rsidR="008C6D3A" w:rsidRPr="00915806">
        <w:rPr>
          <w:rFonts w:ascii="Arial" w:hAnsi="Arial" w:cs="Arial"/>
          <w:sz w:val="24"/>
          <w:szCs w:val="24"/>
          <w:highlight w:val="yellow"/>
        </w:rPr>
        <w:t xml:space="preserve">tube. </w:t>
      </w:r>
    </w:p>
    <w:p w14:paraId="4E3B450E" w14:textId="77777777" w:rsidR="000B60E6" w:rsidRPr="00915806" w:rsidRDefault="000B60E6" w:rsidP="00915806">
      <w:pPr>
        <w:pStyle w:val="NoSpacing"/>
        <w:jc w:val="both"/>
        <w:rPr>
          <w:rFonts w:ascii="Arial" w:hAnsi="Arial" w:cs="Arial"/>
          <w:sz w:val="24"/>
          <w:szCs w:val="24"/>
          <w:highlight w:val="yellow"/>
        </w:rPr>
      </w:pPr>
    </w:p>
    <w:p w14:paraId="4E2D15C6" w14:textId="671C4282"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E34249" w:rsidRPr="00915806">
        <w:rPr>
          <w:rFonts w:ascii="Arial" w:hAnsi="Arial" w:cs="Arial"/>
          <w:sz w:val="24"/>
          <w:szCs w:val="24"/>
          <w:highlight w:val="yellow"/>
        </w:rPr>
        <w:t xml:space="preserve">.3) </w:t>
      </w:r>
      <w:r w:rsidR="002F3B7A" w:rsidRPr="00915806">
        <w:rPr>
          <w:rFonts w:ascii="Arial" w:hAnsi="Arial" w:cs="Arial"/>
          <w:sz w:val="24"/>
          <w:szCs w:val="24"/>
          <w:highlight w:val="yellow"/>
        </w:rPr>
        <w:t>Centrifuge the cells</w:t>
      </w:r>
      <w:r w:rsidR="00C53A3B" w:rsidRPr="00915806">
        <w:rPr>
          <w:rFonts w:ascii="Arial" w:hAnsi="Arial" w:cs="Arial"/>
          <w:sz w:val="24"/>
          <w:szCs w:val="24"/>
          <w:highlight w:val="yellow"/>
        </w:rPr>
        <w:t xml:space="preserve"> </w:t>
      </w:r>
      <w:r w:rsidR="0095673D" w:rsidRPr="00915806">
        <w:rPr>
          <w:rFonts w:ascii="Arial" w:hAnsi="Arial" w:cs="Arial"/>
          <w:sz w:val="24"/>
          <w:szCs w:val="24"/>
          <w:highlight w:val="yellow"/>
        </w:rPr>
        <w:t xml:space="preserve">at </w:t>
      </w:r>
      <w:r w:rsidR="00FF1243" w:rsidRPr="00915806">
        <w:rPr>
          <w:rFonts w:ascii="Arial" w:hAnsi="Arial" w:cs="Arial"/>
          <w:sz w:val="24"/>
          <w:szCs w:val="24"/>
          <w:highlight w:val="yellow"/>
        </w:rPr>
        <w:t>500 X g</w:t>
      </w:r>
      <w:r w:rsidR="008C6D3A" w:rsidRPr="00915806">
        <w:rPr>
          <w:rFonts w:ascii="Arial" w:hAnsi="Arial" w:cs="Arial"/>
          <w:sz w:val="24"/>
          <w:szCs w:val="24"/>
          <w:highlight w:val="yellow"/>
        </w:rPr>
        <w:t xml:space="preserve"> for 5</w:t>
      </w:r>
      <w:r w:rsidR="002724F6" w:rsidRPr="00915806">
        <w:rPr>
          <w:rFonts w:ascii="Arial" w:hAnsi="Arial" w:cs="Arial"/>
          <w:sz w:val="24"/>
          <w:szCs w:val="24"/>
          <w:highlight w:val="yellow"/>
        </w:rPr>
        <w:t xml:space="preserve"> </w:t>
      </w:r>
      <w:r w:rsidR="008C6D3A" w:rsidRPr="00915806">
        <w:rPr>
          <w:rFonts w:ascii="Arial" w:hAnsi="Arial" w:cs="Arial"/>
          <w:sz w:val="24"/>
          <w:szCs w:val="24"/>
          <w:highlight w:val="yellow"/>
        </w:rPr>
        <w:t xml:space="preserve">min. Discard supernatant. </w:t>
      </w:r>
      <w:r w:rsidR="008C6D3A" w:rsidRPr="00915806">
        <w:rPr>
          <w:rFonts w:ascii="Arial" w:hAnsi="Arial" w:cs="Arial"/>
          <w:sz w:val="24"/>
          <w:szCs w:val="24"/>
        </w:rPr>
        <w:t>At this step, store the cell pellet at -80</w:t>
      </w:r>
      <w:r w:rsidR="002724F6" w:rsidRPr="00915806">
        <w:rPr>
          <w:rFonts w:ascii="Arial" w:hAnsi="Arial" w:cs="Arial"/>
          <w:sz w:val="24"/>
          <w:szCs w:val="24"/>
        </w:rPr>
        <w:t xml:space="preserve"> </w:t>
      </w:r>
      <w:r w:rsidR="00E34249" w:rsidRPr="00915806">
        <w:rPr>
          <w:rStyle w:val="Emphasis"/>
          <w:rFonts w:ascii="Arial" w:hAnsi="Arial" w:cs="Arial"/>
          <w:i w:val="0"/>
          <w:iCs w:val="0"/>
          <w:sz w:val="24"/>
          <w:szCs w:val="24"/>
          <w:shd w:val="clear" w:color="auto" w:fill="FFFFFF"/>
        </w:rPr>
        <w:t>°C</w:t>
      </w:r>
      <w:r w:rsidR="00DF27E7" w:rsidRPr="00915806">
        <w:rPr>
          <w:rFonts w:ascii="Arial" w:hAnsi="Arial" w:cs="Arial"/>
          <w:sz w:val="24"/>
          <w:szCs w:val="24"/>
        </w:rPr>
        <w:t xml:space="preserve">, or </w:t>
      </w:r>
      <w:r w:rsidR="008C6D3A" w:rsidRPr="00915806">
        <w:rPr>
          <w:rFonts w:ascii="Arial" w:hAnsi="Arial" w:cs="Arial"/>
          <w:sz w:val="24"/>
          <w:szCs w:val="24"/>
        </w:rPr>
        <w:t>purify the AAV from the pellet immediately</w:t>
      </w:r>
      <w:r w:rsidR="008D1382" w:rsidRPr="00915806">
        <w:rPr>
          <w:rFonts w:ascii="Arial" w:hAnsi="Arial" w:cs="Arial"/>
          <w:sz w:val="24"/>
          <w:szCs w:val="24"/>
        </w:rPr>
        <w:t xml:space="preserve"> as described in </w:t>
      </w:r>
      <w:r w:rsidR="00F66360" w:rsidRPr="00915806">
        <w:rPr>
          <w:rFonts w:ascii="Arial" w:hAnsi="Arial" w:cs="Arial"/>
          <w:sz w:val="24"/>
          <w:szCs w:val="24"/>
        </w:rPr>
        <w:t xml:space="preserve">steps </w:t>
      </w:r>
      <w:r w:rsidR="000A7B9B" w:rsidRPr="00915806">
        <w:rPr>
          <w:rFonts w:ascii="Arial" w:hAnsi="Arial" w:cs="Arial"/>
          <w:sz w:val="24"/>
          <w:szCs w:val="24"/>
        </w:rPr>
        <w:t>3</w:t>
      </w:r>
      <w:r w:rsidR="00F66360" w:rsidRPr="00915806">
        <w:rPr>
          <w:rFonts w:ascii="Arial" w:hAnsi="Arial" w:cs="Arial"/>
          <w:sz w:val="24"/>
          <w:szCs w:val="24"/>
        </w:rPr>
        <w:t>.4-</w:t>
      </w:r>
      <w:r w:rsidR="000A7B9B" w:rsidRPr="00915806">
        <w:rPr>
          <w:rFonts w:ascii="Arial" w:hAnsi="Arial" w:cs="Arial"/>
          <w:sz w:val="24"/>
          <w:szCs w:val="24"/>
        </w:rPr>
        <w:t>3</w:t>
      </w:r>
      <w:r w:rsidR="00F66360" w:rsidRPr="00915806">
        <w:rPr>
          <w:rFonts w:ascii="Arial" w:hAnsi="Arial" w:cs="Arial"/>
          <w:sz w:val="24"/>
          <w:szCs w:val="24"/>
        </w:rPr>
        <w:t>.15</w:t>
      </w:r>
      <w:r w:rsidR="008C6D3A" w:rsidRPr="00915806">
        <w:rPr>
          <w:rFonts w:ascii="Arial" w:hAnsi="Arial" w:cs="Arial"/>
          <w:sz w:val="24"/>
          <w:szCs w:val="24"/>
        </w:rPr>
        <w:t>.</w:t>
      </w:r>
    </w:p>
    <w:p w14:paraId="52D51741" w14:textId="77777777" w:rsidR="000B60E6" w:rsidRPr="00915806" w:rsidRDefault="000B60E6" w:rsidP="00915806">
      <w:pPr>
        <w:pStyle w:val="NoSpacing"/>
        <w:jc w:val="both"/>
        <w:rPr>
          <w:rFonts w:ascii="Arial" w:hAnsi="Arial" w:cs="Arial"/>
          <w:sz w:val="24"/>
          <w:szCs w:val="24"/>
          <w:highlight w:val="yellow"/>
        </w:rPr>
      </w:pPr>
    </w:p>
    <w:p w14:paraId="2104456D" w14:textId="0BB492AB"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E34249" w:rsidRPr="00915806">
        <w:rPr>
          <w:rFonts w:ascii="Arial" w:hAnsi="Arial" w:cs="Arial"/>
          <w:sz w:val="24"/>
          <w:szCs w:val="24"/>
          <w:highlight w:val="yellow"/>
        </w:rPr>
        <w:t xml:space="preserve">.4) </w:t>
      </w:r>
      <w:r w:rsidR="008C6D3A" w:rsidRPr="00915806">
        <w:rPr>
          <w:rFonts w:ascii="Arial" w:hAnsi="Arial" w:cs="Arial"/>
          <w:sz w:val="24"/>
          <w:szCs w:val="24"/>
          <w:highlight w:val="yellow"/>
        </w:rPr>
        <w:t>Prepare lysis buffer: 150</w:t>
      </w:r>
      <w:r w:rsidR="002724F6" w:rsidRPr="00915806">
        <w:rPr>
          <w:rFonts w:ascii="Arial" w:hAnsi="Arial" w:cs="Arial"/>
          <w:sz w:val="24"/>
          <w:szCs w:val="24"/>
          <w:highlight w:val="yellow"/>
        </w:rPr>
        <w:t xml:space="preserve"> </w:t>
      </w:r>
      <w:proofErr w:type="spellStart"/>
      <w:r w:rsidR="008C6D3A" w:rsidRPr="00915806">
        <w:rPr>
          <w:rFonts w:ascii="Arial" w:hAnsi="Arial" w:cs="Arial"/>
          <w:sz w:val="24"/>
          <w:szCs w:val="24"/>
          <w:highlight w:val="yellow"/>
        </w:rPr>
        <w:t>mM</w:t>
      </w:r>
      <w:proofErr w:type="spellEnd"/>
      <w:r w:rsidR="008C6D3A" w:rsidRPr="00915806">
        <w:rPr>
          <w:rFonts w:ascii="Arial" w:hAnsi="Arial" w:cs="Arial"/>
          <w:sz w:val="24"/>
          <w:szCs w:val="24"/>
          <w:highlight w:val="yellow"/>
        </w:rPr>
        <w:t xml:space="preserve"> </w:t>
      </w:r>
      <w:proofErr w:type="spellStart"/>
      <w:r w:rsidR="00DB0624" w:rsidRPr="00915806">
        <w:rPr>
          <w:rFonts w:ascii="Arial" w:hAnsi="Arial" w:cs="Arial"/>
          <w:sz w:val="24"/>
          <w:szCs w:val="24"/>
          <w:highlight w:val="yellow"/>
        </w:rPr>
        <w:t>NaCl</w:t>
      </w:r>
      <w:proofErr w:type="spellEnd"/>
      <w:r w:rsidR="00DB0624" w:rsidRPr="00915806">
        <w:rPr>
          <w:rFonts w:ascii="Arial" w:hAnsi="Arial" w:cs="Arial"/>
          <w:sz w:val="24"/>
          <w:szCs w:val="24"/>
          <w:highlight w:val="yellow"/>
        </w:rPr>
        <w:t>, 20</w:t>
      </w:r>
      <w:r w:rsidR="002724F6" w:rsidRPr="00915806">
        <w:rPr>
          <w:rFonts w:ascii="Arial" w:hAnsi="Arial" w:cs="Arial"/>
          <w:sz w:val="24"/>
          <w:szCs w:val="24"/>
          <w:highlight w:val="yellow"/>
        </w:rPr>
        <w:t xml:space="preserve"> </w:t>
      </w:r>
      <w:proofErr w:type="spellStart"/>
      <w:r w:rsidR="008C6D3A" w:rsidRPr="00915806">
        <w:rPr>
          <w:rFonts w:ascii="Arial" w:hAnsi="Arial" w:cs="Arial"/>
          <w:sz w:val="24"/>
          <w:szCs w:val="24"/>
          <w:highlight w:val="yellow"/>
        </w:rPr>
        <w:t>mM</w:t>
      </w:r>
      <w:proofErr w:type="spellEnd"/>
      <w:r w:rsidR="008C6D3A" w:rsidRPr="00915806">
        <w:rPr>
          <w:rFonts w:ascii="Arial" w:hAnsi="Arial" w:cs="Arial"/>
          <w:sz w:val="24"/>
          <w:szCs w:val="24"/>
          <w:highlight w:val="yellow"/>
        </w:rPr>
        <w:t xml:space="preserve"> </w:t>
      </w:r>
      <w:proofErr w:type="spellStart"/>
      <w:r w:rsidR="008C6D3A" w:rsidRPr="00915806">
        <w:rPr>
          <w:rFonts w:ascii="Arial" w:hAnsi="Arial" w:cs="Arial"/>
          <w:sz w:val="24"/>
          <w:szCs w:val="24"/>
          <w:highlight w:val="yellow"/>
        </w:rPr>
        <w:t>Tris-HCl</w:t>
      </w:r>
      <w:proofErr w:type="spellEnd"/>
      <w:r w:rsidR="008C6D3A" w:rsidRPr="00915806">
        <w:rPr>
          <w:rFonts w:ascii="Arial" w:hAnsi="Arial" w:cs="Arial"/>
          <w:sz w:val="24"/>
          <w:szCs w:val="24"/>
          <w:highlight w:val="yellow"/>
        </w:rPr>
        <w:t xml:space="preserve">, </w:t>
      </w:r>
      <w:proofErr w:type="gramStart"/>
      <w:r w:rsidR="008C6D3A" w:rsidRPr="00915806">
        <w:rPr>
          <w:rFonts w:ascii="Arial" w:hAnsi="Arial" w:cs="Arial"/>
          <w:sz w:val="24"/>
          <w:szCs w:val="24"/>
          <w:highlight w:val="yellow"/>
        </w:rPr>
        <w:t>pH</w:t>
      </w:r>
      <w:proofErr w:type="gramEnd"/>
      <w:r w:rsidR="005E3757" w:rsidRPr="00915806">
        <w:rPr>
          <w:rFonts w:ascii="Arial" w:hAnsi="Arial" w:cs="Arial"/>
          <w:sz w:val="24"/>
          <w:szCs w:val="24"/>
          <w:highlight w:val="yellow"/>
        </w:rPr>
        <w:t xml:space="preserve"> </w:t>
      </w:r>
      <w:r w:rsidR="008C6D3A" w:rsidRPr="00915806">
        <w:rPr>
          <w:rFonts w:ascii="Arial" w:hAnsi="Arial" w:cs="Arial"/>
          <w:sz w:val="24"/>
          <w:szCs w:val="24"/>
          <w:highlight w:val="yellow"/>
        </w:rPr>
        <w:t>8.0.</w:t>
      </w:r>
      <w:r w:rsidR="008B5FD5" w:rsidRPr="00915806">
        <w:rPr>
          <w:rFonts w:ascii="Arial" w:hAnsi="Arial" w:cs="Arial"/>
          <w:sz w:val="24"/>
          <w:szCs w:val="24"/>
          <w:highlight w:val="yellow"/>
        </w:rPr>
        <w:t xml:space="preserve"> Filter </w:t>
      </w:r>
      <w:proofErr w:type="gramStart"/>
      <w:r w:rsidR="008B5FD5" w:rsidRPr="00915806">
        <w:rPr>
          <w:rFonts w:ascii="Arial" w:hAnsi="Arial" w:cs="Arial"/>
          <w:sz w:val="24"/>
          <w:szCs w:val="24"/>
          <w:highlight w:val="yellow"/>
        </w:rPr>
        <w:t>sterilize</w:t>
      </w:r>
      <w:proofErr w:type="gramEnd"/>
      <w:r w:rsidR="008B5FD5" w:rsidRPr="00915806">
        <w:rPr>
          <w:rFonts w:ascii="Arial" w:hAnsi="Arial" w:cs="Arial"/>
          <w:sz w:val="24"/>
          <w:szCs w:val="24"/>
          <w:highlight w:val="yellow"/>
        </w:rPr>
        <w:t xml:space="preserve"> (0.22</w:t>
      </w:r>
      <w:r w:rsidR="002724F6" w:rsidRPr="00915806">
        <w:rPr>
          <w:rFonts w:ascii="Arial" w:hAnsi="Arial" w:cs="Arial"/>
          <w:sz w:val="24"/>
          <w:szCs w:val="24"/>
          <w:highlight w:val="yellow"/>
        </w:rPr>
        <w:t xml:space="preserve"> </w:t>
      </w:r>
      <w:r w:rsidR="004E7211" w:rsidRPr="00915806">
        <w:rPr>
          <w:rStyle w:val="Emphasis"/>
          <w:rFonts w:ascii="Symbol" w:hAnsi="Symbol" w:cs="Arial"/>
          <w:i w:val="0"/>
          <w:iCs w:val="0"/>
          <w:sz w:val="24"/>
          <w:szCs w:val="24"/>
          <w:highlight w:val="yellow"/>
          <w:shd w:val="clear" w:color="auto" w:fill="FFFFFF"/>
        </w:rPr>
        <w:t></w:t>
      </w:r>
      <w:r w:rsidR="00C53A3B" w:rsidRPr="00915806">
        <w:rPr>
          <w:rFonts w:ascii="Arial" w:hAnsi="Arial" w:cs="Arial"/>
          <w:sz w:val="24"/>
          <w:szCs w:val="24"/>
          <w:highlight w:val="yellow"/>
        </w:rPr>
        <w:t>M</w:t>
      </w:r>
      <w:r w:rsidR="008B5FD5" w:rsidRPr="00915806">
        <w:rPr>
          <w:rFonts w:ascii="Arial" w:hAnsi="Arial" w:cs="Arial"/>
          <w:sz w:val="24"/>
          <w:szCs w:val="24"/>
          <w:highlight w:val="yellow"/>
        </w:rPr>
        <w:t>).</w:t>
      </w:r>
      <w:r w:rsidR="00E34249" w:rsidRPr="00915806">
        <w:rPr>
          <w:rFonts w:ascii="Arial" w:hAnsi="Arial" w:cs="Arial"/>
          <w:sz w:val="24"/>
          <w:szCs w:val="24"/>
          <w:highlight w:val="yellow"/>
        </w:rPr>
        <w:t xml:space="preserve"> </w:t>
      </w:r>
      <w:r w:rsidR="00CC58EE" w:rsidRPr="00915806">
        <w:rPr>
          <w:rFonts w:ascii="Arial" w:hAnsi="Arial" w:cs="Arial"/>
          <w:sz w:val="24"/>
          <w:szCs w:val="24"/>
          <w:highlight w:val="yellow"/>
        </w:rPr>
        <w:t>Store t</w:t>
      </w:r>
      <w:r w:rsidR="00E34249" w:rsidRPr="00915806">
        <w:rPr>
          <w:rFonts w:ascii="Arial" w:hAnsi="Arial" w:cs="Arial"/>
          <w:sz w:val="24"/>
          <w:szCs w:val="24"/>
          <w:highlight w:val="yellow"/>
        </w:rPr>
        <w:t>he buffer at 4</w:t>
      </w:r>
      <w:r w:rsidR="002724F6" w:rsidRPr="00915806">
        <w:rPr>
          <w:rFonts w:ascii="Arial" w:hAnsi="Arial" w:cs="Arial"/>
          <w:sz w:val="24"/>
          <w:szCs w:val="24"/>
          <w:highlight w:val="yellow"/>
        </w:rPr>
        <w:t xml:space="preserve"> </w:t>
      </w:r>
      <w:r w:rsidR="00E34249" w:rsidRPr="00915806">
        <w:rPr>
          <w:rStyle w:val="Emphasis"/>
          <w:rFonts w:ascii="Arial" w:hAnsi="Arial" w:cs="Arial"/>
          <w:i w:val="0"/>
          <w:iCs w:val="0"/>
          <w:sz w:val="24"/>
          <w:szCs w:val="24"/>
          <w:highlight w:val="yellow"/>
          <w:shd w:val="clear" w:color="auto" w:fill="FFFFFF"/>
        </w:rPr>
        <w:t>°C.</w:t>
      </w:r>
    </w:p>
    <w:p w14:paraId="53EA0B67" w14:textId="77777777" w:rsidR="000B60E6" w:rsidRPr="00915806" w:rsidRDefault="000B60E6" w:rsidP="00915806">
      <w:pPr>
        <w:pStyle w:val="NoSpacing"/>
        <w:jc w:val="both"/>
        <w:rPr>
          <w:rFonts w:ascii="Arial" w:hAnsi="Arial" w:cs="Arial"/>
          <w:sz w:val="24"/>
          <w:szCs w:val="24"/>
          <w:highlight w:val="yellow"/>
        </w:rPr>
      </w:pPr>
    </w:p>
    <w:p w14:paraId="5578F754" w14:textId="0379CD46"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E34249" w:rsidRPr="00915806">
        <w:rPr>
          <w:rFonts w:ascii="Arial" w:hAnsi="Arial" w:cs="Arial"/>
          <w:sz w:val="24"/>
          <w:szCs w:val="24"/>
          <w:highlight w:val="yellow"/>
        </w:rPr>
        <w:t xml:space="preserve">.5) </w:t>
      </w:r>
      <w:proofErr w:type="spellStart"/>
      <w:proofErr w:type="gramStart"/>
      <w:r w:rsidR="008C6D3A" w:rsidRPr="00915806">
        <w:rPr>
          <w:rFonts w:ascii="Arial" w:hAnsi="Arial" w:cs="Arial"/>
          <w:sz w:val="24"/>
          <w:szCs w:val="24"/>
          <w:highlight w:val="yellow"/>
        </w:rPr>
        <w:t>Resuspend</w:t>
      </w:r>
      <w:proofErr w:type="spellEnd"/>
      <w:proofErr w:type="gramEnd"/>
      <w:r w:rsidR="008C6D3A" w:rsidRPr="00915806">
        <w:rPr>
          <w:rFonts w:ascii="Arial" w:hAnsi="Arial" w:cs="Arial"/>
          <w:sz w:val="24"/>
          <w:szCs w:val="24"/>
          <w:highlight w:val="yellow"/>
        </w:rPr>
        <w:t xml:space="preserve"> the pellet with 10</w:t>
      </w:r>
      <w:r w:rsidR="00093EB1" w:rsidRPr="00915806">
        <w:rPr>
          <w:rFonts w:ascii="Arial" w:hAnsi="Arial" w:cs="Arial"/>
          <w:sz w:val="24"/>
          <w:szCs w:val="24"/>
          <w:highlight w:val="yellow"/>
        </w:rPr>
        <w:t xml:space="preserve"> </w:t>
      </w:r>
      <w:r w:rsidR="008C6D3A" w:rsidRPr="00915806">
        <w:rPr>
          <w:rFonts w:ascii="Arial" w:hAnsi="Arial" w:cs="Arial"/>
          <w:sz w:val="24"/>
          <w:szCs w:val="24"/>
          <w:highlight w:val="yellow"/>
        </w:rPr>
        <w:t>m</w:t>
      </w:r>
      <w:r w:rsidR="00DF27E7" w:rsidRPr="00915806">
        <w:rPr>
          <w:rFonts w:ascii="Arial" w:hAnsi="Arial" w:cs="Arial"/>
          <w:sz w:val="24"/>
          <w:szCs w:val="24"/>
          <w:highlight w:val="yellow"/>
        </w:rPr>
        <w:t>L</w:t>
      </w:r>
      <w:r w:rsidR="008C6D3A" w:rsidRPr="00915806">
        <w:rPr>
          <w:rFonts w:ascii="Arial" w:hAnsi="Arial" w:cs="Arial"/>
          <w:sz w:val="24"/>
          <w:szCs w:val="24"/>
          <w:highlight w:val="yellow"/>
        </w:rPr>
        <w:t xml:space="preserve"> lysis buffer.</w:t>
      </w:r>
    </w:p>
    <w:p w14:paraId="54C452BF" w14:textId="77777777" w:rsidR="000B60E6" w:rsidRPr="00915806" w:rsidRDefault="000B60E6" w:rsidP="00915806">
      <w:pPr>
        <w:pStyle w:val="NoSpacing"/>
        <w:jc w:val="both"/>
        <w:rPr>
          <w:rFonts w:ascii="Arial" w:hAnsi="Arial" w:cs="Arial"/>
          <w:sz w:val="24"/>
          <w:szCs w:val="24"/>
          <w:highlight w:val="yellow"/>
        </w:rPr>
      </w:pPr>
    </w:p>
    <w:p w14:paraId="6D97D05E" w14:textId="72C4B48B"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E34249" w:rsidRPr="00915806">
        <w:rPr>
          <w:rFonts w:ascii="Arial" w:hAnsi="Arial" w:cs="Arial"/>
          <w:sz w:val="24"/>
          <w:szCs w:val="24"/>
          <w:highlight w:val="yellow"/>
        </w:rPr>
        <w:t xml:space="preserve">.6) </w:t>
      </w:r>
      <w:r w:rsidR="00DF27E7" w:rsidRPr="00915806">
        <w:rPr>
          <w:rFonts w:ascii="Arial" w:hAnsi="Arial" w:cs="Arial"/>
          <w:sz w:val="24"/>
          <w:szCs w:val="24"/>
          <w:highlight w:val="yellow"/>
        </w:rPr>
        <w:t>Freeze the lys</w:t>
      </w:r>
      <w:r w:rsidR="008C6D3A" w:rsidRPr="00915806">
        <w:rPr>
          <w:rFonts w:ascii="Arial" w:hAnsi="Arial" w:cs="Arial"/>
          <w:sz w:val="24"/>
          <w:szCs w:val="24"/>
          <w:highlight w:val="yellow"/>
        </w:rPr>
        <w:t>a</w:t>
      </w:r>
      <w:r w:rsidR="00DF27E7" w:rsidRPr="00915806">
        <w:rPr>
          <w:rFonts w:ascii="Arial" w:hAnsi="Arial" w:cs="Arial"/>
          <w:sz w:val="24"/>
          <w:szCs w:val="24"/>
          <w:highlight w:val="yellow"/>
        </w:rPr>
        <w:t>t</w:t>
      </w:r>
      <w:r w:rsidR="008C6D3A" w:rsidRPr="00915806">
        <w:rPr>
          <w:rFonts w:ascii="Arial" w:hAnsi="Arial" w:cs="Arial"/>
          <w:sz w:val="24"/>
          <w:szCs w:val="24"/>
          <w:highlight w:val="yellow"/>
        </w:rPr>
        <w:t>e at -80</w:t>
      </w:r>
      <w:r w:rsidR="00093EB1" w:rsidRPr="00915806">
        <w:rPr>
          <w:rFonts w:ascii="Arial" w:hAnsi="Arial" w:cs="Arial"/>
          <w:sz w:val="24"/>
          <w:szCs w:val="24"/>
          <w:highlight w:val="yellow"/>
        </w:rPr>
        <w:t xml:space="preserve"> </w:t>
      </w:r>
      <w:r w:rsidR="0099301E" w:rsidRPr="00915806">
        <w:rPr>
          <w:rStyle w:val="Emphasis"/>
          <w:rFonts w:ascii="Arial" w:hAnsi="Arial" w:cs="Arial"/>
          <w:i w:val="0"/>
          <w:iCs w:val="0"/>
          <w:sz w:val="24"/>
          <w:szCs w:val="24"/>
          <w:highlight w:val="yellow"/>
          <w:shd w:val="clear" w:color="auto" w:fill="FFFFFF"/>
        </w:rPr>
        <w:t>°C</w:t>
      </w:r>
      <w:r w:rsidR="008C6D3A" w:rsidRPr="00915806">
        <w:rPr>
          <w:rFonts w:ascii="Arial" w:hAnsi="Arial" w:cs="Arial"/>
          <w:sz w:val="24"/>
          <w:szCs w:val="24"/>
          <w:highlight w:val="yellow"/>
        </w:rPr>
        <w:t xml:space="preserve"> or in the dry ice/ethanol bath, then thaw it at 37</w:t>
      </w:r>
      <w:r w:rsidR="00093EB1" w:rsidRPr="00915806">
        <w:rPr>
          <w:rFonts w:ascii="Arial" w:hAnsi="Arial" w:cs="Arial"/>
          <w:sz w:val="24"/>
          <w:szCs w:val="24"/>
          <w:highlight w:val="yellow"/>
        </w:rPr>
        <w:t xml:space="preserve"> </w:t>
      </w:r>
      <w:r w:rsidR="0099301E" w:rsidRPr="00915806">
        <w:rPr>
          <w:rStyle w:val="Emphasis"/>
          <w:rFonts w:ascii="Arial" w:hAnsi="Arial" w:cs="Arial"/>
          <w:i w:val="0"/>
          <w:iCs w:val="0"/>
          <w:sz w:val="24"/>
          <w:szCs w:val="24"/>
          <w:highlight w:val="yellow"/>
          <w:shd w:val="clear" w:color="auto" w:fill="FFFFFF"/>
        </w:rPr>
        <w:t>°C</w:t>
      </w:r>
      <w:r w:rsidR="008C6D3A" w:rsidRPr="00915806">
        <w:rPr>
          <w:rFonts w:ascii="Arial" w:hAnsi="Arial" w:cs="Arial"/>
          <w:sz w:val="24"/>
          <w:szCs w:val="24"/>
          <w:highlight w:val="yellow"/>
        </w:rPr>
        <w:t xml:space="preserve">.  </w:t>
      </w:r>
      <w:r w:rsidR="0099301E" w:rsidRPr="00915806">
        <w:rPr>
          <w:rFonts w:ascii="Arial" w:hAnsi="Arial" w:cs="Arial"/>
          <w:sz w:val="24"/>
          <w:szCs w:val="24"/>
          <w:highlight w:val="yellow"/>
        </w:rPr>
        <w:t>Vortex for</w:t>
      </w:r>
      <w:r w:rsidR="00DF27E7" w:rsidRPr="00915806">
        <w:rPr>
          <w:rFonts w:ascii="Arial" w:hAnsi="Arial" w:cs="Arial"/>
          <w:sz w:val="24"/>
          <w:szCs w:val="24"/>
          <w:highlight w:val="yellow"/>
        </w:rPr>
        <w:t xml:space="preserve"> </w:t>
      </w:r>
      <w:r w:rsidR="0099301E" w:rsidRPr="00915806">
        <w:rPr>
          <w:rFonts w:ascii="Arial" w:hAnsi="Arial" w:cs="Arial"/>
          <w:sz w:val="24"/>
          <w:szCs w:val="24"/>
          <w:highlight w:val="yellow"/>
        </w:rPr>
        <w:t xml:space="preserve">10 </w:t>
      </w:r>
      <w:r w:rsidR="00093EB1" w:rsidRPr="00915806">
        <w:rPr>
          <w:rFonts w:ascii="Arial" w:hAnsi="Arial" w:cs="Arial"/>
          <w:sz w:val="24"/>
          <w:szCs w:val="24"/>
          <w:highlight w:val="yellow"/>
        </w:rPr>
        <w:t>min</w:t>
      </w:r>
      <w:r w:rsidR="0099301E" w:rsidRPr="00915806">
        <w:rPr>
          <w:rFonts w:ascii="Arial" w:hAnsi="Arial" w:cs="Arial"/>
          <w:sz w:val="24"/>
          <w:szCs w:val="24"/>
          <w:highlight w:val="yellow"/>
        </w:rPr>
        <w:t xml:space="preserve">. </w:t>
      </w:r>
      <w:r w:rsidR="008C6D3A" w:rsidRPr="00915806">
        <w:rPr>
          <w:rFonts w:ascii="Arial" w:hAnsi="Arial" w:cs="Arial"/>
          <w:sz w:val="24"/>
          <w:szCs w:val="24"/>
          <w:highlight w:val="yellow"/>
        </w:rPr>
        <w:t>Freeze and thaw the lysate 3 times.</w:t>
      </w:r>
    </w:p>
    <w:p w14:paraId="0AA74B8C" w14:textId="77777777" w:rsidR="000B60E6" w:rsidRPr="00915806" w:rsidRDefault="000B60E6" w:rsidP="00915806">
      <w:pPr>
        <w:pStyle w:val="NoSpacing"/>
        <w:jc w:val="both"/>
        <w:rPr>
          <w:rFonts w:ascii="Arial" w:hAnsi="Arial" w:cs="Arial"/>
          <w:sz w:val="24"/>
          <w:szCs w:val="24"/>
          <w:highlight w:val="yellow"/>
        </w:rPr>
      </w:pPr>
    </w:p>
    <w:p w14:paraId="07FB10E0" w14:textId="4E4D10E0" w:rsidR="00155C38"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99301E" w:rsidRPr="00915806">
        <w:rPr>
          <w:rFonts w:ascii="Arial" w:hAnsi="Arial" w:cs="Arial"/>
          <w:sz w:val="24"/>
          <w:szCs w:val="24"/>
          <w:highlight w:val="yellow"/>
        </w:rPr>
        <w:t xml:space="preserve">.7) </w:t>
      </w:r>
      <w:r w:rsidR="008C6D3A" w:rsidRPr="00915806">
        <w:rPr>
          <w:rFonts w:ascii="Arial" w:hAnsi="Arial" w:cs="Arial"/>
          <w:sz w:val="24"/>
          <w:szCs w:val="24"/>
          <w:highlight w:val="yellow"/>
        </w:rPr>
        <w:t>Add MgCl</w:t>
      </w:r>
      <w:r w:rsidR="008C6D3A" w:rsidRPr="00915806">
        <w:rPr>
          <w:rFonts w:ascii="Arial" w:hAnsi="Arial" w:cs="Arial"/>
          <w:sz w:val="24"/>
          <w:szCs w:val="24"/>
          <w:highlight w:val="yellow"/>
          <w:vertAlign w:val="subscript"/>
        </w:rPr>
        <w:t>2</w:t>
      </w:r>
      <w:r w:rsidR="008C6D3A" w:rsidRPr="00915806">
        <w:rPr>
          <w:rFonts w:ascii="Arial" w:hAnsi="Arial" w:cs="Arial"/>
          <w:sz w:val="24"/>
          <w:szCs w:val="24"/>
          <w:highlight w:val="yellow"/>
        </w:rPr>
        <w:t xml:space="preserve"> solution to</w:t>
      </w:r>
      <w:r w:rsidR="0099301E" w:rsidRPr="00915806">
        <w:rPr>
          <w:rFonts w:ascii="Arial" w:hAnsi="Arial" w:cs="Arial"/>
          <w:sz w:val="24"/>
          <w:szCs w:val="24"/>
          <w:highlight w:val="yellow"/>
        </w:rPr>
        <w:t xml:space="preserve"> </w:t>
      </w:r>
      <w:r w:rsidR="00521441" w:rsidRPr="00915806">
        <w:rPr>
          <w:rFonts w:ascii="Arial" w:hAnsi="Arial" w:cs="Arial"/>
          <w:sz w:val="24"/>
          <w:szCs w:val="24"/>
          <w:highlight w:val="yellow"/>
        </w:rPr>
        <w:t>thawed-</w:t>
      </w:r>
      <w:r w:rsidR="008C6D3A" w:rsidRPr="00915806">
        <w:rPr>
          <w:rFonts w:ascii="Arial" w:hAnsi="Arial" w:cs="Arial"/>
          <w:sz w:val="24"/>
          <w:szCs w:val="24"/>
          <w:highlight w:val="yellow"/>
        </w:rPr>
        <w:t>lysate (</w:t>
      </w:r>
      <w:r w:rsidR="00112CC5" w:rsidRPr="00915806">
        <w:rPr>
          <w:rFonts w:ascii="Arial" w:hAnsi="Arial" w:cs="Arial"/>
          <w:sz w:val="24"/>
          <w:szCs w:val="24"/>
          <w:highlight w:val="yellow"/>
        </w:rPr>
        <w:t xml:space="preserve">make </w:t>
      </w:r>
      <w:r w:rsidR="008C6D3A" w:rsidRPr="00915806">
        <w:rPr>
          <w:rFonts w:ascii="Arial" w:hAnsi="Arial" w:cs="Arial"/>
          <w:sz w:val="24"/>
          <w:szCs w:val="24"/>
          <w:highlight w:val="yellow"/>
        </w:rPr>
        <w:t>the final concentration of MgCl</w:t>
      </w:r>
      <w:r w:rsidR="008C6D3A" w:rsidRPr="00915806">
        <w:rPr>
          <w:rFonts w:ascii="Arial" w:hAnsi="Arial" w:cs="Arial"/>
          <w:sz w:val="24"/>
          <w:szCs w:val="24"/>
          <w:highlight w:val="yellow"/>
          <w:vertAlign w:val="subscript"/>
        </w:rPr>
        <w:t>2</w:t>
      </w:r>
      <w:r w:rsidR="008C6D3A" w:rsidRPr="00915806">
        <w:rPr>
          <w:rFonts w:ascii="Arial" w:hAnsi="Arial" w:cs="Arial"/>
          <w:sz w:val="24"/>
          <w:szCs w:val="24"/>
          <w:highlight w:val="yellow"/>
        </w:rPr>
        <w:t xml:space="preserve"> </w:t>
      </w:r>
      <w:r w:rsidR="0099301E" w:rsidRPr="00915806">
        <w:rPr>
          <w:rFonts w:ascii="Arial" w:hAnsi="Arial" w:cs="Arial"/>
          <w:sz w:val="24"/>
          <w:szCs w:val="24"/>
          <w:highlight w:val="yellow"/>
        </w:rPr>
        <w:t xml:space="preserve">in the lysate be </w:t>
      </w:r>
      <w:r w:rsidR="008C6D3A" w:rsidRPr="00915806">
        <w:rPr>
          <w:rFonts w:ascii="Arial" w:hAnsi="Arial" w:cs="Arial"/>
          <w:sz w:val="24"/>
          <w:szCs w:val="24"/>
          <w:highlight w:val="yellow"/>
        </w:rPr>
        <w:t>1</w:t>
      </w:r>
      <w:r w:rsidR="00923E5E" w:rsidRPr="00915806">
        <w:rPr>
          <w:rFonts w:ascii="Arial" w:hAnsi="Arial" w:cs="Arial"/>
          <w:sz w:val="24"/>
          <w:szCs w:val="24"/>
          <w:highlight w:val="yellow"/>
        </w:rPr>
        <w:t xml:space="preserve"> </w:t>
      </w:r>
      <w:proofErr w:type="spellStart"/>
      <w:r w:rsidR="008C6D3A" w:rsidRPr="00915806">
        <w:rPr>
          <w:rFonts w:ascii="Arial" w:hAnsi="Arial" w:cs="Arial"/>
          <w:sz w:val="24"/>
          <w:szCs w:val="24"/>
          <w:highlight w:val="yellow"/>
        </w:rPr>
        <w:t>mM</w:t>
      </w:r>
      <w:proofErr w:type="spellEnd"/>
      <w:r w:rsidR="008C6D3A" w:rsidRPr="00915806">
        <w:rPr>
          <w:rFonts w:ascii="Arial" w:hAnsi="Arial" w:cs="Arial"/>
          <w:sz w:val="24"/>
          <w:szCs w:val="24"/>
          <w:highlight w:val="yellow"/>
        </w:rPr>
        <w:t xml:space="preserve">). Add </w:t>
      </w:r>
      <w:del w:id="109" w:author="Author" w:date="2016-06-30T19:38:00Z">
        <w:r w:rsidR="008C6D3A" w:rsidRPr="00915806" w:rsidDel="00241391">
          <w:rPr>
            <w:rFonts w:ascii="Arial" w:hAnsi="Arial" w:cs="Arial"/>
            <w:sz w:val="24"/>
            <w:szCs w:val="24"/>
            <w:highlight w:val="yellow"/>
          </w:rPr>
          <w:delText>Benzonase</w:delText>
        </w:r>
      </w:del>
      <w:ins w:id="110" w:author="Author" w:date="2016-06-30T19:12:00Z">
        <w:del w:id="111" w:author="Author" w:date="2016-06-30T19:38:00Z">
          <w:r w:rsidR="001739B5" w:rsidDel="00241391">
            <w:rPr>
              <w:rFonts w:ascii="Arial" w:hAnsi="Arial" w:cs="Arial"/>
              <w:sz w:val="24"/>
              <w:szCs w:val="24"/>
              <w:highlight w:val="yellow"/>
            </w:rPr>
            <w:delText xml:space="preserve"> </w:delText>
          </w:r>
        </w:del>
        <w:r w:rsidR="001739B5">
          <w:rPr>
            <w:rFonts w:ascii="Arial" w:hAnsi="Arial" w:cs="Arial"/>
            <w:sz w:val="24"/>
            <w:szCs w:val="24"/>
            <w:highlight w:val="yellow"/>
          </w:rPr>
          <w:t>nuclease</w:t>
        </w:r>
      </w:ins>
      <w:r w:rsidR="008C6D3A" w:rsidRPr="00915806">
        <w:rPr>
          <w:rFonts w:ascii="Arial" w:hAnsi="Arial" w:cs="Arial"/>
          <w:sz w:val="24"/>
          <w:szCs w:val="24"/>
          <w:highlight w:val="yellow"/>
        </w:rPr>
        <w:t xml:space="preserve"> to </w:t>
      </w:r>
      <w:r w:rsidR="00C53A3B" w:rsidRPr="00915806">
        <w:rPr>
          <w:rFonts w:ascii="Arial" w:hAnsi="Arial" w:cs="Arial"/>
          <w:sz w:val="24"/>
          <w:szCs w:val="24"/>
          <w:highlight w:val="yellow"/>
        </w:rPr>
        <w:t xml:space="preserve">a </w:t>
      </w:r>
      <w:r w:rsidR="008C6D3A" w:rsidRPr="00915806">
        <w:rPr>
          <w:rFonts w:ascii="Arial" w:hAnsi="Arial" w:cs="Arial"/>
          <w:sz w:val="24"/>
          <w:szCs w:val="24"/>
          <w:highlight w:val="yellow"/>
        </w:rPr>
        <w:t>final concentration of 250</w:t>
      </w:r>
      <w:r w:rsidR="00923E5E" w:rsidRPr="00915806">
        <w:rPr>
          <w:rFonts w:ascii="Arial" w:hAnsi="Arial" w:cs="Arial"/>
          <w:sz w:val="24"/>
          <w:szCs w:val="24"/>
          <w:highlight w:val="yellow"/>
        </w:rPr>
        <w:t xml:space="preserve"> </w:t>
      </w:r>
      <w:r w:rsidR="008C6D3A" w:rsidRPr="00915806">
        <w:rPr>
          <w:rFonts w:ascii="Arial" w:hAnsi="Arial" w:cs="Arial"/>
          <w:sz w:val="24"/>
          <w:szCs w:val="24"/>
          <w:highlight w:val="yellow"/>
        </w:rPr>
        <w:t>U/</w:t>
      </w:r>
      <w:proofErr w:type="spellStart"/>
      <w:r w:rsidR="008C6D3A" w:rsidRPr="00915806">
        <w:rPr>
          <w:rFonts w:ascii="Arial" w:hAnsi="Arial" w:cs="Arial"/>
          <w:sz w:val="24"/>
          <w:szCs w:val="24"/>
          <w:highlight w:val="yellow"/>
        </w:rPr>
        <w:t>m</w:t>
      </w:r>
      <w:r w:rsidR="00DF27E7" w:rsidRPr="00915806">
        <w:rPr>
          <w:rFonts w:ascii="Arial" w:hAnsi="Arial" w:cs="Arial"/>
          <w:sz w:val="24"/>
          <w:szCs w:val="24"/>
          <w:highlight w:val="yellow"/>
        </w:rPr>
        <w:t>L</w:t>
      </w:r>
      <w:r w:rsidR="008C6D3A" w:rsidRPr="00915806">
        <w:rPr>
          <w:rFonts w:ascii="Arial" w:hAnsi="Arial" w:cs="Arial"/>
          <w:sz w:val="24"/>
          <w:szCs w:val="24"/>
          <w:highlight w:val="yellow"/>
        </w:rPr>
        <w:t>.</w:t>
      </w:r>
      <w:proofErr w:type="spellEnd"/>
      <w:r w:rsidR="008C6D3A" w:rsidRPr="00915806">
        <w:rPr>
          <w:rFonts w:ascii="Arial" w:hAnsi="Arial" w:cs="Arial"/>
          <w:sz w:val="24"/>
          <w:szCs w:val="24"/>
          <w:highlight w:val="yellow"/>
        </w:rPr>
        <w:t xml:space="preserve">  Incubate at 37</w:t>
      </w:r>
      <w:r w:rsidR="00923E5E" w:rsidRPr="00915806">
        <w:rPr>
          <w:rFonts w:ascii="Arial" w:hAnsi="Arial" w:cs="Arial"/>
          <w:sz w:val="24"/>
          <w:szCs w:val="24"/>
          <w:highlight w:val="yellow"/>
        </w:rPr>
        <w:t xml:space="preserve"> </w:t>
      </w:r>
      <w:r w:rsidR="0099301E" w:rsidRPr="00915806">
        <w:rPr>
          <w:rStyle w:val="Emphasis"/>
          <w:rFonts w:ascii="Arial" w:hAnsi="Arial" w:cs="Arial"/>
          <w:i w:val="0"/>
          <w:iCs w:val="0"/>
          <w:sz w:val="24"/>
          <w:szCs w:val="24"/>
          <w:highlight w:val="yellow"/>
          <w:shd w:val="clear" w:color="auto" w:fill="FFFFFF"/>
        </w:rPr>
        <w:t>°C</w:t>
      </w:r>
      <w:r w:rsidR="008C6D3A" w:rsidRPr="00915806">
        <w:rPr>
          <w:rFonts w:ascii="Arial" w:hAnsi="Arial" w:cs="Arial"/>
          <w:sz w:val="24"/>
          <w:szCs w:val="24"/>
          <w:highlight w:val="yellow"/>
        </w:rPr>
        <w:t xml:space="preserve"> for 15 </w:t>
      </w:r>
      <w:r w:rsidR="00923E5E" w:rsidRPr="00915806">
        <w:rPr>
          <w:rFonts w:ascii="Arial" w:hAnsi="Arial" w:cs="Arial"/>
          <w:sz w:val="24"/>
          <w:szCs w:val="24"/>
          <w:highlight w:val="yellow"/>
        </w:rPr>
        <w:t>min</w:t>
      </w:r>
      <w:r w:rsidR="00155C38" w:rsidRPr="00915806">
        <w:rPr>
          <w:rFonts w:ascii="Arial" w:hAnsi="Arial" w:cs="Arial"/>
          <w:sz w:val="24"/>
          <w:szCs w:val="24"/>
          <w:highlight w:val="yellow"/>
        </w:rPr>
        <w:t xml:space="preserve"> to </w:t>
      </w:r>
      <w:r w:rsidR="005E3757" w:rsidRPr="00915806">
        <w:rPr>
          <w:rFonts w:ascii="Arial" w:hAnsi="Arial" w:cs="Arial"/>
          <w:sz w:val="24"/>
          <w:szCs w:val="24"/>
          <w:highlight w:val="yellow"/>
        </w:rPr>
        <w:t>d</w:t>
      </w:r>
      <w:r w:rsidR="00155C38" w:rsidRPr="00915806">
        <w:rPr>
          <w:rFonts w:ascii="Arial" w:hAnsi="Arial" w:cs="Arial"/>
          <w:sz w:val="24"/>
          <w:szCs w:val="24"/>
          <w:highlight w:val="yellow"/>
        </w:rPr>
        <w:t>issolve t</w:t>
      </w:r>
      <w:r w:rsidR="008C6D3A" w:rsidRPr="00915806">
        <w:rPr>
          <w:rFonts w:ascii="Arial" w:hAnsi="Arial" w:cs="Arial"/>
          <w:sz w:val="24"/>
          <w:szCs w:val="24"/>
          <w:highlight w:val="yellow"/>
        </w:rPr>
        <w:t>he DNA/protein aggregation</w:t>
      </w:r>
      <w:r w:rsidR="00155C38" w:rsidRPr="00915806">
        <w:rPr>
          <w:rFonts w:ascii="Arial" w:hAnsi="Arial" w:cs="Arial"/>
          <w:sz w:val="24"/>
          <w:szCs w:val="24"/>
          <w:highlight w:val="yellow"/>
        </w:rPr>
        <w:t>.</w:t>
      </w:r>
    </w:p>
    <w:p w14:paraId="455751B9" w14:textId="585164EC" w:rsidR="008C6D3A" w:rsidRPr="00915806" w:rsidRDefault="00155C38" w:rsidP="00915806">
      <w:pPr>
        <w:pStyle w:val="NoSpacing"/>
        <w:jc w:val="both"/>
        <w:rPr>
          <w:rFonts w:ascii="Arial" w:hAnsi="Arial" w:cs="Arial"/>
          <w:sz w:val="24"/>
          <w:szCs w:val="24"/>
        </w:rPr>
      </w:pPr>
      <w:r w:rsidRPr="00915806">
        <w:rPr>
          <w:rFonts w:ascii="Arial" w:hAnsi="Arial" w:cs="Arial"/>
          <w:sz w:val="24"/>
          <w:szCs w:val="24"/>
        </w:rPr>
        <w:t>Note:</w:t>
      </w:r>
      <w:r w:rsidR="008C6D3A" w:rsidRPr="00915806">
        <w:rPr>
          <w:rFonts w:ascii="Arial" w:hAnsi="Arial" w:cs="Arial"/>
          <w:sz w:val="24"/>
          <w:szCs w:val="24"/>
        </w:rPr>
        <w:t xml:space="preserve"> </w:t>
      </w:r>
      <w:del w:id="112" w:author="Author" w:date="2016-06-21T16:05:00Z">
        <w:r w:rsidR="002F3B7A" w:rsidRPr="00915806" w:rsidDel="000F7D73">
          <w:rPr>
            <w:rFonts w:ascii="Arial" w:hAnsi="Arial" w:cs="Arial"/>
            <w:sz w:val="24"/>
            <w:szCs w:val="24"/>
          </w:rPr>
          <w:delText xml:space="preserve">if </w:delText>
        </w:r>
      </w:del>
      <w:ins w:id="113" w:author="Author" w:date="2016-06-21T16:05:00Z">
        <w:r w:rsidR="000F7D73">
          <w:rPr>
            <w:rFonts w:ascii="Arial" w:hAnsi="Arial" w:cs="Arial"/>
            <w:sz w:val="24"/>
            <w:szCs w:val="24"/>
          </w:rPr>
          <w:t>I</w:t>
        </w:r>
        <w:r w:rsidR="000F7D73" w:rsidRPr="00915806">
          <w:rPr>
            <w:rFonts w:ascii="Arial" w:hAnsi="Arial" w:cs="Arial"/>
            <w:sz w:val="24"/>
            <w:szCs w:val="24"/>
          </w:rPr>
          <w:t xml:space="preserve">f </w:t>
        </w:r>
      </w:ins>
      <w:r w:rsidRPr="00915806">
        <w:rPr>
          <w:rFonts w:ascii="Arial" w:hAnsi="Arial" w:cs="Arial"/>
          <w:sz w:val="24"/>
          <w:szCs w:val="24"/>
        </w:rPr>
        <w:t xml:space="preserve">the DNA/protein aggregation does </w:t>
      </w:r>
      <w:r w:rsidR="002F3B7A" w:rsidRPr="00915806">
        <w:rPr>
          <w:rFonts w:ascii="Arial" w:hAnsi="Arial" w:cs="Arial"/>
          <w:sz w:val="24"/>
          <w:szCs w:val="24"/>
        </w:rPr>
        <w:t>not</w:t>
      </w:r>
      <w:r w:rsidR="00632042" w:rsidRPr="00915806">
        <w:rPr>
          <w:rFonts w:ascii="Arial" w:hAnsi="Arial" w:cs="Arial"/>
          <w:sz w:val="24"/>
          <w:szCs w:val="24"/>
        </w:rPr>
        <w:t xml:space="preserve"> get</w:t>
      </w:r>
      <w:r w:rsidRPr="00915806">
        <w:rPr>
          <w:rFonts w:ascii="Arial" w:hAnsi="Arial" w:cs="Arial"/>
          <w:sz w:val="24"/>
          <w:szCs w:val="24"/>
        </w:rPr>
        <w:t xml:space="preserve"> dissolved after </w:t>
      </w:r>
      <w:proofErr w:type="spellStart"/>
      <w:r w:rsidRPr="00915806">
        <w:rPr>
          <w:rFonts w:ascii="Arial" w:hAnsi="Arial" w:cs="Arial"/>
          <w:sz w:val="24"/>
          <w:szCs w:val="24"/>
        </w:rPr>
        <w:t>Benzonase</w:t>
      </w:r>
      <w:proofErr w:type="spellEnd"/>
      <w:r w:rsidRPr="00915806">
        <w:rPr>
          <w:rFonts w:ascii="Arial" w:hAnsi="Arial" w:cs="Arial"/>
          <w:sz w:val="24"/>
          <w:szCs w:val="24"/>
        </w:rPr>
        <w:t xml:space="preserve"> treatment</w:t>
      </w:r>
      <w:r w:rsidR="002F3B7A" w:rsidRPr="00915806">
        <w:rPr>
          <w:rFonts w:ascii="Arial" w:hAnsi="Arial" w:cs="Arial"/>
          <w:sz w:val="24"/>
          <w:szCs w:val="24"/>
        </w:rPr>
        <w:t xml:space="preserve">, </w:t>
      </w:r>
      <w:proofErr w:type="spellStart"/>
      <w:r w:rsidR="002F3B7A" w:rsidRPr="00915806">
        <w:rPr>
          <w:rFonts w:ascii="Arial" w:hAnsi="Arial" w:cs="Arial"/>
          <w:sz w:val="24"/>
          <w:szCs w:val="24"/>
        </w:rPr>
        <w:t>dounce</w:t>
      </w:r>
      <w:proofErr w:type="spellEnd"/>
      <w:r w:rsidR="002F3B7A" w:rsidRPr="00915806">
        <w:rPr>
          <w:rFonts w:ascii="Arial" w:hAnsi="Arial" w:cs="Arial"/>
          <w:sz w:val="24"/>
          <w:szCs w:val="24"/>
        </w:rPr>
        <w:t xml:space="preserve"> homogenize the lysates </w:t>
      </w:r>
      <w:r w:rsidR="008C6D3A" w:rsidRPr="00915806">
        <w:rPr>
          <w:rFonts w:ascii="Arial" w:hAnsi="Arial" w:cs="Arial"/>
          <w:sz w:val="24"/>
          <w:szCs w:val="24"/>
        </w:rPr>
        <w:t>20 times).</w:t>
      </w:r>
    </w:p>
    <w:p w14:paraId="4F09EB63" w14:textId="77777777" w:rsidR="000B60E6" w:rsidRPr="00915806" w:rsidRDefault="000B60E6" w:rsidP="00915806">
      <w:pPr>
        <w:pStyle w:val="NoSpacing"/>
        <w:jc w:val="both"/>
        <w:rPr>
          <w:rFonts w:ascii="Arial" w:hAnsi="Arial" w:cs="Arial"/>
          <w:sz w:val="24"/>
          <w:szCs w:val="24"/>
          <w:highlight w:val="yellow"/>
        </w:rPr>
      </w:pPr>
    </w:p>
    <w:p w14:paraId="298F5F53" w14:textId="4C40E55B" w:rsidR="00923E5E"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99301E" w:rsidRPr="00915806">
        <w:rPr>
          <w:rFonts w:ascii="Arial" w:hAnsi="Arial" w:cs="Arial"/>
          <w:sz w:val="24"/>
          <w:szCs w:val="24"/>
          <w:highlight w:val="yellow"/>
        </w:rPr>
        <w:t xml:space="preserve">.8) </w:t>
      </w:r>
      <w:r w:rsidR="008C6D3A" w:rsidRPr="00915806">
        <w:rPr>
          <w:rFonts w:ascii="Arial" w:hAnsi="Arial" w:cs="Arial"/>
          <w:sz w:val="24"/>
          <w:szCs w:val="24"/>
          <w:highlight w:val="yellow"/>
        </w:rPr>
        <w:t xml:space="preserve">Centrifuge the sample at </w:t>
      </w:r>
      <w:r w:rsidR="00FF1243" w:rsidRPr="00915806">
        <w:rPr>
          <w:rFonts w:ascii="Arial" w:hAnsi="Arial" w:cs="Arial"/>
          <w:sz w:val="24"/>
          <w:szCs w:val="24"/>
          <w:highlight w:val="yellow"/>
        </w:rPr>
        <w:t>4800 X</w:t>
      </w:r>
      <w:r w:rsidR="00E4601C" w:rsidRPr="00915806">
        <w:rPr>
          <w:rFonts w:ascii="Arial" w:hAnsi="Arial" w:cs="Arial"/>
          <w:sz w:val="24"/>
          <w:szCs w:val="24"/>
          <w:highlight w:val="yellow"/>
        </w:rPr>
        <w:t xml:space="preserve"> </w:t>
      </w:r>
      <w:r w:rsidR="00FF1243" w:rsidRPr="00915806">
        <w:rPr>
          <w:rFonts w:ascii="Arial" w:hAnsi="Arial" w:cs="Arial"/>
          <w:sz w:val="24"/>
          <w:szCs w:val="24"/>
          <w:highlight w:val="yellow"/>
        </w:rPr>
        <w:t xml:space="preserve">g </w:t>
      </w:r>
      <w:r w:rsidR="008C6D3A" w:rsidRPr="00915806">
        <w:rPr>
          <w:rFonts w:ascii="Arial" w:hAnsi="Arial" w:cs="Arial"/>
          <w:sz w:val="24"/>
          <w:szCs w:val="24"/>
          <w:highlight w:val="yellow"/>
        </w:rPr>
        <w:t>for 20</w:t>
      </w:r>
      <w:r w:rsidR="00923E5E" w:rsidRPr="00915806">
        <w:rPr>
          <w:rFonts w:ascii="Arial" w:hAnsi="Arial" w:cs="Arial"/>
          <w:sz w:val="24"/>
          <w:szCs w:val="24"/>
          <w:highlight w:val="yellow"/>
        </w:rPr>
        <w:t xml:space="preserve"> </w:t>
      </w:r>
      <w:r w:rsidR="008C6D3A" w:rsidRPr="00915806">
        <w:rPr>
          <w:rFonts w:ascii="Arial" w:hAnsi="Arial" w:cs="Arial"/>
          <w:sz w:val="24"/>
          <w:szCs w:val="24"/>
          <w:highlight w:val="yellow"/>
        </w:rPr>
        <w:t>min at 4</w:t>
      </w:r>
      <w:r w:rsidR="00A24007" w:rsidRPr="00915806">
        <w:rPr>
          <w:rFonts w:ascii="Arial" w:hAnsi="Arial" w:cs="Arial"/>
          <w:sz w:val="24"/>
          <w:szCs w:val="24"/>
          <w:highlight w:val="yellow"/>
        </w:rPr>
        <w:t xml:space="preserve"> </w:t>
      </w:r>
      <w:r w:rsidR="0099301E" w:rsidRPr="00915806">
        <w:rPr>
          <w:rStyle w:val="Emphasis"/>
          <w:rFonts w:ascii="Arial" w:hAnsi="Arial" w:cs="Arial"/>
          <w:i w:val="0"/>
          <w:iCs w:val="0"/>
          <w:sz w:val="24"/>
          <w:szCs w:val="24"/>
          <w:highlight w:val="yellow"/>
          <w:shd w:val="clear" w:color="auto" w:fill="FFFFFF"/>
        </w:rPr>
        <w:t>°C</w:t>
      </w:r>
      <w:r w:rsidR="008C6D3A" w:rsidRPr="00915806">
        <w:rPr>
          <w:rFonts w:ascii="Arial" w:hAnsi="Arial" w:cs="Arial"/>
          <w:sz w:val="24"/>
          <w:szCs w:val="24"/>
          <w:highlight w:val="yellow"/>
        </w:rPr>
        <w:t xml:space="preserve">. </w:t>
      </w:r>
      <w:r w:rsidR="002F3B7A" w:rsidRPr="00915806">
        <w:rPr>
          <w:rFonts w:ascii="Arial" w:hAnsi="Arial" w:cs="Arial"/>
          <w:sz w:val="24"/>
          <w:szCs w:val="24"/>
          <w:highlight w:val="yellow"/>
        </w:rPr>
        <w:t>Collect</w:t>
      </w:r>
      <w:r w:rsidR="00A24007" w:rsidRPr="00915806">
        <w:rPr>
          <w:rFonts w:ascii="Arial" w:hAnsi="Arial" w:cs="Arial"/>
          <w:sz w:val="24"/>
          <w:szCs w:val="24"/>
          <w:highlight w:val="yellow"/>
        </w:rPr>
        <w:t xml:space="preserve"> the supernatant.</w:t>
      </w:r>
    </w:p>
    <w:p w14:paraId="0F51C4EF" w14:textId="77777777" w:rsidR="00923E5E" w:rsidRPr="00915806" w:rsidRDefault="00923E5E" w:rsidP="00915806">
      <w:pPr>
        <w:pStyle w:val="NoSpacing"/>
        <w:jc w:val="both"/>
        <w:rPr>
          <w:rFonts w:ascii="Arial" w:hAnsi="Arial" w:cs="Arial"/>
          <w:sz w:val="24"/>
          <w:szCs w:val="24"/>
          <w:highlight w:val="yellow"/>
        </w:rPr>
      </w:pPr>
    </w:p>
    <w:p w14:paraId="58720194" w14:textId="70ABC499"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923E5E" w:rsidRPr="00915806">
        <w:rPr>
          <w:rFonts w:ascii="Arial" w:hAnsi="Arial" w:cs="Arial"/>
          <w:sz w:val="24"/>
          <w:szCs w:val="24"/>
          <w:highlight w:val="yellow"/>
        </w:rPr>
        <w:t xml:space="preserve">.9) </w:t>
      </w:r>
      <w:r w:rsidR="008C6D3A" w:rsidRPr="00915806">
        <w:rPr>
          <w:rFonts w:ascii="Arial" w:hAnsi="Arial" w:cs="Arial"/>
          <w:sz w:val="24"/>
          <w:szCs w:val="24"/>
          <w:highlight w:val="yellow"/>
        </w:rPr>
        <w:t xml:space="preserve">Meanwhile, prepare </w:t>
      </w:r>
      <w:proofErr w:type="spellStart"/>
      <w:r w:rsidR="008C6D3A" w:rsidRPr="00915806">
        <w:rPr>
          <w:rFonts w:ascii="Arial" w:hAnsi="Arial" w:cs="Arial"/>
          <w:sz w:val="24"/>
          <w:szCs w:val="24"/>
          <w:highlight w:val="yellow"/>
        </w:rPr>
        <w:t>Iodixanol</w:t>
      </w:r>
      <w:proofErr w:type="spellEnd"/>
      <w:r w:rsidR="008C6D3A" w:rsidRPr="00915806">
        <w:rPr>
          <w:rFonts w:ascii="Arial" w:hAnsi="Arial" w:cs="Arial"/>
          <w:sz w:val="24"/>
          <w:szCs w:val="24"/>
          <w:highlight w:val="yellow"/>
        </w:rPr>
        <w:t xml:space="preserve"> gradient:</w:t>
      </w:r>
    </w:p>
    <w:p w14:paraId="32B4F3AC" w14:textId="77777777" w:rsidR="00B7627D" w:rsidRPr="00915806" w:rsidRDefault="00B7627D" w:rsidP="00915806">
      <w:pPr>
        <w:pStyle w:val="NoSpacing"/>
        <w:jc w:val="both"/>
        <w:rPr>
          <w:rFonts w:ascii="Arial" w:hAnsi="Arial" w:cs="Arial"/>
          <w:sz w:val="24"/>
          <w:szCs w:val="24"/>
          <w:highlight w:val="yellow"/>
        </w:rPr>
      </w:pPr>
    </w:p>
    <w:p w14:paraId="28B3723E" w14:textId="6FEE5910"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B10165" w:rsidRPr="00915806">
        <w:rPr>
          <w:rFonts w:ascii="Arial" w:hAnsi="Arial" w:cs="Arial"/>
          <w:sz w:val="24"/>
          <w:szCs w:val="24"/>
          <w:highlight w:val="yellow"/>
        </w:rPr>
        <w:t>.9.1</w:t>
      </w:r>
      <w:r w:rsidR="0088654A" w:rsidRPr="00915806">
        <w:rPr>
          <w:rFonts w:ascii="Arial" w:hAnsi="Arial" w:cs="Arial"/>
          <w:sz w:val="24"/>
          <w:szCs w:val="24"/>
          <w:highlight w:val="yellow"/>
        </w:rPr>
        <w:t xml:space="preserve">) Prepare </w:t>
      </w:r>
      <w:r w:rsidR="008C6D3A" w:rsidRPr="00915806">
        <w:rPr>
          <w:rFonts w:ascii="Arial" w:hAnsi="Arial" w:cs="Arial"/>
          <w:sz w:val="24"/>
          <w:szCs w:val="24"/>
          <w:highlight w:val="yellow"/>
        </w:rPr>
        <w:t>17%</w:t>
      </w:r>
      <w:r w:rsidR="0099301E" w:rsidRPr="00915806">
        <w:rPr>
          <w:rFonts w:ascii="Arial" w:hAnsi="Arial" w:cs="Arial"/>
          <w:sz w:val="24"/>
          <w:szCs w:val="24"/>
          <w:highlight w:val="yellow"/>
        </w:rPr>
        <w:t xml:space="preserve"> </w:t>
      </w:r>
      <w:proofErr w:type="spellStart"/>
      <w:r w:rsidR="0099301E" w:rsidRPr="00915806">
        <w:rPr>
          <w:rFonts w:ascii="Arial" w:hAnsi="Arial" w:cs="Arial"/>
          <w:sz w:val="24"/>
          <w:szCs w:val="24"/>
          <w:highlight w:val="yellow"/>
        </w:rPr>
        <w:t>Iodixanol</w:t>
      </w:r>
      <w:proofErr w:type="spellEnd"/>
      <w:ins w:id="114" w:author="Author" w:date="2016-06-21T20:08:00Z">
        <w:r w:rsidR="00D411AB">
          <w:rPr>
            <w:rFonts w:ascii="Arial" w:hAnsi="Arial" w:cs="Arial"/>
            <w:sz w:val="24"/>
            <w:szCs w:val="24"/>
            <w:highlight w:val="yellow"/>
          </w:rPr>
          <w:t xml:space="preserve"> solution</w:t>
        </w:r>
      </w:ins>
      <w:r w:rsidR="0099301E" w:rsidRPr="00915806">
        <w:rPr>
          <w:rFonts w:ascii="Arial" w:hAnsi="Arial" w:cs="Arial"/>
          <w:sz w:val="24"/>
          <w:szCs w:val="24"/>
          <w:highlight w:val="yellow"/>
        </w:rPr>
        <w:t xml:space="preserve"> </w:t>
      </w:r>
      <w:r w:rsidR="0088654A" w:rsidRPr="00915806">
        <w:rPr>
          <w:rFonts w:ascii="Arial" w:hAnsi="Arial" w:cs="Arial"/>
          <w:sz w:val="24"/>
          <w:szCs w:val="24"/>
          <w:highlight w:val="yellow"/>
        </w:rPr>
        <w:t>by mixing</w:t>
      </w:r>
      <w:r w:rsidR="008C6D3A" w:rsidRPr="00915806">
        <w:rPr>
          <w:rFonts w:ascii="Arial" w:hAnsi="Arial" w:cs="Arial"/>
          <w:sz w:val="24"/>
          <w:szCs w:val="24"/>
          <w:highlight w:val="yellow"/>
        </w:rPr>
        <w:t xml:space="preserve"> 5</w:t>
      </w:r>
      <w:r w:rsidR="00923E5E" w:rsidRPr="00915806">
        <w:rPr>
          <w:rFonts w:ascii="Arial" w:hAnsi="Arial" w:cs="Arial"/>
          <w:sz w:val="24"/>
          <w:szCs w:val="24"/>
          <w:highlight w:val="yellow"/>
        </w:rPr>
        <w:t xml:space="preserve"> </w:t>
      </w:r>
      <w:r w:rsidR="00DB0624" w:rsidRPr="00915806">
        <w:rPr>
          <w:rFonts w:ascii="Arial" w:hAnsi="Arial" w:cs="Arial"/>
          <w:sz w:val="24"/>
          <w:szCs w:val="24"/>
          <w:highlight w:val="yellow"/>
        </w:rPr>
        <w:t>mL 10</w:t>
      </w:r>
      <w:r w:rsidR="00DF27E7" w:rsidRPr="00915806">
        <w:rPr>
          <w:rFonts w:ascii="Arial" w:hAnsi="Arial" w:cs="Arial"/>
          <w:sz w:val="24"/>
          <w:szCs w:val="24"/>
          <w:highlight w:val="yellow"/>
        </w:rPr>
        <w:t>X</w:t>
      </w:r>
      <w:r w:rsidR="00C53A3B" w:rsidRPr="00915806">
        <w:rPr>
          <w:rFonts w:ascii="Arial" w:hAnsi="Arial" w:cs="Arial"/>
          <w:sz w:val="24"/>
          <w:szCs w:val="24"/>
          <w:highlight w:val="yellow"/>
        </w:rPr>
        <w:t xml:space="preserve"> </w:t>
      </w:r>
      <w:r w:rsidR="00DF27E7" w:rsidRPr="00915806">
        <w:rPr>
          <w:rFonts w:ascii="Arial" w:hAnsi="Arial" w:cs="Arial"/>
          <w:sz w:val="24"/>
          <w:szCs w:val="24"/>
          <w:highlight w:val="yellow"/>
        </w:rPr>
        <w:t>PBS</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0.05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 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 MgCl</w:t>
      </w:r>
      <w:r w:rsidR="00DF27E7"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w:t>
      </w:r>
      <w:r w:rsidR="00DF27E7" w:rsidRPr="00915806">
        <w:rPr>
          <w:rFonts w:ascii="Arial" w:hAnsi="Arial" w:cs="Arial"/>
          <w:sz w:val="24"/>
          <w:szCs w:val="24"/>
          <w:highlight w:val="yellow"/>
        </w:rPr>
        <w:t xml:space="preserve"> 0.125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w:t>
      </w:r>
      <w:r w:rsidR="008C6D3A" w:rsidRPr="00915806">
        <w:rPr>
          <w:rFonts w:ascii="Arial" w:hAnsi="Arial" w:cs="Arial"/>
          <w:sz w:val="24"/>
          <w:szCs w:val="24"/>
          <w:highlight w:val="yellow"/>
        </w:rPr>
        <w:t xml:space="preserve"> 1</w:t>
      </w:r>
      <w:r w:rsidR="00923E5E" w:rsidRPr="00915806">
        <w:rPr>
          <w:rFonts w:ascii="Arial" w:hAnsi="Arial" w:cs="Arial"/>
          <w:sz w:val="24"/>
          <w:szCs w:val="24"/>
          <w:highlight w:val="yellow"/>
        </w:rPr>
        <w:t xml:space="preserve"> </w:t>
      </w:r>
      <w:r w:rsidR="008C6D3A" w:rsidRPr="00915806">
        <w:rPr>
          <w:rFonts w:ascii="Arial" w:hAnsi="Arial" w:cs="Arial"/>
          <w:sz w:val="24"/>
          <w:szCs w:val="24"/>
          <w:highlight w:val="yellow"/>
        </w:rPr>
        <w:t xml:space="preserve">M </w:t>
      </w:r>
      <w:proofErr w:type="spellStart"/>
      <w:r w:rsidR="008C6D3A" w:rsidRPr="00915806">
        <w:rPr>
          <w:rFonts w:ascii="Arial" w:hAnsi="Arial" w:cs="Arial"/>
          <w:sz w:val="24"/>
          <w:szCs w:val="24"/>
          <w:highlight w:val="yellow"/>
        </w:rPr>
        <w:t>KCl</w:t>
      </w:r>
      <w:proofErr w:type="spellEnd"/>
      <w:r w:rsidR="0088654A" w:rsidRPr="00915806">
        <w:rPr>
          <w:rFonts w:ascii="Arial" w:hAnsi="Arial" w:cs="Arial"/>
          <w:sz w:val="24"/>
          <w:szCs w:val="24"/>
          <w:highlight w:val="yellow"/>
        </w:rPr>
        <w:t xml:space="preserve">, </w:t>
      </w:r>
      <w:r w:rsidR="008C6D3A" w:rsidRPr="00915806">
        <w:rPr>
          <w:rFonts w:ascii="Arial" w:hAnsi="Arial" w:cs="Arial"/>
          <w:sz w:val="24"/>
          <w:szCs w:val="24"/>
          <w:highlight w:val="yellow"/>
        </w:rPr>
        <w:t>10</w:t>
      </w:r>
      <w:r w:rsidR="00923E5E" w:rsidRPr="00915806">
        <w:rPr>
          <w:rFonts w:ascii="Arial" w:hAnsi="Arial" w:cs="Arial"/>
          <w:sz w:val="24"/>
          <w:szCs w:val="24"/>
          <w:highlight w:val="yellow"/>
        </w:rPr>
        <w:t xml:space="preserve"> </w:t>
      </w:r>
      <w:r w:rsidR="008C6D3A" w:rsidRPr="00915806">
        <w:rPr>
          <w:rFonts w:ascii="Arial" w:hAnsi="Arial" w:cs="Arial"/>
          <w:sz w:val="24"/>
          <w:szCs w:val="24"/>
          <w:highlight w:val="yellow"/>
        </w:rPr>
        <w:t>m</w:t>
      </w:r>
      <w:r w:rsidR="00DF27E7" w:rsidRPr="00915806">
        <w:rPr>
          <w:rFonts w:ascii="Arial" w:hAnsi="Arial" w:cs="Arial"/>
          <w:sz w:val="24"/>
          <w:szCs w:val="24"/>
          <w:highlight w:val="yellow"/>
        </w:rPr>
        <w:t>L 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 </w:t>
      </w:r>
      <w:proofErr w:type="spellStart"/>
      <w:r w:rsidR="00DF27E7" w:rsidRPr="00915806">
        <w:rPr>
          <w:rFonts w:ascii="Arial" w:hAnsi="Arial" w:cs="Arial"/>
          <w:sz w:val="24"/>
          <w:szCs w:val="24"/>
          <w:highlight w:val="yellow"/>
        </w:rPr>
        <w:t>NaCl</w:t>
      </w:r>
      <w:proofErr w:type="spellEnd"/>
      <w:r w:rsidR="009C6F1D"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and </w:t>
      </w:r>
      <w:r w:rsidR="00DF27E7" w:rsidRPr="00915806">
        <w:rPr>
          <w:rFonts w:ascii="Arial" w:hAnsi="Arial" w:cs="Arial"/>
          <w:sz w:val="24"/>
          <w:szCs w:val="24"/>
          <w:highlight w:val="yellow"/>
        </w:rPr>
        <w:t>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w:t>
      </w:r>
      <w:r w:rsidR="008C6D3A" w:rsidRPr="00915806">
        <w:rPr>
          <w:rFonts w:ascii="Arial" w:hAnsi="Arial" w:cs="Arial"/>
          <w:sz w:val="24"/>
          <w:szCs w:val="24"/>
          <w:highlight w:val="yellow"/>
        </w:rPr>
        <w:t xml:space="preserve"> </w:t>
      </w:r>
      <w:r w:rsidR="00521441" w:rsidRPr="00915806">
        <w:rPr>
          <w:rFonts w:ascii="Arial" w:hAnsi="Arial" w:cs="Arial"/>
          <w:sz w:val="24"/>
          <w:szCs w:val="24"/>
          <w:highlight w:val="yellow"/>
        </w:rPr>
        <w:t>of</w:t>
      </w:r>
      <w:r w:rsidR="00521441" w:rsidRPr="00915806">
        <w:rPr>
          <w:highlight w:val="yellow"/>
        </w:rPr>
        <w:t xml:space="preserve"> </w:t>
      </w:r>
      <w:r w:rsidR="00521441" w:rsidRPr="00915806">
        <w:rPr>
          <w:rFonts w:ascii="Arial" w:hAnsi="Arial" w:cs="Arial"/>
          <w:sz w:val="24"/>
          <w:szCs w:val="24"/>
          <w:highlight w:val="yellow"/>
        </w:rPr>
        <w:t xml:space="preserve">density gradient medium such as </w:t>
      </w:r>
      <w:proofErr w:type="spellStart"/>
      <w:r w:rsidR="00521441" w:rsidRPr="00915806">
        <w:rPr>
          <w:rFonts w:ascii="Arial" w:hAnsi="Arial" w:cs="Arial"/>
          <w:sz w:val="24"/>
          <w:szCs w:val="24"/>
          <w:highlight w:val="yellow"/>
        </w:rPr>
        <w:t>Optiprep</w:t>
      </w:r>
      <w:proofErr w:type="spellEnd"/>
      <w:r w:rsidR="0088654A" w:rsidRPr="00915806">
        <w:rPr>
          <w:rFonts w:ascii="Arial" w:hAnsi="Arial" w:cs="Arial"/>
          <w:sz w:val="24"/>
          <w:szCs w:val="24"/>
          <w:highlight w:val="yellow"/>
        </w:rPr>
        <w:t>.</w:t>
      </w:r>
      <w:r w:rsidR="008C6D3A"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Adjust the total volume </w:t>
      </w:r>
      <w:r w:rsidR="008C6D3A" w:rsidRPr="00915806">
        <w:rPr>
          <w:rFonts w:ascii="Arial" w:hAnsi="Arial" w:cs="Arial"/>
          <w:sz w:val="24"/>
          <w:szCs w:val="24"/>
          <w:highlight w:val="yellow"/>
        </w:rPr>
        <w:t>to 50</w:t>
      </w:r>
      <w:r w:rsidR="00923E5E" w:rsidRPr="00915806">
        <w:rPr>
          <w:rFonts w:ascii="Arial" w:hAnsi="Arial" w:cs="Arial"/>
          <w:sz w:val="24"/>
          <w:szCs w:val="24"/>
          <w:highlight w:val="yellow"/>
        </w:rPr>
        <w:t xml:space="preserve"> mL</w:t>
      </w:r>
      <w:r w:rsidR="0088654A" w:rsidRPr="00915806">
        <w:rPr>
          <w:rFonts w:ascii="Arial" w:hAnsi="Arial" w:cs="Arial"/>
          <w:sz w:val="24"/>
          <w:szCs w:val="24"/>
          <w:highlight w:val="yellow"/>
        </w:rPr>
        <w:t xml:space="preserve"> with H</w:t>
      </w:r>
      <w:r w:rsidR="0088654A"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O</w:t>
      </w:r>
      <w:r w:rsidR="008C6D3A" w:rsidRPr="00915806">
        <w:rPr>
          <w:rFonts w:ascii="Arial" w:hAnsi="Arial" w:cs="Arial"/>
          <w:sz w:val="24"/>
          <w:szCs w:val="24"/>
          <w:highlight w:val="yellow"/>
        </w:rPr>
        <w:t>.</w:t>
      </w:r>
    </w:p>
    <w:p w14:paraId="62F4CAA0" w14:textId="77777777" w:rsidR="00B7627D" w:rsidRPr="00915806" w:rsidRDefault="00B7627D" w:rsidP="00915806">
      <w:pPr>
        <w:pStyle w:val="NoSpacing"/>
        <w:jc w:val="both"/>
        <w:rPr>
          <w:rFonts w:ascii="Arial" w:hAnsi="Arial" w:cs="Arial"/>
          <w:sz w:val="24"/>
          <w:szCs w:val="24"/>
          <w:highlight w:val="yellow"/>
        </w:rPr>
      </w:pPr>
    </w:p>
    <w:p w14:paraId="3914D5E6" w14:textId="3B38C57F" w:rsidR="0088654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B10165" w:rsidRPr="00915806">
        <w:rPr>
          <w:rFonts w:ascii="Arial" w:hAnsi="Arial" w:cs="Arial"/>
          <w:sz w:val="24"/>
          <w:szCs w:val="24"/>
          <w:highlight w:val="yellow"/>
        </w:rPr>
        <w:t xml:space="preserve">.9.2) </w:t>
      </w:r>
      <w:r w:rsidR="0088654A" w:rsidRPr="00915806">
        <w:rPr>
          <w:rFonts w:ascii="Arial" w:hAnsi="Arial" w:cs="Arial"/>
          <w:sz w:val="24"/>
          <w:szCs w:val="24"/>
          <w:highlight w:val="yellow"/>
        </w:rPr>
        <w:t xml:space="preserve">Prepare </w:t>
      </w:r>
      <w:r w:rsidR="00DF27E7" w:rsidRPr="00915806">
        <w:rPr>
          <w:rFonts w:ascii="Arial" w:hAnsi="Arial" w:cs="Arial"/>
          <w:sz w:val="24"/>
          <w:szCs w:val="24"/>
          <w:highlight w:val="yellow"/>
        </w:rPr>
        <w:t xml:space="preserve">25% </w:t>
      </w:r>
      <w:ins w:id="115" w:author="Author" w:date="2016-06-21T20:08:00Z">
        <w:r w:rsidR="00D411AB">
          <w:rPr>
            <w:rFonts w:ascii="Arial" w:hAnsi="Arial" w:cs="Arial"/>
            <w:sz w:val="24"/>
            <w:szCs w:val="24"/>
            <w:highlight w:val="yellow"/>
          </w:rPr>
          <w:t>solution</w:t>
        </w:r>
      </w:ins>
      <w:del w:id="116" w:author="Author" w:date="2016-06-21T20:08:00Z">
        <w:r w:rsidR="00DF27E7" w:rsidRPr="00915806" w:rsidDel="00D411AB">
          <w:rPr>
            <w:rFonts w:ascii="Arial" w:hAnsi="Arial" w:cs="Arial"/>
            <w:sz w:val="24"/>
            <w:szCs w:val="24"/>
            <w:highlight w:val="yellow"/>
          </w:rPr>
          <w:delText>Iodixanol</w:delText>
        </w:r>
      </w:del>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by mixing</w:t>
      </w:r>
      <w:r w:rsidR="0088654A" w:rsidRPr="00915806" w:rsidDel="0088654A">
        <w:rPr>
          <w:rFonts w:ascii="Arial" w:hAnsi="Arial" w:cs="Arial"/>
          <w:sz w:val="24"/>
          <w:szCs w:val="24"/>
          <w:highlight w:val="yellow"/>
        </w:rPr>
        <w:t xml:space="preserve"> </w:t>
      </w:r>
      <w:r w:rsidR="00DF27E7" w:rsidRPr="00915806">
        <w:rPr>
          <w:rFonts w:ascii="Arial" w:hAnsi="Arial" w:cs="Arial"/>
          <w:sz w:val="24"/>
          <w:szCs w:val="24"/>
          <w:highlight w:val="yellow"/>
        </w:rPr>
        <w:t>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 10X</w:t>
      </w:r>
      <w:r w:rsidR="00C53A3B" w:rsidRPr="00915806">
        <w:rPr>
          <w:rFonts w:ascii="Arial" w:hAnsi="Arial" w:cs="Arial"/>
          <w:sz w:val="24"/>
          <w:szCs w:val="24"/>
          <w:highlight w:val="yellow"/>
        </w:rPr>
        <w:t xml:space="preserve"> </w:t>
      </w:r>
      <w:r w:rsidR="00DF27E7" w:rsidRPr="00915806">
        <w:rPr>
          <w:rFonts w:ascii="Arial" w:hAnsi="Arial" w:cs="Arial"/>
          <w:sz w:val="24"/>
          <w:szCs w:val="24"/>
          <w:highlight w:val="yellow"/>
        </w:rPr>
        <w:t>PBS</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0.05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 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 MgCl</w:t>
      </w:r>
      <w:r w:rsidR="00DF27E7" w:rsidRPr="00915806">
        <w:rPr>
          <w:rFonts w:ascii="Arial" w:hAnsi="Arial" w:cs="Arial"/>
          <w:sz w:val="24"/>
          <w:szCs w:val="24"/>
          <w:highlight w:val="yellow"/>
          <w:vertAlign w:val="subscript"/>
        </w:rPr>
        <w:t>2</w:t>
      </w:r>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 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 </w:t>
      </w:r>
      <w:proofErr w:type="spellStart"/>
      <w:r w:rsidR="00DF27E7" w:rsidRPr="00915806">
        <w:rPr>
          <w:rFonts w:ascii="Arial" w:hAnsi="Arial" w:cs="Arial"/>
          <w:sz w:val="24"/>
          <w:szCs w:val="24"/>
          <w:highlight w:val="yellow"/>
        </w:rPr>
        <w:t>KCl</w:t>
      </w:r>
      <w:proofErr w:type="spellEnd"/>
      <w:r w:rsidR="0088654A" w:rsidRPr="00915806">
        <w:rPr>
          <w:rFonts w:ascii="Arial" w:hAnsi="Arial" w:cs="Arial"/>
          <w:sz w:val="24"/>
          <w:szCs w:val="24"/>
          <w:highlight w:val="yellow"/>
        </w:rPr>
        <w:t>,</w:t>
      </w:r>
      <w:r w:rsidR="00DF27E7" w:rsidRPr="00915806">
        <w:rPr>
          <w:rFonts w:ascii="Arial" w:hAnsi="Arial" w:cs="Arial"/>
          <w:sz w:val="24"/>
          <w:szCs w:val="24"/>
          <w:highlight w:val="yellow"/>
        </w:rPr>
        <w:t xml:space="preserve"> 20</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521441" w:rsidRPr="00915806">
        <w:rPr>
          <w:rFonts w:ascii="Arial" w:hAnsi="Arial" w:cs="Arial"/>
          <w:sz w:val="24"/>
          <w:szCs w:val="24"/>
          <w:highlight w:val="yellow"/>
        </w:rPr>
        <w:t xml:space="preserve">density gradient medium </w:t>
      </w:r>
      <w:r w:rsidR="0088654A" w:rsidRPr="00915806">
        <w:rPr>
          <w:rFonts w:ascii="Arial" w:hAnsi="Arial" w:cs="Arial"/>
          <w:sz w:val="24"/>
          <w:szCs w:val="24"/>
          <w:highlight w:val="yellow"/>
        </w:rPr>
        <w:t>and</w:t>
      </w:r>
      <w:r w:rsidR="00DF27E7" w:rsidRPr="00915806">
        <w:rPr>
          <w:rFonts w:ascii="Arial" w:hAnsi="Arial" w:cs="Arial"/>
          <w:sz w:val="24"/>
          <w:szCs w:val="24"/>
          <w:highlight w:val="yellow"/>
        </w:rPr>
        <w:t xml:space="preserve"> 0.2</w:t>
      </w:r>
      <w:r w:rsidR="00923E5E" w:rsidRPr="00915806">
        <w:rPr>
          <w:rFonts w:ascii="Arial" w:hAnsi="Arial" w:cs="Arial"/>
          <w:sz w:val="24"/>
          <w:szCs w:val="24"/>
          <w:highlight w:val="yellow"/>
        </w:rPr>
        <w:t xml:space="preserve"> </w:t>
      </w:r>
      <w:r w:rsidR="00521441" w:rsidRPr="00915806">
        <w:rPr>
          <w:rFonts w:ascii="Arial" w:hAnsi="Arial" w:cs="Arial"/>
          <w:sz w:val="24"/>
          <w:szCs w:val="24"/>
          <w:highlight w:val="yellow"/>
        </w:rPr>
        <w:t>mL 0.5% (w/v</w:t>
      </w:r>
      <w:r w:rsidR="00DF27E7" w:rsidRPr="00915806">
        <w:rPr>
          <w:rFonts w:ascii="Arial" w:hAnsi="Arial" w:cs="Arial"/>
          <w:sz w:val="24"/>
          <w:szCs w:val="24"/>
          <w:highlight w:val="yellow"/>
        </w:rPr>
        <w:t>) Phenol Red</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Adjust the total volume to 50 mL with H</w:t>
      </w:r>
      <w:r w:rsidR="0088654A"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O.</w:t>
      </w:r>
    </w:p>
    <w:p w14:paraId="1CEB84B5" w14:textId="68616340" w:rsidR="00DF27E7" w:rsidRPr="00915806" w:rsidRDefault="00DF27E7" w:rsidP="00915806">
      <w:pPr>
        <w:pStyle w:val="NoSpacing"/>
        <w:ind w:firstLine="720"/>
        <w:jc w:val="both"/>
        <w:rPr>
          <w:rFonts w:ascii="Arial" w:hAnsi="Arial" w:cs="Arial"/>
          <w:sz w:val="24"/>
          <w:szCs w:val="24"/>
          <w:highlight w:val="yellow"/>
        </w:rPr>
      </w:pPr>
    </w:p>
    <w:p w14:paraId="5DDDFCC6" w14:textId="3E61E5F8" w:rsidR="0088654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B10165" w:rsidRPr="00915806">
        <w:rPr>
          <w:rFonts w:ascii="Arial" w:hAnsi="Arial" w:cs="Arial"/>
          <w:sz w:val="24"/>
          <w:szCs w:val="24"/>
          <w:highlight w:val="yellow"/>
        </w:rPr>
        <w:t xml:space="preserve">.9.3) </w:t>
      </w:r>
      <w:r w:rsidR="0088654A" w:rsidRPr="00915806">
        <w:rPr>
          <w:rFonts w:ascii="Arial" w:hAnsi="Arial" w:cs="Arial"/>
          <w:sz w:val="24"/>
          <w:szCs w:val="24"/>
          <w:highlight w:val="yellow"/>
        </w:rPr>
        <w:t xml:space="preserve">Prepare </w:t>
      </w:r>
      <w:r w:rsidR="00DF27E7" w:rsidRPr="00915806">
        <w:rPr>
          <w:rFonts w:ascii="Arial" w:hAnsi="Arial" w:cs="Arial"/>
          <w:sz w:val="24"/>
          <w:szCs w:val="24"/>
          <w:highlight w:val="yellow"/>
        </w:rPr>
        <w:t xml:space="preserve">40% </w:t>
      </w:r>
      <w:ins w:id="117" w:author="Author" w:date="2016-06-21T20:08:00Z">
        <w:r w:rsidR="00D411AB">
          <w:rPr>
            <w:rFonts w:ascii="Arial" w:hAnsi="Arial" w:cs="Arial"/>
            <w:sz w:val="24"/>
            <w:szCs w:val="24"/>
            <w:highlight w:val="yellow"/>
          </w:rPr>
          <w:t>solution</w:t>
        </w:r>
      </w:ins>
      <w:del w:id="118" w:author="Author" w:date="2016-06-21T20:08:00Z">
        <w:r w:rsidR="00DF27E7" w:rsidRPr="00915806" w:rsidDel="00D411AB">
          <w:rPr>
            <w:rFonts w:ascii="Arial" w:hAnsi="Arial" w:cs="Arial"/>
            <w:sz w:val="24"/>
            <w:szCs w:val="24"/>
            <w:highlight w:val="yellow"/>
          </w:rPr>
          <w:delText>Iodixanol</w:delText>
        </w:r>
      </w:del>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by mixing</w:t>
      </w:r>
      <w:r w:rsidR="0088654A" w:rsidRPr="00915806" w:rsidDel="0088654A">
        <w:rPr>
          <w:rFonts w:ascii="Arial" w:hAnsi="Arial" w:cs="Arial"/>
          <w:sz w:val="24"/>
          <w:szCs w:val="24"/>
          <w:highlight w:val="yellow"/>
        </w:rPr>
        <w:t xml:space="preserve"> </w:t>
      </w:r>
      <w:r w:rsidR="00DF27E7" w:rsidRPr="00915806">
        <w:rPr>
          <w:rFonts w:ascii="Arial" w:hAnsi="Arial" w:cs="Arial"/>
          <w:sz w:val="24"/>
          <w:szCs w:val="24"/>
          <w:highlight w:val="yellow"/>
        </w:rPr>
        <w:t>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 10X</w:t>
      </w:r>
      <w:r w:rsidR="009C6F1D" w:rsidRPr="00915806">
        <w:rPr>
          <w:rFonts w:ascii="Arial" w:hAnsi="Arial" w:cs="Arial"/>
          <w:sz w:val="24"/>
          <w:szCs w:val="24"/>
          <w:highlight w:val="yellow"/>
        </w:rPr>
        <w:t xml:space="preserve"> </w:t>
      </w:r>
      <w:r w:rsidR="00DF27E7" w:rsidRPr="00915806">
        <w:rPr>
          <w:rFonts w:ascii="Arial" w:hAnsi="Arial" w:cs="Arial"/>
          <w:sz w:val="24"/>
          <w:szCs w:val="24"/>
          <w:highlight w:val="yellow"/>
        </w:rPr>
        <w:t>PBS</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0.05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 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 MgCl</w:t>
      </w:r>
      <w:r w:rsidR="00DF27E7"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w:t>
      </w:r>
      <w:r w:rsidR="00DF27E7" w:rsidRPr="00915806">
        <w:rPr>
          <w:rFonts w:ascii="Arial" w:hAnsi="Arial" w:cs="Arial"/>
          <w:sz w:val="24"/>
          <w:szCs w:val="24"/>
          <w:highlight w:val="yellow"/>
        </w:rPr>
        <w:t xml:space="preserve"> 0.125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 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 </w:t>
      </w:r>
      <w:proofErr w:type="spellStart"/>
      <w:r w:rsidR="00DF27E7" w:rsidRPr="00915806">
        <w:rPr>
          <w:rFonts w:ascii="Arial" w:hAnsi="Arial" w:cs="Arial"/>
          <w:sz w:val="24"/>
          <w:szCs w:val="24"/>
          <w:highlight w:val="yellow"/>
        </w:rPr>
        <w:t>KCl</w:t>
      </w:r>
      <w:proofErr w:type="spellEnd"/>
      <w:r w:rsidR="0088654A" w:rsidRPr="00915806">
        <w:rPr>
          <w:rFonts w:ascii="Arial" w:hAnsi="Arial" w:cs="Arial"/>
          <w:sz w:val="24"/>
          <w:szCs w:val="24"/>
          <w:highlight w:val="yellow"/>
        </w:rPr>
        <w:t xml:space="preserve"> and</w:t>
      </w:r>
      <w:r w:rsidR="009C6F1D" w:rsidRPr="00915806">
        <w:rPr>
          <w:rFonts w:ascii="Arial" w:hAnsi="Arial" w:cs="Arial"/>
          <w:sz w:val="24"/>
          <w:szCs w:val="24"/>
          <w:highlight w:val="yellow"/>
        </w:rPr>
        <w:t xml:space="preserve"> </w:t>
      </w:r>
      <w:r w:rsidR="00DF27E7" w:rsidRPr="00915806">
        <w:rPr>
          <w:rFonts w:ascii="Arial" w:hAnsi="Arial" w:cs="Arial"/>
          <w:sz w:val="24"/>
          <w:szCs w:val="24"/>
          <w:highlight w:val="yellow"/>
        </w:rPr>
        <w:t>33.3</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521441" w:rsidRPr="00915806">
        <w:rPr>
          <w:rFonts w:ascii="Arial" w:hAnsi="Arial" w:cs="Arial"/>
          <w:sz w:val="24"/>
          <w:szCs w:val="24"/>
          <w:highlight w:val="yellow"/>
        </w:rPr>
        <w:t>of density gradient medium</w:t>
      </w:r>
      <w:r w:rsidR="0088654A" w:rsidRPr="00915806">
        <w:rPr>
          <w:rFonts w:ascii="Arial" w:hAnsi="Arial" w:cs="Arial"/>
          <w:sz w:val="24"/>
          <w:szCs w:val="24"/>
          <w:highlight w:val="yellow"/>
        </w:rPr>
        <w:t>.</w:t>
      </w:r>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Adjust the total volume to 50 mL with H</w:t>
      </w:r>
      <w:r w:rsidR="0088654A"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O.</w:t>
      </w:r>
    </w:p>
    <w:p w14:paraId="17CE4E57" w14:textId="4F2CA78F" w:rsidR="00DF27E7" w:rsidRPr="00915806" w:rsidRDefault="00DF27E7" w:rsidP="00915806">
      <w:pPr>
        <w:pStyle w:val="NoSpacing"/>
        <w:ind w:firstLine="720"/>
        <w:jc w:val="both"/>
        <w:rPr>
          <w:rFonts w:ascii="Arial" w:hAnsi="Arial" w:cs="Arial"/>
          <w:sz w:val="24"/>
          <w:szCs w:val="24"/>
          <w:highlight w:val="yellow"/>
        </w:rPr>
      </w:pPr>
    </w:p>
    <w:p w14:paraId="60A01387" w14:textId="23C4C670" w:rsidR="00DF27E7"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B10165" w:rsidRPr="00915806">
        <w:rPr>
          <w:rFonts w:ascii="Arial" w:hAnsi="Arial" w:cs="Arial"/>
          <w:sz w:val="24"/>
          <w:szCs w:val="24"/>
          <w:highlight w:val="yellow"/>
        </w:rPr>
        <w:t>.9.4)</w:t>
      </w:r>
      <w:r w:rsidR="009C6F1D"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Prepare </w:t>
      </w:r>
      <w:r w:rsidR="00DF27E7" w:rsidRPr="00915806">
        <w:rPr>
          <w:rFonts w:ascii="Arial" w:hAnsi="Arial" w:cs="Arial"/>
          <w:sz w:val="24"/>
          <w:szCs w:val="24"/>
          <w:highlight w:val="yellow"/>
        </w:rPr>
        <w:t xml:space="preserve">60% </w:t>
      </w:r>
      <w:ins w:id="119" w:author="Author" w:date="2016-06-21T20:08:00Z">
        <w:r w:rsidR="00D411AB">
          <w:rPr>
            <w:rFonts w:ascii="Arial" w:hAnsi="Arial" w:cs="Arial"/>
            <w:sz w:val="24"/>
            <w:szCs w:val="24"/>
            <w:highlight w:val="yellow"/>
          </w:rPr>
          <w:t>solution</w:t>
        </w:r>
      </w:ins>
      <w:del w:id="120" w:author="Author" w:date="2016-06-21T20:08:00Z">
        <w:r w:rsidR="00DF27E7" w:rsidRPr="00915806" w:rsidDel="00D411AB">
          <w:rPr>
            <w:rFonts w:ascii="Arial" w:hAnsi="Arial" w:cs="Arial"/>
            <w:sz w:val="24"/>
            <w:szCs w:val="24"/>
            <w:highlight w:val="yellow"/>
          </w:rPr>
          <w:delText>Iodixanol</w:delText>
        </w:r>
      </w:del>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by mixing</w:t>
      </w:r>
      <w:del w:id="121" w:author="Author" w:date="2016-06-30T22:55:00Z">
        <w:r w:rsidR="00DF27E7" w:rsidRPr="00915806" w:rsidDel="0087645D">
          <w:rPr>
            <w:rFonts w:ascii="Arial" w:hAnsi="Arial" w:cs="Arial"/>
            <w:sz w:val="24"/>
            <w:szCs w:val="24"/>
            <w:highlight w:val="yellow"/>
          </w:rPr>
          <w:delText xml:space="preserve"> </w:delText>
        </w:r>
      </w:del>
      <w:r w:rsidR="00DF27E7" w:rsidRPr="00915806">
        <w:rPr>
          <w:rFonts w:ascii="Arial" w:hAnsi="Arial" w:cs="Arial"/>
          <w:sz w:val="24"/>
          <w:szCs w:val="24"/>
          <w:highlight w:val="yellow"/>
        </w:rPr>
        <w:t xml:space="preserve"> 0.05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 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 MgCl</w:t>
      </w:r>
      <w:r w:rsidR="00DF27E7" w:rsidRPr="00915806">
        <w:rPr>
          <w:rFonts w:ascii="Arial" w:hAnsi="Arial" w:cs="Arial"/>
          <w:sz w:val="24"/>
          <w:szCs w:val="24"/>
          <w:highlight w:val="yellow"/>
          <w:vertAlign w:val="subscript"/>
        </w:rPr>
        <w:t>2</w:t>
      </w:r>
      <w:del w:id="122" w:author="Author" w:date="2016-06-30T22:48:00Z">
        <w:r w:rsidR="00DF27E7" w:rsidRPr="00915806" w:rsidDel="0044308D">
          <w:rPr>
            <w:rFonts w:ascii="Arial" w:hAnsi="Arial" w:cs="Arial"/>
            <w:sz w:val="24"/>
            <w:szCs w:val="24"/>
            <w:highlight w:val="yellow"/>
          </w:rPr>
          <w:delText xml:space="preserve"> </w:delText>
        </w:r>
      </w:del>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 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 </w:t>
      </w:r>
      <w:proofErr w:type="spellStart"/>
      <w:r w:rsidR="00DF27E7" w:rsidRPr="00915806">
        <w:rPr>
          <w:rFonts w:ascii="Arial" w:hAnsi="Arial" w:cs="Arial"/>
          <w:sz w:val="24"/>
          <w:szCs w:val="24"/>
          <w:highlight w:val="yellow"/>
        </w:rPr>
        <w:t>KCl</w:t>
      </w:r>
      <w:proofErr w:type="spellEnd"/>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50</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915806" w:rsidRPr="00915806">
        <w:rPr>
          <w:rFonts w:ascii="Arial" w:hAnsi="Arial" w:cs="Arial"/>
          <w:sz w:val="24"/>
          <w:szCs w:val="24"/>
          <w:highlight w:val="yellow"/>
        </w:rPr>
        <w:t xml:space="preserve">density gradient medium </w:t>
      </w:r>
      <w:r w:rsidR="0088654A" w:rsidRPr="00915806">
        <w:rPr>
          <w:rFonts w:ascii="Arial" w:hAnsi="Arial" w:cs="Arial"/>
          <w:sz w:val="24"/>
          <w:szCs w:val="24"/>
          <w:highlight w:val="yellow"/>
        </w:rPr>
        <w:t xml:space="preserve">and </w:t>
      </w:r>
      <w:r w:rsidR="00DF27E7" w:rsidRPr="00915806">
        <w:rPr>
          <w:rFonts w:ascii="Arial" w:hAnsi="Arial" w:cs="Arial"/>
          <w:sz w:val="24"/>
          <w:szCs w:val="24"/>
          <w:highlight w:val="yellow"/>
        </w:rPr>
        <w:t>0.1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0.5% </w:t>
      </w:r>
      <w:r w:rsidR="00521441" w:rsidRPr="00915806">
        <w:rPr>
          <w:rFonts w:ascii="Arial" w:hAnsi="Arial" w:cs="Arial"/>
          <w:sz w:val="24"/>
          <w:szCs w:val="24"/>
          <w:highlight w:val="yellow"/>
        </w:rPr>
        <w:t xml:space="preserve">(w/v) </w:t>
      </w:r>
      <w:r w:rsidR="00DF27E7" w:rsidRPr="00915806">
        <w:rPr>
          <w:rFonts w:ascii="Arial" w:hAnsi="Arial" w:cs="Arial"/>
          <w:sz w:val="24"/>
          <w:szCs w:val="24"/>
          <w:highlight w:val="yellow"/>
        </w:rPr>
        <w:t>Phenol Red.</w:t>
      </w:r>
    </w:p>
    <w:p w14:paraId="4A981147" w14:textId="77777777" w:rsidR="000B60E6" w:rsidRPr="00915806" w:rsidRDefault="000B60E6" w:rsidP="00915806">
      <w:pPr>
        <w:pStyle w:val="NoSpacing"/>
        <w:jc w:val="both"/>
        <w:rPr>
          <w:rFonts w:ascii="Arial" w:hAnsi="Arial" w:cs="Arial"/>
          <w:sz w:val="24"/>
          <w:szCs w:val="24"/>
          <w:highlight w:val="yellow"/>
        </w:rPr>
      </w:pPr>
    </w:p>
    <w:p w14:paraId="277CEB66" w14:textId="10BE749D" w:rsidR="0042043D" w:rsidRPr="00915806" w:rsidRDefault="00A361D3" w:rsidP="00915806">
      <w:pPr>
        <w:pStyle w:val="NoSpacing"/>
        <w:jc w:val="both"/>
        <w:rPr>
          <w:rFonts w:ascii="Arial" w:hAnsi="Arial" w:cs="Arial"/>
          <w:sz w:val="24"/>
          <w:szCs w:val="24"/>
        </w:rPr>
      </w:pPr>
      <w:r w:rsidRPr="00915806">
        <w:rPr>
          <w:rFonts w:ascii="Arial" w:hAnsi="Arial" w:cs="Arial"/>
          <w:sz w:val="24"/>
          <w:szCs w:val="24"/>
          <w:highlight w:val="yellow"/>
        </w:rPr>
        <w:t>3</w:t>
      </w:r>
      <w:r w:rsidR="0099301E" w:rsidRPr="00915806">
        <w:rPr>
          <w:rFonts w:ascii="Arial" w:hAnsi="Arial" w:cs="Arial"/>
          <w:sz w:val="24"/>
          <w:szCs w:val="24"/>
          <w:highlight w:val="yellow"/>
        </w:rPr>
        <w:t>.</w:t>
      </w:r>
      <w:r w:rsidR="00923E5E" w:rsidRPr="00915806">
        <w:rPr>
          <w:rFonts w:ascii="Arial" w:hAnsi="Arial" w:cs="Arial"/>
          <w:sz w:val="24"/>
          <w:szCs w:val="24"/>
          <w:highlight w:val="yellow"/>
        </w:rPr>
        <w:t>10</w:t>
      </w:r>
      <w:r w:rsidR="0099301E" w:rsidRPr="00915806">
        <w:rPr>
          <w:rFonts w:ascii="Arial" w:hAnsi="Arial" w:cs="Arial"/>
          <w:sz w:val="24"/>
          <w:szCs w:val="24"/>
          <w:highlight w:val="yellow"/>
        </w:rPr>
        <w:t>)</w:t>
      </w:r>
      <w:r w:rsidR="003F0198" w:rsidRPr="00915806">
        <w:rPr>
          <w:rFonts w:ascii="Arial" w:hAnsi="Arial" w:cs="Arial"/>
          <w:sz w:val="24"/>
          <w:szCs w:val="24"/>
          <w:highlight w:val="yellow"/>
        </w:rPr>
        <w:t xml:space="preserve"> </w:t>
      </w:r>
      <w:r w:rsidR="008C6D3A" w:rsidRPr="00915806">
        <w:rPr>
          <w:rFonts w:ascii="Arial" w:hAnsi="Arial" w:cs="Arial"/>
          <w:sz w:val="24"/>
          <w:szCs w:val="24"/>
          <w:highlight w:val="yellow"/>
        </w:rPr>
        <w:t xml:space="preserve">Load the </w:t>
      </w:r>
      <w:proofErr w:type="spellStart"/>
      <w:r w:rsidR="008C6D3A" w:rsidRPr="00915806">
        <w:rPr>
          <w:rFonts w:ascii="Arial" w:hAnsi="Arial" w:cs="Arial"/>
          <w:sz w:val="24"/>
          <w:szCs w:val="24"/>
          <w:highlight w:val="yellow"/>
        </w:rPr>
        <w:t>Iodixanol</w:t>
      </w:r>
      <w:proofErr w:type="spellEnd"/>
      <w:r w:rsidR="008C6D3A" w:rsidRPr="00915806">
        <w:rPr>
          <w:rFonts w:ascii="Arial" w:hAnsi="Arial" w:cs="Arial"/>
          <w:sz w:val="24"/>
          <w:szCs w:val="24"/>
          <w:highlight w:val="yellow"/>
        </w:rPr>
        <w:t xml:space="preserve"> gradient solution to the </w:t>
      </w:r>
      <w:r w:rsidR="00915806" w:rsidRPr="00915806">
        <w:rPr>
          <w:rFonts w:ascii="Arial" w:hAnsi="Arial" w:cs="Arial"/>
          <w:sz w:val="24"/>
          <w:szCs w:val="24"/>
          <w:highlight w:val="yellow"/>
        </w:rPr>
        <w:t xml:space="preserve">polypropylene </w:t>
      </w:r>
      <w:r w:rsidR="008C6D3A" w:rsidRPr="00915806">
        <w:rPr>
          <w:rFonts w:ascii="Arial" w:hAnsi="Arial" w:cs="Arial"/>
          <w:sz w:val="24"/>
          <w:szCs w:val="24"/>
          <w:highlight w:val="yellow"/>
        </w:rPr>
        <w:t xml:space="preserve">tube in the order of </w:t>
      </w:r>
      <w:ins w:id="123" w:author="Author" w:date="2016-06-21T16:22:00Z">
        <w:r w:rsidR="00113AA5">
          <w:rPr>
            <w:rFonts w:ascii="Arial" w:hAnsi="Arial" w:cs="Arial"/>
            <w:sz w:val="24"/>
            <w:szCs w:val="24"/>
            <w:highlight w:val="yellow"/>
          </w:rPr>
          <w:t xml:space="preserve">5 mL </w:t>
        </w:r>
      </w:ins>
      <w:r w:rsidR="008C6D3A" w:rsidRPr="00915806">
        <w:rPr>
          <w:rFonts w:ascii="Arial" w:hAnsi="Arial" w:cs="Arial"/>
          <w:sz w:val="24"/>
          <w:szCs w:val="24"/>
          <w:highlight w:val="yellow"/>
        </w:rPr>
        <w:t xml:space="preserve">17%, </w:t>
      </w:r>
      <w:ins w:id="124" w:author="Author" w:date="2016-06-21T16:22:00Z">
        <w:r w:rsidR="00113AA5">
          <w:rPr>
            <w:rFonts w:ascii="Arial" w:hAnsi="Arial" w:cs="Arial"/>
            <w:sz w:val="24"/>
            <w:szCs w:val="24"/>
            <w:highlight w:val="yellow"/>
          </w:rPr>
          <w:t xml:space="preserve">5 mL </w:t>
        </w:r>
      </w:ins>
      <w:r w:rsidR="008C6D3A" w:rsidRPr="00915806">
        <w:rPr>
          <w:rFonts w:ascii="Arial" w:hAnsi="Arial" w:cs="Arial"/>
          <w:sz w:val="24"/>
          <w:szCs w:val="24"/>
          <w:highlight w:val="yellow"/>
        </w:rPr>
        <w:t xml:space="preserve">25%, </w:t>
      </w:r>
      <w:ins w:id="125" w:author="Author" w:date="2016-06-21T16:22:00Z">
        <w:r w:rsidR="00113AA5">
          <w:rPr>
            <w:rFonts w:ascii="Arial" w:hAnsi="Arial" w:cs="Arial"/>
            <w:sz w:val="24"/>
            <w:szCs w:val="24"/>
            <w:highlight w:val="yellow"/>
          </w:rPr>
          <w:t>5 mL</w:t>
        </w:r>
      </w:ins>
      <w:r w:rsidR="008C6D3A" w:rsidRPr="00915806">
        <w:rPr>
          <w:rFonts w:ascii="Arial" w:hAnsi="Arial" w:cs="Arial"/>
          <w:sz w:val="24"/>
          <w:szCs w:val="24"/>
          <w:highlight w:val="yellow"/>
        </w:rPr>
        <w:t xml:space="preserve">40% and </w:t>
      </w:r>
      <w:ins w:id="126" w:author="Author" w:date="2016-06-21T16:22:00Z">
        <w:r w:rsidR="00113AA5">
          <w:rPr>
            <w:rFonts w:ascii="Arial" w:hAnsi="Arial" w:cs="Arial"/>
            <w:sz w:val="24"/>
            <w:szCs w:val="24"/>
            <w:highlight w:val="yellow"/>
          </w:rPr>
          <w:t xml:space="preserve">5 mL </w:t>
        </w:r>
      </w:ins>
      <w:r w:rsidR="008C6D3A" w:rsidRPr="00915806">
        <w:rPr>
          <w:rFonts w:ascii="Arial" w:hAnsi="Arial" w:cs="Arial"/>
          <w:sz w:val="24"/>
          <w:szCs w:val="24"/>
          <w:highlight w:val="yellow"/>
        </w:rPr>
        <w:t xml:space="preserve">60% from the bottom with a needle and syringe.  Load </w:t>
      </w:r>
      <w:r w:rsidR="009268C2" w:rsidRPr="00915806">
        <w:rPr>
          <w:rFonts w:ascii="Arial" w:hAnsi="Arial" w:cs="Arial"/>
          <w:sz w:val="24"/>
          <w:szCs w:val="24"/>
          <w:highlight w:val="yellow"/>
        </w:rPr>
        <w:t xml:space="preserve">all </w:t>
      </w:r>
      <w:r w:rsidR="008C6D3A" w:rsidRPr="00915806">
        <w:rPr>
          <w:rFonts w:ascii="Arial" w:hAnsi="Arial" w:cs="Arial"/>
          <w:sz w:val="24"/>
          <w:szCs w:val="24"/>
          <w:highlight w:val="yellow"/>
        </w:rPr>
        <w:t>the</w:t>
      </w:r>
      <w:r w:rsidR="009268C2" w:rsidRPr="00915806">
        <w:rPr>
          <w:rFonts w:ascii="Arial" w:hAnsi="Arial" w:cs="Arial"/>
          <w:sz w:val="24"/>
          <w:szCs w:val="24"/>
          <w:highlight w:val="yellow"/>
        </w:rPr>
        <w:t xml:space="preserve"> </w:t>
      </w:r>
      <w:r w:rsidR="008C6D3A" w:rsidRPr="00915806">
        <w:rPr>
          <w:rFonts w:ascii="Arial" w:hAnsi="Arial" w:cs="Arial"/>
          <w:sz w:val="24"/>
          <w:szCs w:val="24"/>
          <w:highlight w:val="yellow"/>
        </w:rPr>
        <w:t>lysate</w:t>
      </w:r>
      <w:r w:rsidR="009268C2" w:rsidRPr="00915806">
        <w:rPr>
          <w:rFonts w:ascii="Arial" w:hAnsi="Arial" w:cs="Arial"/>
          <w:sz w:val="24"/>
          <w:szCs w:val="24"/>
          <w:highlight w:val="yellow"/>
        </w:rPr>
        <w:t xml:space="preserve"> obtained from step </w:t>
      </w:r>
      <w:r w:rsidR="000A7B9B" w:rsidRPr="00915806">
        <w:rPr>
          <w:rFonts w:ascii="Arial" w:hAnsi="Arial" w:cs="Arial"/>
          <w:sz w:val="24"/>
          <w:szCs w:val="24"/>
          <w:highlight w:val="yellow"/>
        </w:rPr>
        <w:t>3</w:t>
      </w:r>
      <w:r w:rsidR="00A24007" w:rsidRPr="00915806">
        <w:rPr>
          <w:rFonts w:ascii="Arial" w:hAnsi="Arial" w:cs="Arial"/>
          <w:sz w:val="24"/>
          <w:szCs w:val="24"/>
          <w:highlight w:val="yellow"/>
        </w:rPr>
        <w:t>.8</w:t>
      </w:r>
      <w:r w:rsidR="009268C2" w:rsidRPr="00915806">
        <w:rPr>
          <w:rFonts w:ascii="Arial" w:hAnsi="Arial" w:cs="Arial"/>
          <w:sz w:val="24"/>
          <w:szCs w:val="24"/>
          <w:highlight w:val="yellow"/>
        </w:rPr>
        <w:t xml:space="preserve"> </w:t>
      </w:r>
      <w:r w:rsidR="00927E2A" w:rsidRPr="00915806">
        <w:rPr>
          <w:rFonts w:ascii="Arial" w:hAnsi="Arial" w:cs="Arial"/>
          <w:sz w:val="24"/>
          <w:szCs w:val="24"/>
          <w:highlight w:val="yellow"/>
        </w:rPr>
        <w:t xml:space="preserve">(14-16 </w:t>
      </w:r>
      <w:r w:rsidR="009268C2" w:rsidRPr="00915806">
        <w:rPr>
          <w:rFonts w:ascii="Arial" w:hAnsi="Arial" w:cs="Arial"/>
          <w:sz w:val="24"/>
          <w:szCs w:val="24"/>
          <w:highlight w:val="yellow"/>
        </w:rPr>
        <w:t>mL)</w:t>
      </w:r>
      <w:r w:rsidR="008C6D3A" w:rsidRPr="00915806">
        <w:rPr>
          <w:rFonts w:ascii="Arial" w:hAnsi="Arial" w:cs="Arial"/>
          <w:sz w:val="24"/>
          <w:szCs w:val="24"/>
          <w:highlight w:val="yellow"/>
        </w:rPr>
        <w:t xml:space="preserve"> on the top of the gradient. </w:t>
      </w:r>
      <w:r w:rsidR="008C6D3A" w:rsidRPr="008371EC">
        <w:rPr>
          <w:rFonts w:ascii="Arial" w:hAnsi="Arial" w:cs="Arial"/>
          <w:sz w:val="24"/>
          <w:szCs w:val="24"/>
          <w:highlight w:val="yellow"/>
          <w:rPrChange w:id="127" w:author="Author" w:date="2016-06-30T22:55:00Z">
            <w:rPr>
              <w:rFonts w:ascii="Arial" w:hAnsi="Arial" w:cs="Arial"/>
              <w:sz w:val="24"/>
              <w:szCs w:val="24"/>
            </w:rPr>
          </w:rPrChange>
        </w:rPr>
        <w:t>The eventual gradient from the bottom to to</w:t>
      </w:r>
      <w:r w:rsidR="00DF27E7" w:rsidRPr="008371EC">
        <w:rPr>
          <w:rFonts w:ascii="Arial" w:hAnsi="Arial" w:cs="Arial"/>
          <w:sz w:val="24"/>
          <w:szCs w:val="24"/>
          <w:highlight w:val="yellow"/>
          <w:rPrChange w:id="128" w:author="Author" w:date="2016-06-30T22:55:00Z">
            <w:rPr>
              <w:rFonts w:ascii="Arial" w:hAnsi="Arial" w:cs="Arial"/>
              <w:sz w:val="24"/>
              <w:szCs w:val="24"/>
            </w:rPr>
          </w:rPrChange>
        </w:rPr>
        <w:t>p</w:t>
      </w:r>
      <w:r w:rsidR="008C6D3A" w:rsidRPr="008371EC">
        <w:rPr>
          <w:rFonts w:ascii="Arial" w:hAnsi="Arial" w:cs="Arial"/>
          <w:sz w:val="24"/>
          <w:szCs w:val="24"/>
          <w:highlight w:val="yellow"/>
          <w:rPrChange w:id="129" w:author="Author" w:date="2016-06-30T22:55:00Z">
            <w:rPr>
              <w:rFonts w:ascii="Arial" w:hAnsi="Arial" w:cs="Arial"/>
              <w:sz w:val="24"/>
              <w:szCs w:val="24"/>
            </w:rPr>
          </w:rPrChange>
        </w:rPr>
        <w:t xml:space="preserve"> is 60%, 40%, 25% and 17%, and lysate layer.</w:t>
      </w:r>
      <w:r w:rsidR="008C6D3A" w:rsidRPr="00915806">
        <w:rPr>
          <w:rFonts w:ascii="Arial" w:hAnsi="Arial" w:cs="Arial"/>
          <w:sz w:val="24"/>
          <w:szCs w:val="24"/>
        </w:rPr>
        <w:t xml:space="preserve"> </w:t>
      </w:r>
      <w:r w:rsidR="0042043D" w:rsidRPr="00915806">
        <w:rPr>
          <w:rFonts w:ascii="Arial" w:hAnsi="Arial" w:cs="Arial"/>
          <w:sz w:val="24"/>
          <w:szCs w:val="24"/>
        </w:rPr>
        <w:t xml:space="preserve"> </w:t>
      </w:r>
      <w:r w:rsidR="0042043D" w:rsidRPr="00915806">
        <w:rPr>
          <w:rFonts w:ascii="Arial" w:hAnsi="Arial" w:cs="Arial"/>
          <w:sz w:val="24"/>
          <w:szCs w:val="24"/>
          <w:highlight w:val="yellow"/>
        </w:rPr>
        <w:t xml:space="preserve">Fill the tube </w:t>
      </w:r>
      <w:r w:rsidR="00EB0A37" w:rsidRPr="00915806">
        <w:rPr>
          <w:rFonts w:ascii="Arial" w:hAnsi="Arial" w:cs="Arial"/>
          <w:sz w:val="24"/>
          <w:szCs w:val="24"/>
          <w:highlight w:val="yellow"/>
        </w:rPr>
        <w:t xml:space="preserve">to full </w:t>
      </w:r>
      <w:r w:rsidR="0042043D" w:rsidRPr="00915806">
        <w:rPr>
          <w:rFonts w:ascii="Arial" w:hAnsi="Arial" w:cs="Arial"/>
          <w:sz w:val="24"/>
          <w:szCs w:val="24"/>
          <w:highlight w:val="yellow"/>
        </w:rPr>
        <w:t>with lysis buffer.</w:t>
      </w:r>
      <w:r w:rsidR="00EB0A37" w:rsidRPr="00915806">
        <w:rPr>
          <w:rFonts w:ascii="Arial" w:hAnsi="Arial" w:cs="Arial"/>
          <w:sz w:val="24"/>
          <w:szCs w:val="24"/>
          <w:highlight w:val="yellow"/>
        </w:rPr>
        <w:t xml:space="preserve"> Cover the tube with </w:t>
      </w:r>
      <w:r w:rsidR="009F49DD" w:rsidRPr="00915806">
        <w:rPr>
          <w:rFonts w:ascii="Arial" w:hAnsi="Arial" w:cs="Arial"/>
          <w:sz w:val="24"/>
          <w:szCs w:val="24"/>
          <w:highlight w:val="yellow"/>
        </w:rPr>
        <w:t>the cork.</w:t>
      </w:r>
      <w:r w:rsidR="009F49DD" w:rsidRPr="00915806">
        <w:rPr>
          <w:rFonts w:ascii="Arial" w:hAnsi="Arial" w:cs="Arial"/>
          <w:sz w:val="24"/>
          <w:szCs w:val="24"/>
        </w:rPr>
        <w:t xml:space="preserve"> </w:t>
      </w:r>
    </w:p>
    <w:p w14:paraId="46DBA23D" w14:textId="77777777" w:rsidR="000B60E6" w:rsidRPr="00915806" w:rsidRDefault="000B60E6" w:rsidP="00915806">
      <w:pPr>
        <w:pStyle w:val="NoSpacing"/>
        <w:jc w:val="both"/>
        <w:rPr>
          <w:rFonts w:ascii="Arial" w:hAnsi="Arial" w:cs="Arial"/>
          <w:sz w:val="24"/>
          <w:szCs w:val="24"/>
        </w:rPr>
      </w:pPr>
    </w:p>
    <w:p w14:paraId="7E5F7D78" w14:textId="18B0C204" w:rsidR="0042043D" w:rsidRPr="008371EC" w:rsidRDefault="00A361D3" w:rsidP="00915806">
      <w:pPr>
        <w:pStyle w:val="NoSpacing"/>
        <w:jc w:val="both"/>
        <w:rPr>
          <w:rFonts w:ascii="Arial" w:hAnsi="Arial" w:cs="Arial"/>
          <w:sz w:val="24"/>
          <w:szCs w:val="24"/>
          <w:highlight w:val="yellow"/>
          <w:rPrChange w:id="130" w:author="Author" w:date="2016-06-21T16:18:00Z">
            <w:rPr>
              <w:rFonts w:ascii="Arial" w:hAnsi="Arial" w:cs="Arial"/>
              <w:sz w:val="24"/>
              <w:szCs w:val="24"/>
            </w:rPr>
          </w:rPrChange>
        </w:rPr>
      </w:pPr>
      <w:r w:rsidRPr="008371EC">
        <w:rPr>
          <w:rFonts w:ascii="Arial" w:hAnsi="Arial" w:cs="Arial"/>
          <w:sz w:val="24"/>
          <w:szCs w:val="24"/>
          <w:highlight w:val="yellow"/>
          <w:rPrChange w:id="131" w:author="Author" w:date="2016-06-21T16:18:00Z">
            <w:rPr>
              <w:rFonts w:ascii="Arial" w:hAnsi="Arial" w:cs="Arial"/>
              <w:sz w:val="24"/>
              <w:szCs w:val="24"/>
            </w:rPr>
          </w:rPrChange>
        </w:rPr>
        <w:t>3</w:t>
      </w:r>
      <w:r w:rsidR="00A26F1F" w:rsidRPr="008371EC">
        <w:rPr>
          <w:rFonts w:ascii="Arial" w:hAnsi="Arial" w:cs="Arial"/>
          <w:sz w:val="24"/>
          <w:szCs w:val="24"/>
          <w:highlight w:val="yellow"/>
          <w:rPrChange w:id="132" w:author="Author" w:date="2016-06-21T16:18:00Z">
            <w:rPr>
              <w:rFonts w:ascii="Arial" w:hAnsi="Arial" w:cs="Arial"/>
              <w:sz w:val="24"/>
              <w:szCs w:val="24"/>
            </w:rPr>
          </w:rPrChange>
        </w:rPr>
        <w:t>.1</w:t>
      </w:r>
      <w:r w:rsidR="00923E5E" w:rsidRPr="008371EC">
        <w:rPr>
          <w:rFonts w:ascii="Arial" w:hAnsi="Arial" w:cs="Arial"/>
          <w:sz w:val="24"/>
          <w:szCs w:val="24"/>
          <w:highlight w:val="yellow"/>
          <w:rPrChange w:id="133" w:author="Author" w:date="2016-06-21T16:18:00Z">
            <w:rPr>
              <w:rFonts w:ascii="Arial" w:hAnsi="Arial" w:cs="Arial"/>
              <w:sz w:val="24"/>
              <w:szCs w:val="24"/>
            </w:rPr>
          </w:rPrChange>
        </w:rPr>
        <w:t>1</w:t>
      </w:r>
      <w:r w:rsidR="003F0198" w:rsidRPr="008371EC">
        <w:rPr>
          <w:rFonts w:ascii="Arial" w:hAnsi="Arial" w:cs="Arial"/>
          <w:sz w:val="24"/>
          <w:szCs w:val="24"/>
          <w:highlight w:val="yellow"/>
          <w:rPrChange w:id="134" w:author="Author" w:date="2016-06-21T16:18:00Z">
            <w:rPr>
              <w:rFonts w:ascii="Arial" w:hAnsi="Arial" w:cs="Arial"/>
              <w:sz w:val="24"/>
              <w:szCs w:val="24"/>
            </w:rPr>
          </w:rPrChange>
        </w:rPr>
        <w:t xml:space="preserve">) </w:t>
      </w:r>
      <w:r w:rsidR="0042043D" w:rsidRPr="008371EC">
        <w:rPr>
          <w:rFonts w:ascii="Arial" w:hAnsi="Arial" w:cs="Arial"/>
          <w:sz w:val="24"/>
          <w:szCs w:val="24"/>
          <w:highlight w:val="yellow"/>
          <w:rPrChange w:id="135" w:author="Author" w:date="2016-06-21T16:18:00Z">
            <w:rPr>
              <w:rFonts w:ascii="Arial" w:hAnsi="Arial" w:cs="Arial"/>
              <w:sz w:val="24"/>
              <w:szCs w:val="24"/>
            </w:rPr>
          </w:rPrChange>
        </w:rPr>
        <w:t xml:space="preserve">Centrifuge at </w:t>
      </w:r>
      <w:r w:rsidR="00FF1243" w:rsidRPr="008371EC">
        <w:rPr>
          <w:rFonts w:ascii="Arial" w:hAnsi="Arial" w:cs="Arial"/>
          <w:sz w:val="24"/>
          <w:szCs w:val="24"/>
          <w:highlight w:val="yellow"/>
          <w:rPrChange w:id="136" w:author="Author" w:date="2016-06-21T16:18:00Z">
            <w:rPr>
              <w:rFonts w:ascii="Arial" w:hAnsi="Arial" w:cs="Arial"/>
              <w:sz w:val="24"/>
              <w:szCs w:val="24"/>
            </w:rPr>
          </w:rPrChange>
        </w:rPr>
        <w:t>185</w:t>
      </w:r>
      <w:r w:rsidR="00915806" w:rsidRPr="008371EC">
        <w:rPr>
          <w:rFonts w:ascii="Arial" w:hAnsi="Arial" w:cs="Arial"/>
          <w:sz w:val="24"/>
          <w:szCs w:val="24"/>
          <w:highlight w:val="yellow"/>
          <w:rPrChange w:id="137" w:author="Author" w:date="2016-06-21T16:18:00Z">
            <w:rPr>
              <w:rFonts w:ascii="Arial" w:hAnsi="Arial" w:cs="Arial"/>
              <w:sz w:val="24"/>
              <w:szCs w:val="24"/>
            </w:rPr>
          </w:rPrChange>
        </w:rPr>
        <w:t>,</w:t>
      </w:r>
      <w:r w:rsidR="00FF1243" w:rsidRPr="008371EC">
        <w:rPr>
          <w:rFonts w:ascii="Arial" w:hAnsi="Arial" w:cs="Arial"/>
          <w:sz w:val="24"/>
          <w:szCs w:val="24"/>
          <w:highlight w:val="yellow"/>
          <w:rPrChange w:id="138" w:author="Author" w:date="2016-06-21T16:18:00Z">
            <w:rPr>
              <w:rFonts w:ascii="Arial" w:hAnsi="Arial" w:cs="Arial"/>
              <w:sz w:val="24"/>
              <w:szCs w:val="24"/>
            </w:rPr>
          </w:rPrChange>
        </w:rPr>
        <w:t>000 X g</w:t>
      </w:r>
      <w:r w:rsidR="0042043D" w:rsidRPr="008371EC">
        <w:rPr>
          <w:rFonts w:ascii="Arial" w:hAnsi="Arial" w:cs="Arial"/>
          <w:sz w:val="24"/>
          <w:szCs w:val="24"/>
          <w:highlight w:val="yellow"/>
          <w:rPrChange w:id="139" w:author="Author" w:date="2016-06-21T16:18:00Z">
            <w:rPr>
              <w:rFonts w:ascii="Arial" w:hAnsi="Arial" w:cs="Arial"/>
              <w:sz w:val="24"/>
              <w:szCs w:val="24"/>
            </w:rPr>
          </w:rPrChange>
        </w:rPr>
        <w:t xml:space="preserve"> for 90 </w:t>
      </w:r>
      <w:r w:rsidR="00923E5E" w:rsidRPr="008371EC">
        <w:rPr>
          <w:rFonts w:ascii="Arial" w:hAnsi="Arial" w:cs="Arial"/>
          <w:sz w:val="24"/>
          <w:szCs w:val="24"/>
          <w:highlight w:val="yellow"/>
          <w:rPrChange w:id="140" w:author="Author" w:date="2016-06-21T16:18:00Z">
            <w:rPr>
              <w:rFonts w:ascii="Arial" w:hAnsi="Arial" w:cs="Arial"/>
              <w:sz w:val="24"/>
              <w:szCs w:val="24"/>
            </w:rPr>
          </w:rPrChange>
        </w:rPr>
        <w:t xml:space="preserve">min </w:t>
      </w:r>
      <w:r w:rsidR="0042043D" w:rsidRPr="008371EC">
        <w:rPr>
          <w:rFonts w:ascii="Arial" w:hAnsi="Arial" w:cs="Arial"/>
          <w:sz w:val="24"/>
          <w:szCs w:val="24"/>
          <w:highlight w:val="yellow"/>
          <w:rPrChange w:id="141" w:author="Author" w:date="2016-06-21T16:18:00Z">
            <w:rPr>
              <w:rFonts w:ascii="Arial" w:hAnsi="Arial" w:cs="Arial"/>
              <w:sz w:val="24"/>
              <w:szCs w:val="24"/>
            </w:rPr>
          </w:rPrChange>
        </w:rPr>
        <w:t>at 16</w:t>
      </w:r>
      <w:r w:rsidR="00923E5E" w:rsidRPr="008371EC">
        <w:rPr>
          <w:rFonts w:ascii="Arial" w:hAnsi="Arial" w:cs="Arial"/>
          <w:sz w:val="24"/>
          <w:szCs w:val="24"/>
          <w:highlight w:val="yellow"/>
          <w:rPrChange w:id="142" w:author="Author" w:date="2016-06-21T16:18:00Z">
            <w:rPr>
              <w:rFonts w:ascii="Arial" w:hAnsi="Arial" w:cs="Arial"/>
              <w:sz w:val="24"/>
              <w:szCs w:val="24"/>
            </w:rPr>
          </w:rPrChange>
        </w:rPr>
        <w:t xml:space="preserve"> </w:t>
      </w:r>
      <w:r w:rsidR="003F0198" w:rsidRPr="008371EC">
        <w:rPr>
          <w:rStyle w:val="Emphasis"/>
          <w:rFonts w:ascii="Arial" w:hAnsi="Arial" w:cs="Arial"/>
          <w:i w:val="0"/>
          <w:iCs w:val="0"/>
          <w:sz w:val="24"/>
          <w:szCs w:val="24"/>
          <w:highlight w:val="yellow"/>
          <w:shd w:val="clear" w:color="auto" w:fill="FFFFFF"/>
          <w:rPrChange w:id="143" w:author="Author" w:date="2016-06-21T16:18:00Z">
            <w:rPr>
              <w:rStyle w:val="Emphasis"/>
              <w:rFonts w:ascii="Arial" w:hAnsi="Arial" w:cs="Arial"/>
              <w:i w:val="0"/>
              <w:iCs w:val="0"/>
              <w:sz w:val="24"/>
              <w:szCs w:val="24"/>
              <w:shd w:val="clear" w:color="auto" w:fill="FFFFFF"/>
            </w:rPr>
          </w:rPrChange>
        </w:rPr>
        <w:t>°C</w:t>
      </w:r>
      <w:r w:rsidR="0042043D" w:rsidRPr="008371EC">
        <w:rPr>
          <w:rFonts w:ascii="Arial" w:hAnsi="Arial" w:cs="Arial"/>
          <w:sz w:val="24"/>
          <w:szCs w:val="24"/>
          <w:highlight w:val="yellow"/>
          <w:rPrChange w:id="144" w:author="Author" w:date="2016-06-21T16:18:00Z">
            <w:rPr>
              <w:rFonts w:ascii="Arial" w:hAnsi="Arial" w:cs="Arial"/>
              <w:sz w:val="24"/>
              <w:szCs w:val="24"/>
            </w:rPr>
          </w:rPrChange>
        </w:rPr>
        <w:t>.</w:t>
      </w:r>
    </w:p>
    <w:p w14:paraId="72EBE901" w14:textId="77777777" w:rsidR="000B60E6" w:rsidRPr="008371EC" w:rsidRDefault="000B60E6" w:rsidP="00915806">
      <w:pPr>
        <w:pStyle w:val="NoSpacing"/>
        <w:jc w:val="both"/>
        <w:rPr>
          <w:rFonts w:ascii="Arial" w:hAnsi="Arial" w:cs="Arial"/>
          <w:sz w:val="24"/>
          <w:szCs w:val="24"/>
          <w:highlight w:val="yellow"/>
          <w:rPrChange w:id="145" w:author="Author" w:date="2016-06-21T16:18:00Z">
            <w:rPr>
              <w:rFonts w:ascii="Arial" w:hAnsi="Arial" w:cs="Arial"/>
              <w:sz w:val="24"/>
              <w:szCs w:val="24"/>
            </w:rPr>
          </w:rPrChange>
        </w:rPr>
      </w:pPr>
    </w:p>
    <w:p w14:paraId="58136D4B" w14:textId="0620A0E7" w:rsidR="00BE5194" w:rsidRPr="008371EC" w:rsidRDefault="00A361D3" w:rsidP="00915806">
      <w:pPr>
        <w:pStyle w:val="NoSpacing"/>
        <w:jc w:val="both"/>
        <w:rPr>
          <w:rFonts w:ascii="Arial" w:hAnsi="Arial" w:cs="Arial"/>
          <w:sz w:val="24"/>
          <w:szCs w:val="24"/>
          <w:highlight w:val="yellow"/>
          <w:rPrChange w:id="146" w:author="Author" w:date="2016-06-21T16:18:00Z">
            <w:rPr>
              <w:rFonts w:ascii="Arial" w:hAnsi="Arial" w:cs="Arial"/>
              <w:sz w:val="24"/>
              <w:szCs w:val="24"/>
            </w:rPr>
          </w:rPrChange>
        </w:rPr>
      </w:pPr>
      <w:r w:rsidRPr="008371EC">
        <w:rPr>
          <w:rFonts w:ascii="Arial" w:hAnsi="Arial" w:cs="Arial"/>
          <w:sz w:val="24"/>
          <w:szCs w:val="24"/>
          <w:highlight w:val="yellow"/>
          <w:rPrChange w:id="147" w:author="Author" w:date="2016-06-21T16:18:00Z">
            <w:rPr>
              <w:rFonts w:ascii="Arial" w:hAnsi="Arial" w:cs="Arial"/>
              <w:sz w:val="24"/>
              <w:szCs w:val="24"/>
            </w:rPr>
          </w:rPrChange>
        </w:rPr>
        <w:t>3</w:t>
      </w:r>
      <w:r w:rsidR="00A26F1F" w:rsidRPr="008371EC">
        <w:rPr>
          <w:rFonts w:ascii="Arial" w:hAnsi="Arial" w:cs="Arial"/>
          <w:sz w:val="24"/>
          <w:szCs w:val="24"/>
          <w:highlight w:val="yellow"/>
          <w:rPrChange w:id="148" w:author="Author" w:date="2016-06-21T16:18:00Z">
            <w:rPr>
              <w:rFonts w:ascii="Arial" w:hAnsi="Arial" w:cs="Arial"/>
              <w:sz w:val="24"/>
              <w:szCs w:val="24"/>
            </w:rPr>
          </w:rPrChange>
        </w:rPr>
        <w:t>.1</w:t>
      </w:r>
      <w:r w:rsidR="00923E5E" w:rsidRPr="008371EC">
        <w:rPr>
          <w:rFonts w:ascii="Arial" w:hAnsi="Arial" w:cs="Arial"/>
          <w:sz w:val="24"/>
          <w:szCs w:val="24"/>
          <w:highlight w:val="yellow"/>
          <w:rPrChange w:id="149" w:author="Author" w:date="2016-06-21T16:18:00Z">
            <w:rPr>
              <w:rFonts w:ascii="Arial" w:hAnsi="Arial" w:cs="Arial"/>
              <w:sz w:val="24"/>
              <w:szCs w:val="24"/>
            </w:rPr>
          </w:rPrChange>
        </w:rPr>
        <w:t>2</w:t>
      </w:r>
      <w:r w:rsidR="00A26F1F" w:rsidRPr="008371EC">
        <w:rPr>
          <w:rFonts w:ascii="Arial" w:hAnsi="Arial" w:cs="Arial"/>
          <w:sz w:val="24"/>
          <w:szCs w:val="24"/>
          <w:highlight w:val="yellow"/>
          <w:rPrChange w:id="150" w:author="Author" w:date="2016-06-21T16:18:00Z">
            <w:rPr>
              <w:rFonts w:ascii="Arial" w:hAnsi="Arial" w:cs="Arial"/>
              <w:sz w:val="24"/>
              <w:szCs w:val="24"/>
            </w:rPr>
          </w:rPrChange>
        </w:rPr>
        <w:t xml:space="preserve">) </w:t>
      </w:r>
      <w:r w:rsidR="0042043D" w:rsidRPr="008371EC">
        <w:rPr>
          <w:rFonts w:ascii="Arial" w:hAnsi="Arial" w:cs="Arial"/>
          <w:sz w:val="24"/>
          <w:szCs w:val="24"/>
          <w:highlight w:val="yellow"/>
          <w:rPrChange w:id="151" w:author="Author" w:date="2016-06-21T16:18:00Z">
            <w:rPr>
              <w:rFonts w:ascii="Arial" w:hAnsi="Arial" w:cs="Arial"/>
              <w:sz w:val="24"/>
              <w:szCs w:val="24"/>
            </w:rPr>
          </w:rPrChange>
        </w:rPr>
        <w:t>Harvest the vi</w:t>
      </w:r>
      <w:ins w:id="152" w:author="Author" w:date="2016-06-21T16:07:00Z">
        <w:r w:rsidR="000F7D73" w:rsidRPr="008371EC">
          <w:rPr>
            <w:rFonts w:ascii="Arial" w:hAnsi="Arial" w:cs="Arial"/>
            <w:sz w:val="24"/>
            <w:szCs w:val="24"/>
            <w:highlight w:val="yellow"/>
            <w:rPrChange w:id="153" w:author="Author" w:date="2016-06-21T16:18:00Z">
              <w:rPr>
                <w:rFonts w:ascii="Arial" w:hAnsi="Arial" w:cs="Arial"/>
                <w:sz w:val="24"/>
                <w:szCs w:val="24"/>
              </w:rPr>
            </w:rPrChange>
          </w:rPr>
          <w:t>r</w:t>
        </w:r>
      </w:ins>
      <w:r w:rsidR="0042043D" w:rsidRPr="008371EC">
        <w:rPr>
          <w:rFonts w:ascii="Arial" w:hAnsi="Arial" w:cs="Arial"/>
          <w:sz w:val="24"/>
          <w:szCs w:val="24"/>
          <w:highlight w:val="yellow"/>
          <w:rPrChange w:id="154" w:author="Author" w:date="2016-06-21T16:18:00Z">
            <w:rPr>
              <w:rFonts w:ascii="Arial" w:hAnsi="Arial" w:cs="Arial"/>
              <w:sz w:val="24"/>
              <w:szCs w:val="24"/>
            </w:rPr>
          </w:rPrChange>
        </w:rPr>
        <w:t>al fraction</w:t>
      </w:r>
      <w:r w:rsidR="009C6F1D" w:rsidRPr="008371EC">
        <w:rPr>
          <w:rFonts w:ascii="Arial" w:hAnsi="Arial" w:cs="Arial"/>
          <w:sz w:val="24"/>
          <w:szCs w:val="24"/>
          <w:highlight w:val="yellow"/>
          <w:rPrChange w:id="155" w:author="Author" w:date="2016-06-21T16:18:00Z">
            <w:rPr>
              <w:rFonts w:ascii="Arial" w:hAnsi="Arial" w:cs="Arial"/>
              <w:sz w:val="24"/>
              <w:szCs w:val="24"/>
            </w:rPr>
          </w:rPrChange>
        </w:rPr>
        <w:t xml:space="preserve"> </w:t>
      </w:r>
      <w:r w:rsidR="00A26F1F" w:rsidRPr="008371EC">
        <w:rPr>
          <w:rFonts w:ascii="Arial" w:hAnsi="Arial" w:cs="Arial"/>
          <w:sz w:val="24"/>
          <w:szCs w:val="24"/>
          <w:highlight w:val="yellow"/>
          <w:rPrChange w:id="156" w:author="Author" w:date="2016-06-21T16:18:00Z">
            <w:rPr>
              <w:rFonts w:ascii="Arial" w:hAnsi="Arial" w:cs="Arial"/>
              <w:sz w:val="24"/>
              <w:szCs w:val="24"/>
            </w:rPr>
          </w:rPrChange>
        </w:rPr>
        <w:t>(40% layer)</w:t>
      </w:r>
      <w:r w:rsidR="0042043D" w:rsidRPr="008371EC">
        <w:rPr>
          <w:rFonts w:ascii="Arial" w:hAnsi="Arial" w:cs="Arial"/>
          <w:sz w:val="24"/>
          <w:szCs w:val="24"/>
          <w:highlight w:val="yellow"/>
          <w:rPrChange w:id="157" w:author="Author" w:date="2016-06-21T16:18:00Z">
            <w:rPr>
              <w:rFonts w:ascii="Arial" w:hAnsi="Arial" w:cs="Arial"/>
              <w:sz w:val="24"/>
              <w:szCs w:val="24"/>
            </w:rPr>
          </w:rPrChange>
        </w:rPr>
        <w:t xml:space="preserve"> </w:t>
      </w:r>
      <w:r w:rsidR="00A26F1F" w:rsidRPr="008371EC">
        <w:rPr>
          <w:rFonts w:ascii="Arial" w:hAnsi="Arial" w:cs="Arial"/>
          <w:sz w:val="24"/>
          <w:szCs w:val="24"/>
          <w:highlight w:val="yellow"/>
          <w:rPrChange w:id="158" w:author="Author" w:date="2016-06-21T16:18:00Z">
            <w:rPr>
              <w:rFonts w:ascii="Arial" w:hAnsi="Arial" w:cs="Arial"/>
              <w:sz w:val="24"/>
              <w:szCs w:val="24"/>
            </w:rPr>
          </w:rPrChange>
        </w:rPr>
        <w:t>with syringe.</w:t>
      </w:r>
      <w:r w:rsidR="0042043D" w:rsidRPr="008371EC">
        <w:rPr>
          <w:rFonts w:ascii="Arial" w:hAnsi="Arial" w:cs="Arial"/>
          <w:sz w:val="24"/>
          <w:szCs w:val="24"/>
          <w:highlight w:val="yellow"/>
          <w:rPrChange w:id="159" w:author="Author" w:date="2016-06-21T16:18:00Z">
            <w:rPr>
              <w:rFonts w:ascii="Arial" w:hAnsi="Arial" w:cs="Arial"/>
              <w:sz w:val="24"/>
              <w:szCs w:val="24"/>
            </w:rPr>
          </w:rPrChange>
        </w:rPr>
        <w:t xml:space="preserve"> </w:t>
      </w:r>
      <w:r w:rsidR="00A26F1F" w:rsidRPr="008371EC">
        <w:rPr>
          <w:rFonts w:ascii="Arial" w:hAnsi="Arial" w:cs="Arial"/>
          <w:sz w:val="24"/>
          <w:szCs w:val="24"/>
          <w:highlight w:val="yellow"/>
          <w:rPrChange w:id="160" w:author="Author" w:date="2016-06-21T16:18:00Z">
            <w:rPr>
              <w:rFonts w:ascii="Arial" w:hAnsi="Arial" w:cs="Arial"/>
              <w:sz w:val="24"/>
              <w:szCs w:val="24"/>
            </w:rPr>
          </w:rPrChange>
        </w:rPr>
        <w:t xml:space="preserve">Insert the needle (21 gauge) into the intersection between 40% and 60% fractions, only </w:t>
      </w:r>
      <w:r w:rsidR="00DF27E7" w:rsidRPr="008371EC">
        <w:rPr>
          <w:rFonts w:ascii="Arial" w:hAnsi="Arial" w:cs="Arial"/>
          <w:sz w:val="24"/>
          <w:szCs w:val="24"/>
          <w:highlight w:val="yellow"/>
          <w:rPrChange w:id="161" w:author="Author" w:date="2016-06-21T16:18:00Z">
            <w:rPr>
              <w:rFonts w:ascii="Arial" w:hAnsi="Arial" w:cs="Arial"/>
              <w:sz w:val="24"/>
              <w:szCs w:val="24"/>
            </w:rPr>
          </w:rPrChange>
        </w:rPr>
        <w:t>aspirating</w:t>
      </w:r>
      <w:r w:rsidR="00A26F1F" w:rsidRPr="008371EC">
        <w:rPr>
          <w:rFonts w:ascii="Arial" w:hAnsi="Arial" w:cs="Arial"/>
          <w:sz w:val="24"/>
          <w:szCs w:val="24"/>
          <w:highlight w:val="yellow"/>
          <w:rPrChange w:id="162" w:author="Author" w:date="2016-06-21T16:18:00Z">
            <w:rPr>
              <w:rFonts w:ascii="Arial" w:hAnsi="Arial" w:cs="Arial"/>
              <w:sz w:val="24"/>
              <w:szCs w:val="24"/>
            </w:rPr>
          </w:rPrChange>
        </w:rPr>
        <w:t xml:space="preserve"> the 40% layer.</w:t>
      </w:r>
      <w:r w:rsidR="0042043D" w:rsidRPr="008371EC">
        <w:rPr>
          <w:rFonts w:ascii="Arial" w:hAnsi="Arial" w:cs="Arial"/>
          <w:sz w:val="24"/>
          <w:szCs w:val="24"/>
          <w:highlight w:val="yellow"/>
          <w:rPrChange w:id="163" w:author="Author" w:date="2016-06-21T16:18:00Z">
            <w:rPr>
              <w:rFonts w:ascii="Arial" w:hAnsi="Arial" w:cs="Arial"/>
              <w:sz w:val="24"/>
              <w:szCs w:val="24"/>
            </w:rPr>
          </w:rPrChange>
        </w:rPr>
        <w:t xml:space="preserve"> </w:t>
      </w:r>
    </w:p>
    <w:p w14:paraId="0A583334" w14:textId="55A1DD3D" w:rsidR="0042043D" w:rsidRPr="008371EC" w:rsidRDefault="00BE5194" w:rsidP="00915806">
      <w:pPr>
        <w:pStyle w:val="NoSpacing"/>
        <w:jc w:val="both"/>
        <w:rPr>
          <w:rFonts w:ascii="Arial" w:hAnsi="Arial" w:cs="Arial"/>
          <w:sz w:val="24"/>
          <w:szCs w:val="24"/>
          <w:highlight w:val="yellow"/>
          <w:rPrChange w:id="164" w:author="Author" w:date="2016-06-21T16:18:00Z">
            <w:rPr>
              <w:rFonts w:ascii="Arial" w:hAnsi="Arial" w:cs="Arial"/>
              <w:sz w:val="24"/>
              <w:szCs w:val="24"/>
            </w:rPr>
          </w:rPrChange>
        </w:rPr>
      </w:pPr>
      <w:r w:rsidRPr="008371EC">
        <w:rPr>
          <w:rFonts w:ascii="Arial" w:hAnsi="Arial" w:cs="Arial"/>
          <w:sz w:val="24"/>
          <w:szCs w:val="24"/>
          <w:highlight w:val="yellow"/>
          <w:rPrChange w:id="165" w:author="Author" w:date="2016-06-21T16:18:00Z">
            <w:rPr>
              <w:rFonts w:ascii="Arial" w:hAnsi="Arial" w:cs="Arial"/>
              <w:sz w:val="24"/>
              <w:szCs w:val="24"/>
            </w:rPr>
          </w:rPrChange>
        </w:rPr>
        <w:t xml:space="preserve">Note: </w:t>
      </w:r>
      <w:r w:rsidR="0042043D" w:rsidRPr="008371EC">
        <w:rPr>
          <w:rFonts w:ascii="Arial" w:hAnsi="Arial" w:cs="Arial"/>
          <w:sz w:val="24"/>
          <w:szCs w:val="24"/>
          <w:highlight w:val="yellow"/>
          <w:rPrChange w:id="166" w:author="Author" w:date="2016-06-21T16:18:00Z">
            <w:rPr>
              <w:rFonts w:ascii="Arial" w:hAnsi="Arial" w:cs="Arial"/>
              <w:sz w:val="24"/>
              <w:szCs w:val="24"/>
            </w:rPr>
          </w:rPrChange>
        </w:rPr>
        <w:t>A</w:t>
      </w:r>
      <w:r w:rsidRPr="008371EC">
        <w:rPr>
          <w:rFonts w:ascii="Arial" w:hAnsi="Arial" w:cs="Arial"/>
          <w:sz w:val="24"/>
          <w:szCs w:val="24"/>
          <w:highlight w:val="yellow"/>
          <w:rPrChange w:id="167" w:author="Author" w:date="2016-06-21T16:18:00Z">
            <w:rPr>
              <w:rFonts w:ascii="Arial" w:hAnsi="Arial" w:cs="Arial"/>
              <w:sz w:val="24"/>
              <w:szCs w:val="24"/>
            </w:rPr>
          </w:rPrChange>
        </w:rPr>
        <w:t>void</w:t>
      </w:r>
      <w:r w:rsidR="0042043D" w:rsidRPr="008371EC">
        <w:rPr>
          <w:rFonts w:ascii="Arial" w:hAnsi="Arial" w:cs="Arial"/>
          <w:sz w:val="24"/>
          <w:szCs w:val="24"/>
          <w:highlight w:val="yellow"/>
          <w:rPrChange w:id="168" w:author="Author" w:date="2016-06-21T16:18:00Z">
            <w:rPr>
              <w:rFonts w:ascii="Arial" w:hAnsi="Arial" w:cs="Arial"/>
              <w:sz w:val="24"/>
              <w:szCs w:val="24"/>
            </w:rPr>
          </w:rPrChange>
        </w:rPr>
        <w:t xml:space="preserve"> </w:t>
      </w:r>
      <w:r w:rsidR="00DF27E7" w:rsidRPr="008371EC">
        <w:rPr>
          <w:rFonts w:ascii="Arial" w:hAnsi="Arial" w:cs="Arial"/>
          <w:sz w:val="24"/>
          <w:szCs w:val="24"/>
          <w:highlight w:val="yellow"/>
          <w:rPrChange w:id="169" w:author="Author" w:date="2016-06-21T16:18:00Z">
            <w:rPr>
              <w:rFonts w:ascii="Arial" w:hAnsi="Arial" w:cs="Arial"/>
              <w:sz w:val="24"/>
              <w:szCs w:val="24"/>
            </w:rPr>
          </w:rPrChange>
        </w:rPr>
        <w:t xml:space="preserve">aspirating </w:t>
      </w:r>
      <w:r w:rsidR="0042043D" w:rsidRPr="008371EC">
        <w:rPr>
          <w:rFonts w:ascii="Arial" w:hAnsi="Arial" w:cs="Arial"/>
          <w:sz w:val="24"/>
          <w:szCs w:val="24"/>
          <w:highlight w:val="yellow"/>
          <w:rPrChange w:id="170" w:author="Author" w:date="2016-06-21T16:18:00Z">
            <w:rPr>
              <w:rFonts w:ascii="Arial" w:hAnsi="Arial" w:cs="Arial"/>
              <w:sz w:val="24"/>
              <w:szCs w:val="24"/>
            </w:rPr>
          </w:rPrChange>
        </w:rPr>
        <w:t>ANY</w:t>
      </w:r>
      <w:r w:rsidR="00DF27E7" w:rsidRPr="008371EC">
        <w:rPr>
          <w:rFonts w:ascii="Arial" w:hAnsi="Arial" w:cs="Arial"/>
          <w:sz w:val="24"/>
          <w:szCs w:val="24"/>
          <w:highlight w:val="yellow"/>
          <w:rPrChange w:id="171" w:author="Author" w:date="2016-06-21T16:18:00Z">
            <w:rPr>
              <w:rFonts w:ascii="Arial" w:hAnsi="Arial" w:cs="Arial"/>
              <w:sz w:val="24"/>
              <w:szCs w:val="24"/>
            </w:rPr>
          </w:rPrChange>
        </w:rPr>
        <w:t xml:space="preserve"> of the</w:t>
      </w:r>
      <w:r w:rsidR="0042043D" w:rsidRPr="008371EC">
        <w:rPr>
          <w:rFonts w:ascii="Arial" w:hAnsi="Arial" w:cs="Arial"/>
          <w:sz w:val="24"/>
          <w:szCs w:val="24"/>
          <w:highlight w:val="yellow"/>
          <w:rPrChange w:id="172" w:author="Author" w:date="2016-06-21T16:18:00Z">
            <w:rPr>
              <w:rFonts w:ascii="Arial" w:hAnsi="Arial" w:cs="Arial"/>
              <w:sz w:val="24"/>
              <w:szCs w:val="24"/>
            </w:rPr>
          </w:rPrChange>
        </w:rPr>
        <w:t xml:space="preserve"> 25% layer.  </w:t>
      </w:r>
    </w:p>
    <w:p w14:paraId="5F56CC50" w14:textId="77777777" w:rsidR="000B60E6" w:rsidRPr="008371EC" w:rsidRDefault="000B60E6" w:rsidP="00915806">
      <w:pPr>
        <w:pStyle w:val="NoSpacing"/>
        <w:jc w:val="both"/>
        <w:rPr>
          <w:rFonts w:ascii="Arial" w:hAnsi="Arial" w:cs="Arial"/>
          <w:sz w:val="24"/>
          <w:szCs w:val="24"/>
          <w:highlight w:val="yellow"/>
          <w:rPrChange w:id="173" w:author="Author" w:date="2016-06-21T16:18:00Z">
            <w:rPr>
              <w:rFonts w:ascii="Arial" w:hAnsi="Arial" w:cs="Arial"/>
              <w:sz w:val="24"/>
              <w:szCs w:val="24"/>
            </w:rPr>
          </w:rPrChange>
        </w:rPr>
      </w:pPr>
    </w:p>
    <w:p w14:paraId="47E544C6" w14:textId="3557885A" w:rsidR="0042043D" w:rsidRPr="008371EC" w:rsidRDefault="00A361D3" w:rsidP="00915806">
      <w:pPr>
        <w:pStyle w:val="NoSpacing"/>
        <w:jc w:val="both"/>
        <w:rPr>
          <w:rFonts w:ascii="Arial" w:hAnsi="Arial" w:cs="Arial"/>
          <w:sz w:val="24"/>
          <w:szCs w:val="24"/>
          <w:highlight w:val="yellow"/>
          <w:rPrChange w:id="174" w:author="Author" w:date="2016-06-21T16:18:00Z">
            <w:rPr>
              <w:rFonts w:ascii="Arial" w:hAnsi="Arial" w:cs="Arial"/>
              <w:sz w:val="24"/>
              <w:szCs w:val="24"/>
            </w:rPr>
          </w:rPrChange>
        </w:rPr>
      </w:pPr>
      <w:r w:rsidRPr="008371EC">
        <w:rPr>
          <w:rFonts w:ascii="Arial" w:hAnsi="Arial" w:cs="Arial"/>
          <w:sz w:val="24"/>
          <w:szCs w:val="24"/>
          <w:highlight w:val="yellow"/>
          <w:rPrChange w:id="175" w:author="Author" w:date="2016-06-21T16:18:00Z">
            <w:rPr>
              <w:rFonts w:ascii="Arial" w:hAnsi="Arial" w:cs="Arial"/>
              <w:sz w:val="24"/>
              <w:szCs w:val="24"/>
            </w:rPr>
          </w:rPrChange>
        </w:rPr>
        <w:lastRenderedPageBreak/>
        <w:t>3</w:t>
      </w:r>
      <w:r w:rsidR="000F270B" w:rsidRPr="008371EC">
        <w:rPr>
          <w:rFonts w:ascii="Arial" w:hAnsi="Arial" w:cs="Arial"/>
          <w:sz w:val="24"/>
          <w:szCs w:val="24"/>
          <w:highlight w:val="yellow"/>
          <w:rPrChange w:id="176" w:author="Author" w:date="2016-06-21T16:18:00Z">
            <w:rPr>
              <w:rFonts w:ascii="Arial" w:hAnsi="Arial" w:cs="Arial"/>
              <w:sz w:val="24"/>
              <w:szCs w:val="24"/>
            </w:rPr>
          </w:rPrChange>
        </w:rPr>
        <w:t>.</w:t>
      </w:r>
      <w:r w:rsidR="00B10165" w:rsidRPr="008371EC">
        <w:rPr>
          <w:rFonts w:ascii="Arial" w:hAnsi="Arial" w:cs="Arial"/>
          <w:sz w:val="24"/>
          <w:szCs w:val="24"/>
          <w:highlight w:val="yellow"/>
          <w:rPrChange w:id="177" w:author="Author" w:date="2016-06-21T16:18:00Z">
            <w:rPr>
              <w:rFonts w:ascii="Arial" w:hAnsi="Arial" w:cs="Arial"/>
              <w:sz w:val="24"/>
              <w:szCs w:val="24"/>
            </w:rPr>
          </w:rPrChange>
        </w:rPr>
        <w:t>13</w:t>
      </w:r>
      <w:r w:rsidR="000F270B" w:rsidRPr="008371EC">
        <w:rPr>
          <w:rFonts w:ascii="Arial" w:hAnsi="Arial" w:cs="Arial"/>
          <w:sz w:val="24"/>
          <w:szCs w:val="24"/>
          <w:highlight w:val="yellow"/>
          <w:rPrChange w:id="178" w:author="Author" w:date="2016-06-21T16:18:00Z">
            <w:rPr>
              <w:rFonts w:ascii="Arial" w:hAnsi="Arial" w:cs="Arial"/>
              <w:sz w:val="24"/>
              <w:szCs w:val="24"/>
            </w:rPr>
          </w:rPrChange>
        </w:rPr>
        <w:t xml:space="preserve">) </w:t>
      </w:r>
      <w:r w:rsidR="0042043D" w:rsidRPr="008371EC">
        <w:rPr>
          <w:rFonts w:ascii="Arial" w:hAnsi="Arial" w:cs="Arial"/>
          <w:sz w:val="24"/>
          <w:szCs w:val="24"/>
          <w:highlight w:val="yellow"/>
          <w:rPrChange w:id="179" w:author="Author" w:date="2016-06-21T16:18:00Z">
            <w:rPr>
              <w:rFonts w:ascii="Arial" w:hAnsi="Arial" w:cs="Arial"/>
              <w:sz w:val="24"/>
              <w:szCs w:val="24"/>
            </w:rPr>
          </w:rPrChange>
        </w:rPr>
        <w:t>Mix the vi</w:t>
      </w:r>
      <w:ins w:id="180" w:author="Author" w:date="2016-06-21T16:07:00Z">
        <w:r w:rsidR="000F7D73" w:rsidRPr="008371EC">
          <w:rPr>
            <w:rFonts w:ascii="Arial" w:hAnsi="Arial" w:cs="Arial"/>
            <w:sz w:val="24"/>
            <w:szCs w:val="24"/>
            <w:highlight w:val="yellow"/>
            <w:rPrChange w:id="181" w:author="Author" w:date="2016-06-21T16:18:00Z">
              <w:rPr>
                <w:rFonts w:ascii="Arial" w:hAnsi="Arial" w:cs="Arial"/>
                <w:sz w:val="24"/>
                <w:szCs w:val="24"/>
              </w:rPr>
            </w:rPrChange>
          </w:rPr>
          <w:t>r</w:t>
        </w:r>
      </w:ins>
      <w:r w:rsidR="0042043D" w:rsidRPr="008371EC">
        <w:rPr>
          <w:rFonts w:ascii="Arial" w:hAnsi="Arial" w:cs="Arial"/>
          <w:sz w:val="24"/>
          <w:szCs w:val="24"/>
          <w:highlight w:val="yellow"/>
          <w:rPrChange w:id="182" w:author="Author" w:date="2016-06-21T16:18:00Z">
            <w:rPr>
              <w:rFonts w:ascii="Arial" w:hAnsi="Arial" w:cs="Arial"/>
              <w:sz w:val="24"/>
              <w:szCs w:val="24"/>
            </w:rPr>
          </w:rPrChange>
        </w:rPr>
        <w:t xml:space="preserve">al fraction w/ </w:t>
      </w:r>
      <w:ins w:id="183" w:author="Author" w:date="2016-06-30T23:20:00Z">
        <w:r w:rsidR="00BF58C9">
          <w:rPr>
            <w:rFonts w:ascii="Arial" w:hAnsi="Arial" w:cs="Arial"/>
            <w:sz w:val="24"/>
            <w:szCs w:val="24"/>
            <w:highlight w:val="yellow"/>
          </w:rPr>
          <w:t xml:space="preserve">sterilized </w:t>
        </w:r>
      </w:ins>
      <w:proofErr w:type="spellStart"/>
      <w:r w:rsidR="00A161F0" w:rsidRPr="008371EC">
        <w:rPr>
          <w:rFonts w:ascii="Arial" w:hAnsi="Arial" w:cs="Arial"/>
          <w:sz w:val="24"/>
          <w:szCs w:val="24"/>
          <w:highlight w:val="yellow"/>
          <w:shd w:val="clear" w:color="auto" w:fill="FFFFFF"/>
          <w:rPrChange w:id="184" w:author="Author" w:date="2016-06-21T16:18:00Z">
            <w:rPr>
              <w:rFonts w:ascii="Arial" w:hAnsi="Arial" w:cs="Arial"/>
              <w:sz w:val="24"/>
              <w:szCs w:val="24"/>
              <w:shd w:val="clear" w:color="auto" w:fill="FFFFFF"/>
            </w:rPr>
          </w:rPrChange>
        </w:rPr>
        <w:t>polyoxyethylene-polyoxypropylene</w:t>
      </w:r>
      <w:proofErr w:type="spellEnd"/>
      <w:r w:rsidR="00A161F0" w:rsidRPr="008371EC">
        <w:rPr>
          <w:rFonts w:ascii="Arial" w:hAnsi="Arial" w:cs="Arial"/>
          <w:sz w:val="24"/>
          <w:szCs w:val="24"/>
          <w:highlight w:val="yellow"/>
          <w:shd w:val="clear" w:color="auto" w:fill="FFFFFF"/>
          <w:rPrChange w:id="185" w:author="Author" w:date="2016-06-21T16:18:00Z">
            <w:rPr>
              <w:rFonts w:ascii="Arial" w:hAnsi="Arial" w:cs="Arial"/>
              <w:sz w:val="24"/>
              <w:szCs w:val="24"/>
              <w:shd w:val="clear" w:color="auto" w:fill="FFFFFF"/>
            </w:rPr>
          </w:rPrChange>
        </w:rPr>
        <w:t xml:space="preserve"> block c</w:t>
      </w:r>
      <w:r w:rsidR="001072E1" w:rsidRPr="008371EC">
        <w:rPr>
          <w:rFonts w:ascii="Arial" w:hAnsi="Arial" w:cs="Arial"/>
          <w:sz w:val="24"/>
          <w:szCs w:val="24"/>
          <w:highlight w:val="yellow"/>
          <w:shd w:val="clear" w:color="auto" w:fill="FFFFFF"/>
          <w:rPrChange w:id="186" w:author="Author" w:date="2016-06-21T16:18:00Z">
            <w:rPr>
              <w:rFonts w:ascii="Arial" w:hAnsi="Arial" w:cs="Arial"/>
              <w:sz w:val="24"/>
              <w:szCs w:val="24"/>
              <w:shd w:val="clear" w:color="auto" w:fill="FFFFFF"/>
            </w:rPr>
          </w:rPrChange>
        </w:rPr>
        <w:t>opolymer</w:t>
      </w:r>
      <w:r w:rsidR="00A161F0" w:rsidRPr="008371EC">
        <w:rPr>
          <w:rFonts w:ascii="Arial" w:hAnsi="Arial" w:cs="Arial"/>
          <w:sz w:val="24"/>
          <w:szCs w:val="24"/>
          <w:highlight w:val="yellow"/>
          <w:rPrChange w:id="187" w:author="Author" w:date="2016-06-21T16:18:00Z">
            <w:rPr>
              <w:rFonts w:ascii="Arial" w:hAnsi="Arial" w:cs="Arial"/>
              <w:sz w:val="24"/>
              <w:szCs w:val="24"/>
            </w:rPr>
          </w:rPrChange>
        </w:rPr>
        <w:t xml:space="preserve"> PBS solution</w:t>
      </w:r>
      <w:r w:rsidR="005E3757" w:rsidRPr="008371EC">
        <w:rPr>
          <w:rFonts w:ascii="Arial" w:hAnsi="Arial" w:cs="Arial"/>
          <w:sz w:val="24"/>
          <w:szCs w:val="24"/>
          <w:highlight w:val="yellow"/>
          <w:rPrChange w:id="188" w:author="Author" w:date="2016-06-21T16:18:00Z">
            <w:rPr>
              <w:rFonts w:ascii="Arial" w:hAnsi="Arial" w:cs="Arial"/>
              <w:sz w:val="24"/>
              <w:szCs w:val="24"/>
            </w:rPr>
          </w:rPrChange>
        </w:rPr>
        <w:t xml:space="preserve"> </w:t>
      </w:r>
      <w:r w:rsidR="00562441" w:rsidRPr="008371EC">
        <w:rPr>
          <w:rFonts w:ascii="Arial" w:hAnsi="Arial" w:cs="Arial"/>
          <w:sz w:val="24"/>
          <w:szCs w:val="24"/>
          <w:highlight w:val="yellow"/>
          <w:rPrChange w:id="189" w:author="Author" w:date="2016-06-21T16:18:00Z">
            <w:rPr>
              <w:rFonts w:ascii="Arial" w:hAnsi="Arial" w:cs="Arial"/>
              <w:sz w:val="24"/>
              <w:szCs w:val="24"/>
            </w:rPr>
          </w:rPrChange>
        </w:rPr>
        <w:t>(</w:t>
      </w:r>
      <w:r w:rsidR="00ED4A89" w:rsidRPr="008371EC">
        <w:rPr>
          <w:rFonts w:ascii="Arial" w:hAnsi="Arial" w:cs="Arial"/>
          <w:sz w:val="24"/>
          <w:szCs w:val="24"/>
          <w:highlight w:val="yellow"/>
          <w:rPrChange w:id="190" w:author="Author" w:date="2016-06-21T16:18:00Z">
            <w:rPr>
              <w:rFonts w:ascii="Arial" w:hAnsi="Arial" w:cs="Arial"/>
              <w:sz w:val="24"/>
              <w:szCs w:val="24"/>
            </w:rPr>
          </w:rPrChange>
        </w:rPr>
        <w:t xml:space="preserve">10% </w:t>
      </w:r>
      <w:proofErr w:type="spellStart"/>
      <w:r w:rsidR="00A161F0" w:rsidRPr="008371EC">
        <w:rPr>
          <w:rFonts w:ascii="Arial" w:hAnsi="Arial" w:cs="Arial"/>
          <w:sz w:val="24"/>
          <w:szCs w:val="24"/>
          <w:highlight w:val="yellow"/>
          <w:shd w:val="clear" w:color="auto" w:fill="FFFFFF"/>
          <w:rPrChange w:id="191" w:author="Author" w:date="2016-06-21T16:18:00Z">
            <w:rPr>
              <w:rFonts w:ascii="Arial" w:hAnsi="Arial" w:cs="Arial"/>
              <w:sz w:val="24"/>
              <w:szCs w:val="24"/>
              <w:shd w:val="clear" w:color="auto" w:fill="FFFFFF"/>
            </w:rPr>
          </w:rPrChange>
        </w:rPr>
        <w:t>polyoxyethylene-polyoxypropylene</w:t>
      </w:r>
      <w:proofErr w:type="spellEnd"/>
      <w:r w:rsidR="00A161F0" w:rsidRPr="008371EC">
        <w:rPr>
          <w:rFonts w:ascii="Arial" w:hAnsi="Arial" w:cs="Arial"/>
          <w:sz w:val="24"/>
          <w:szCs w:val="24"/>
          <w:highlight w:val="yellow"/>
          <w:shd w:val="clear" w:color="auto" w:fill="FFFFFF"/>
          <w:rPrChange w:id="192" w:author="Author" w:date="2016-06-21T16:18:00Z">
            <w:rPr>
              <w:rFonts w:ascii="Arial" w:hAnsi="Arial" w:cs="Arial"/>
              <w:sz w:val="24"/>
              <w:szCs w:val="24"/>
              <w:shd w:val="clear" w:color="auto" w:fill="FFFFFF"/>
            </w:rPr>
          </w:rPrChange>
        </w:rPr>
        <w:t xml:space="preserve"> block copolymer </w:t>
      </w:r>
      <w:r w:rsidR="00ED4A89" w:rsidRPr="008371EC">
        <w:rPr>
          <w:rFonts w:ascii="Arial" w:hAnsi="Arial" w:cs="Arial"/>
          <w:sz w:val="24"/>
          <w:szCs w:val="24"/>
          <w:highlight w:val="yellow"/>
          <w:rPrChange w:id="193" w:author="Author" w:date="2016-06-21T16:18:00Z">
            <w:rPr>
              <w:rFonts w:ascii="Arial" w:hAnsi="Arial" w:cs="Arial"/>
              <w:sz w:val="24"/>
              <w:szCs w:val="24"/>
            </w:rPr>
          </w:rPrChange>
        </w:rPr>
        <w:t xml:space="preserve">stock </w:t>
      </w:r>
      <w:r w:rsidR="00562441" w:rsidRPr="008371EC">
        <w:rPr>
          <w:rFonts w:ascii="Arial" w:hAnsi="Arial" w:cs="Arial"/>
          <w:sz w:val="24"/>
          <w:szCs w:val="24"/>
          <w:highlight w:val="yellow"/>
          <w:rPrChange w:id="194" w:author="Author" w:date="2016-06-21T16:18:00Z">
            <w:rPr>
              <w:rFonts w:ascii="Arial" w:hAnsi="Arial" w:cs="Arial"/>
              <w:sz w:val="24"/>
              <w:szCs w:val="24"/>
            </w:rPr>
          </w:rPrChange>
        </w:rPr>
        <w:t>1:10000</w:t>
      </w:r>
      <w:r w:rsidR="00ED4A89" w:rsidRPr="008371EC">
        <w:rPr>
          <w:rFonts w:ascii="Arial" w:hAnsi="Arial" w:cs="Arial"/>
          <w:sz w:val="24"/>
          <w:szCs w:val="24"/>
          <w:highlight w:val="yellow"/>
          <w:rPrChange w:id="195" w:author="Author" w:date="2016-06-21T16:18:00Z">
            <w:rPr>
              <w:rFonts w:ascii="Arial" w:hAnsi="Arial" w:cs="Arial"/>
              <w:sz w:val="24"/>
              <w:szCs w:val="24"/>
            </w:rPr>
          </w:rPrChange>
        </w:rPr>
        <w:t xml:space="preserve"> diluted</w:t>
      </w:r>
      <w:r w:rsidR="00562441" w:rsidRPr="008371EC">
        <w:rPr>
          <w:rFonts w:ascii="Arial" w:hAnsi="Arial" w:cs="Arial"/>
          <w:sz w:val="24"/>
          <w:szCs w:val="24"/>
          <w:highlight w:val="yellow"/>
          <w:rPrChange w:id="196" w:author="Author" w:date="2016-06-21T16:18:00Z">
            <w:rPr>
              <w:rFonts w:ascii="Arial" w:hAnsi="Arial" w:cs="Arial"/>
              <w:sz w:val="24"/>
              <w:szCs w:val="24"/>
            </w:rPr>
          </w:rPrChange>
        </w:rPr>
        <w:t xml:space="preserve"> in PBS)</w:t>
      </w:r>
      <w:r w:rsidR="0042043D" w:rsidRPr="008371EC">
        <w:rPr>
          <w:rFonts w:ascii="Arial" w:hAnsi="Arial" w:cs="Arial"/>
          <w:sz w:val="24"/>
          <w:szCs w:val="24"/>
          <w:highlight w:val="yellow"/>
          <w:rPrChange w:id="197" w:author="Author" w:date="2016-06-21T16:18:00Z">
            <w:rPr>
              <w:rFonts w:ascii="Arial" w:hAnsi="Arial" w:cs="Arial"/>
              <w:sz w:val="24"/>
              <w:szCs w:val="24"/>
            </w:rPr>
          </w:rPrChange>
        </w:rPr>
        <w:t xml:space="preserve"> up to total volume 15</w:t>
      </w:r>
      <w:r w:rsidR="00923E5E" w:rsidRPr="008371EC">
        <w:rPr>
          <w:rFonts w:ascii="Arial" w:hAnsi="Arial" w:cs="Arial"/>
          <w:sz w:val="24"/>
          <w:szCs w:val="24"/>
          <w:highlight w:val="yellow"/>
          <w:rPrChange w:id="198" w:author="Author" w:date="2016-06-21T16:18:00Z">
            <w:rPr>
              <w:rFonts w:ascii="Arial" w:hAnsi="Arial" w:cs="Arial"/>
              <w:sz w:val="24"/>
              <w:szCs w:val="24"/>
            </w:rPr>
          </w:rPrChange>
        </w:rPr>
        <w:t xml:space="preserve"> </w:t>
      </w:r>
      <w:proofErr w:type="spellStart"/>
      <w:r w:rsidR="0042043D" w:rsidRPr="008371EC">
        <w:rPr>
          <w:rFonts w:ascii="Arial" w:hAnsi="Arial" w:cs="Arial"/>
          <w:sz w:val="24"/>
          <w:szCs w:val="24"/>
          <w:highlight w:val="yellow"/>
          <w:rPrChange w:id="199" w:author="Author" w:date="2016-06-21T16:18:00Z">
            <w:rPr>
              <w:rFonts w:ascii="Arial" w:hAnsi="Arial" w:cs="Arial"/>
              <w:sz w:val="24"/>
              <w:szCs w:val="24"/>
            </w:rPr>
          </w:rPrChange>
        </w:rPr>
        <w:t>m</w:t>
      </w:r>
      <w:r w:rsidR="00AE2769" w:rsidRPr="008371EC">
        <w:rPr>
          <w:rFonts w:ascii="Arial" w:hAnsi="Arial" w:cs="Arial"/>
          <w:sz w:val="24"/>
          <w:szCs w:val="24"/>
          <w:highlight w:val="yellow"/>
          <w:rPrChange w:id="200" w:author="Author" w:date="2016-06-21T16:18:00Z">
            <w:rPr>
              <w:rFonts w:ascii="Arial" w:hAnsi="Arial" w:cs="Arial"/>
              <w:sz w:val="24"/>
              <w:szCs w:val="24"/>
            </w:rPr>
          </w:rPrChange>
        </w:rPr>
        <w:t>L</w:t>
      </w:r>
      <w:r w:rsidR="0042043D" w:rsidRPr="008371EC">
        <w:rPr>
          <w:rFonts w:ascii="Arial" w:hAnsi="Arial" w:cs="Arial"/>
          <w:sz w:val="24"/>
          <w:szCs w:val="24"/>
          <w:highlight w:val="yellow"/>
          <w:rPrChange w:id="201" w:author="Author" w:date="2016-06-21T16:18:00Z">
            <w:rPr>
              <w:rFonts w:ascii="Arial" w:hAnsi="Arial" w:cs="Arial"/>
              <w:sz w:val="24"/>
              <w:szCs w:val="24"/>
            </w:rPr>
          </w:rPrChange>
        </w:rPr>
        <w:t>.</w:t>
      </w:r>
      <w:proofErr w:type="spellEnd"/>
      <w:r w:rsidR="0042043D" w:rsidRPr="008371EC">
        <w:rPr>
          <w:rFonts w:ascii="Arial" w:hAnsi="Arial" w:cs="Arial"/>
          <w:sz w:val="24"/>
          <w:szCs w:val="24"/>
          <w:highlight w:val="yellow"/>
          <w:rPrChange w:id="202" w:author="Author" w:date="2016-06-21T16:18:00Z">
            <w:rPr>
              <w:rFonts w:ascii="Arial" w:hAnsi="Arial" w:cs="Arial"/>
              <w:sz w:val="24"/>
              <w:szCs w:val="24"/>
            </w:rPr>
          </w:rPrChange>
        </w:rPr>
        <w:t xml:space="preserve"> Load the mixture to </w:t>
      </w:r>
      <w:r w:rsidR="00C53A3B" w:rsidRPr="008371EC">
        <w:rPr>
          <w:rFonts w:ascii="Arial" w:hAnsi="Arial" w:cs="Arial"/>
          <w:sz w:val="24"/>
          <w:szCs w:val="24"/>
          <w:highlight w:val="yellow"/>
          <w:rPrChange w:id="203" w:author="Author" w:date="2016-06-21T16:18:00Z">
            <w:rPr>
              <w:rFonts w:ascii="Arial" w:hAnsi="Arial" w:cs="Arial"/>
              <w:sz w:val="24"/>
              <w:szCs w:val="24"/>
            </w:rPr>
          </w:rPrChange>
        </w:rPr>
        <w:t xml:space="preserve">the </w:t>
      </w:r>
      <w:r w:rsidR="0042043D" w:rsidRPr="008371EC">
        <w:rPr>
          <w:rFonts w:ascii="Arial" w:hAnsi="Arial" w:cs="Arial"/>
          <w:sz w:val="24"/>
          <w:szCs w:val="24"/>
          <w:highlight w:val="yellow"/>
          <w:rPrChange w:id="204" w:author="Author" w:date="2016-06-21T16:18:00Z">
            <w:rPr>
              <w:rFonts w:ascii="Arial" w:hAnsi="Arial" w:cs="Arial"/>
              <w:sz w:val="24"/>
              <w:szCs w:val="24"/>
            </w:rPr>
          </w:rPrChange>
        </w:rPr>
        <w:t>filter tube</w:t>
      </w:r>
      <w:ins w:id="205" w:author="Author" w:date="2016-06-30T23:21:00Z">
        <w:r w:rsidR="00BF58C9">
          <w:rPr>
            <w:rFonts w:ascii="Arial" w:hAnsi="Arial" w:cs="Arial"/>
            <w:sz w:val="24"/>
            <w:szCs w:val="24"/>
            <w:highlight w:val="yellow"/>
          </w:rPr>
          <w:t xml:space="preserve"> (Cut-off MW=100kD)</w:t>
        </w:r>
      </w:ins>
      <w:r w:rsidR="0042043D" w:rsidRPr="008371EC">
        <w:rPr>
          <w:rFonts w:ascii="Arial" w:hAnsi="Arial" w:cs="Arial"/>
          <w:sz w:val="24"/>
          <w:szCs w:val="24"/>
          <w:highlight w:val="yellow"/>
          <w:rPrChange w:id="206" w:author="Author" w:date="2016-06-21T16:18:00Z">
            <w:rPr>
              <w:rFonts w:ascii="Arial" w:hAnsi="Arial" w:cs="Arial"/>
              <w:sz w:val="24"/>
              <w:szCs w:val="24"/>
            </w:rPr>
          </w:rPrChange>
        </w:rPr>
        <w:t xml:space="preserve">. Centrifuge at </w:t>
      </w:r>
      <w:r w:rsidR="00FF1243" w:rsidRPr="008371EC">
        <w:rPr>
          <w:rFonts w:ascii="Arial" w:hAnsi="Arial" w:cs="Arial"/>
          <w:sz w:val="24"/>
          <w:szCs w:val="24"/>
          <w:highlight w:val="yellow"/>
          <w:rPrChange w:id="207" w:author="Author" w:date="2016-06-21T16:18:00Z">
            <w:rPr>
              <w:rFonts w:ascii="Arial" w:hAnsi="Arial" w:cs="Arial"/>
              <w:sz w:val="24"/>
              <w:szCs w:val="24"/>
            </w:rPr>
          </w:rPrChange>
        </w:rPr>
        <w:t>2000 X g</w:t>
      </w:r>
      <w:r w:rsidR="0042043D" w:rsidRPr="008371EC">
        <w:rPr>
          <w:rFonts w:ascii="Arial" w:hAnsi="Arial" w:cs="Arial"/>
          <w:sz w:val="24"/>
          <w:szCs w:val="24"/>
          <w:highlight w:val="yellow"/>
          <w:rPrChange w:id="208" w:author="Author" w:date="2016-06-21T16:18:00Z">
            <w:rPr>
              <w:rFonts w:ascii="Arial" w:hAnsi="Arial" w:cs="Arial"/>
              <w:sz w:val="24"/>
              <w:szCs w:val="24"/>
            </w:rPr>
          </w:rPrChange>
        </w:rPr>
        <w:t xml:space="preserve"> for 30</w:t>
      </w:r>
      <w:r w:rsidR="00923E5E" w:rsidRPr="008371EC">
        <w:rPr>
          <w:rFonts w:ascii="Arial" w:hAnsi="Arial" w:cs="Arial"/>
          <w:sz w:val="24"/>
          <w:szCs w:val="24"/>
          <w:highlight w:val="yellow"/>
          <w:rPrChange w:id="209" w:author="Author" w:date="2016-06-21T16:18:00Z">
            <w:rPr>
              <w:rFonts w:ascii="Arial" w:hAnsi="Arial" w:cs="Arial"/>
              <w:sz w:val="24"/>
              <w:szCs w:val="24"/>
            </w:rPr>
          </w:rPrChange>
        </w:rPr>
        <w:t xml:space="preserve"> </w:t>
      </w:r>
      <w:r w:rsidR="0042043D" w:rsidRPr="008371EC">
        <w:rPr>
          <w:rFonts w:ascii="Arial" w:hAnsi="Arial" w:cs="Arial"/>
          <w:sz w:val="24"/>
          <w:szCs w:val="24"/>
          <w:highlight w:val="yellow"/>
          <w:rPrChange w:id="210" w:author="Author" w:date="2016-06-21T16:18:00Z">
            <w:rPr>
              <w:rFonts w:ascii="Arial" w:hAnsi="Arial" w:cs="Arial"/>
              <w:sz w:val="24"/>
              <w:szCs w:val="24"/>
            </w:rPr>
          </w:rPrChange>
        </w:rPr>
        <w:t>min at 4</w:t>
      </w:r>
      <w:r w:rsidR="00923E5E" w:rsidRPr="008371EC">
        <w:rPr>
          <w:rFonts w:ascii="Arial" w:hAnsi="Arial" w:cs="Arial"/>
          <w:sz w:val="24"/>
          <w:szCs w:val="24"/>
          <w:highlight w:val="yellow"/>
          <w:rPrChange w:id="211" w:author="Author" w:date="2016-06-21T16:18:00Z">
            <w:rPr>
              <w:rFonts w:ascii="Arial" w:hAnsi="Arial" w:cs="Arial"/>
              <w:sz w:val="24"/>
              <w:szCs w:val="24"/>
            </w:rPr>
          </w:rPrChange>
        </w:rPr>
        <w:t xml:space="preserve"> </w:t>
      </w:r>
      <w:r w:rsidR="000F270B" w:rsidRPr="008371EC">
        <w:rPr>
          <w:rStyle w:val="Emphasis"/>
          <w:rFonts w:ascii="Arial" w:hAnsi="Arial" w:cs="Arial"/>
          <w:i w:val="0"/>
          <w:iCs w:val="0"/>
          <w:sz w:val="24"/>
          <w:szCs w:val="24"/>
          <w:highlight w:val="yellow"/>
          <w:shd w:val="clear" w:color="auto" w:fill="FFFFFF"/>
          <w:rPrChange w:id="212" w:author="Author" w:date="2016-06-21T16:18:00Z">
            <w:rPr>
              <w:rStyle w:val="Emphasis"/>
              <w:rFonts w:ascii="Arial" w:hAnsi="Arial" w:cs="Arial"/>
              <w:i w:val="0"/>
              <w:iCs w:val="0"/>
              <w:sz w:val="24"/>
              <w:szCs w:val="24"/>
              <w:shd w:val="clear" w:color="auto" w:fill="FFFFFF"/>
            </w:rPr>
          </w:rPrChange>
        </w:rPr>
        <w:t>°C</w:t>
      </w:r>
      <w:r w:rsidR="0042043D" w:rsidRPr="008371EC">
        <w:rPr>
          <w:rFonts w:ascii="Arial" w:hAnsi="Arial" w:cs="Arial"/>
          <w:sz w:val="24"/>
          <w:szCs w:val="24"/>
          <w:highlight w:val="yellow"/>
          <w:rPrChange w:id="213" w:author="Author" w:date="2016-06-21T16:18:00Z">
            <w:rPr>
              <w:rFonts w:ascii="Arial" w:hAnsi="Arial" w:cs="Arial"/>
              <w:sz w:val="24"/>
              <w:szCs w:val="24"/>
            </w:rPr>
          </w:rPrChange>
        </w:rPr>
        <w:t>.</w:t>
      </w:r>
    </w:p>
    <w:p w14:paraId="1FE90A22" w14:textId="77777777" w:rsidR="000B60E6" w:rsidRPr="008371EC" w:rsidRDefault="000B60E6" w:rsidP="00915806">
      <w:pPr>
        <w:pStyle w:val="NoSpacing"/>
        <w:jc w:val="both"/>
        <w:rPr>
          <w:rFonts w:ascii="Arial" w:hAnsi="Arial" w:cs="Arial"/>
          <w:sz w:val="24"/>
          <w:szCs w:val="24"/>
          <w:highlight w:val="yellow"/>
          <w:rPrChange w:id="214" w:author="Author" w:date="2016-06-21T16:18:00Z">
            <w:rPr>
              <w:rFonts w:ascii="Arial" w:hAnsi="Arial" w:cs="Arial"/>
              <w:sz w:val="24"/>
              <w:szCs w:val="24"/>
            </w:rPr>
          </w:rPrChange>
        </w:rPr>
      </w:pPr>
    </w:p>
    <w:p w14:paraId="3D8535BC" w14:textId="1CC596F6" w:rsidR="004F1E88" w:rsidRPr="008371EC" w:rsidRDefault="00A361D3" w:rsidP="00915806">
      <w:pPr>
        <w:pStyle w:val="NoSpacing"/>
        <w:jc w:val="both"/>
        <w:rPr>
          <w:rFonts w:ascii="Arial" w:hAnsi="Arial" w:cs="Arial"/>
          <w:sz w:val="24"/>
          <w:szCs w:val="24"/>
          <w:highlight w:val="yellow"/>
          <w:rPrChange w:id="215" w:author="Author" w:date="2016-06-21T16:18:00Z">
            <w:rPr>
              <w:rFonts w:ascii="Arial" w:hAnsi="Arial" w:cs="Arial"/>
              <w:sz w:val="24"/>
              <w:szCs w:val="24"/>
            </w:rPr>
          </w:rPrChange>
        </w:rPr>
      </w:pPr>
      <w:r w:rsidRPr="008371EC">
        <w:rPr>
          <w:rFonts w:ascii="Arial" w:hAnsi="Arial" w:cs="Arial"/>
          <w:sz w:val="24"/>
          <w:szCs w:val="24"/>
          <w:highlight w:val="yellow"/>
          <w:rPrChange w:id="216" w:author="Author" w:date="2016-06-21T16:18:00Z">
            <w:rPr>
              <w:rFonts w:ascii="Arial" w:hAnsi="Arial" w:cs="Arial"/>
              <w:sz w:val="24"/>
              <w:szCs w:val="24"/>
            </w:rPr>
          </w:rPrChange>
        </w:rPr>
        <w:t>3</w:t>
      </w:r>
      <w:r w:rsidR="00D44ED2" w:rsidRPr="008371EC">
        <w:rPr>
          <w:rFonts w:ascii="Arial" w:hAnsi="Arial" w:cs="Arial"/>
          <w:sz w:val="24"/>
          <w:szCs w:val="24"/>
          <w:highlight w:val="yellow"/>
          <w:rPrChange w:id="217" w:author="Author" w:date="2016-06-21T16:18:00Z">
            <w:rPr>
              <w:rFonts w:ascii="Arial" w:hAnsi="Arial" w:cs="Arial"/>
              <w:sz w:val="24"/>
              <w:szCs w:val="24"/>
            </w:rPr>
          </w:rPrChange>
        </w:rPr>
        <w:t>.</w:t>
      </w:r>
      <w:r w:rsidR="00B10165" w:rsidRPr="008371EC">
        <w:rPr>
          <w:rFonts w:ascii="Arial" w:hAnsi="Arial" w:cs="Arial"/>
          <w:sz w:val="24"/>
          <w:szCs w:val="24"/>
          <w:highlight w:val="yellow"/>
          <w:rPrChange w:id="218" w:author="Author" w:date="2016-06-21T16:18:00Z">
            <w:rPr>
              <w:rFonts w:ascii="Arial" w:hAnsi="Arial" w:cs="Arial"/>
              <w:sz w:val="24"/>
              <w:szCs w:val="24"/>
            </w:rPr>
          </w:rPrChange>
        </w:rPr>
        <w:t>14</w:t>
      </w:r>
      <w:r w:rsidR="00D44ED2" w:rsidRPr="008371EC">
        <w:rPr>
          <w:rFonts w:ascii="Arial" w:hAnsi="Arial" w:cs="Arial"/>
          <w:sz w:val="24"/>
          <w:szCs w:val="24"/>
          <w:highlight w:val="yellow"/>
          <w:rPrChange w:id="219" w:author="Author" w:date="2016-06-21T16:18:00Z">
            <w:rPr>
              <w:rFonts w:ascii="Arial" w:hAnsi="Arial" w:cs="Arial"/>
              <w:sz w:val="24"/>
              <w:szCs w:val="24"/>
            </w:rPr>
          </w:rPrChange>
        </w:rPr>
        <w:t xml:space="preserve">) </w:t>
      </w:r>
      <w:proofErr w:type="gramStart"/>
      <w:r w:rsidR="004F1E88" w:rsidRPr="008371EC">
        <w:rPr>
          <w:rFonts w:ascii="Arial" w:hAnsi="Arial" w:cs="Arial"/>
          <w:sz w:val="24"/>
          <w:szCs w:val="24"/>
          <w:highlight w:val="yellow"/>
          <w:rPrChange w:id="220" w:author="Author" w:date="2016-06-21T16:18:00Z">
            <w:rPr>
              <w:rFonts w:ascii="Arial" w:hAnsi="Arial" w:cs="Arial"/>
              <w:sz w:val="24"/>
              <w:szCs w:val="24"/>
            </w:rPr>
          </w:rPrChange>
        </w:rPr>
        <w:t>Discard</w:t>
      </w:r>
      <w:proofErr w:type="gramEnd"/>
      <w:r w:rsidR="004F1E88" w:rsidRPr="008371EC">
        <w:rPr>
          <w:rFonts w:ascii="Arial" w:hAnsi="Arial" w:cs="Arial"/>
          <w:sz w:val="24"/>
          <w:szCs w:val="24"/>
          <w:highlight w:val="yellow"/>
          <w:rPrChange w:id="221" w:author="Author" w:date="2016-06-21T16:18:00Z">
            <w:rPr>
              <w:rFonts w:ascii="Arial" w:hAnsi="Arial" w:cs="Arial"/>
              <w:sz w:val="24"/>
              <w:szCs w:val="24"/>
            </w:rPr>
          </w:rPrChange>
        </w:rPr>
        <w:t xml:space="preserve"> the </w:t>
      </w:r>
      <w:r w:rsidR="00447611" w:rsidRPr="008371EC">
        <w:rPr>
          <w:rFonts w:ascii="Arial" w:hAnsi="Arial" w:cs="Arial"/>
          <w:sz w:val="24"/>
          <w:szCs w:val="24"/>
          <w:highlight w:val="yellow"/>
          <w:rPrChange w:id="222" w:author="Author" w:date="2016-06-21T16:18:00Z">
            <w:rPr>
              <w:rFonts w:ascii="Arial" w:hAnsi="Arial" w:cs="Arial"/>
              <w:sz w:val="24"/>
              <w:szCs w:val="24"/>
            </w:rPr>
          </w:rPrChange>
        </w:rPr>
        <w:t>solution at the bottom</w:t>
      </w:r>
      <w:r w:rsidR="004F1E88" w:rsidRPr="008371EC">
        <w:rPr>
          <w:rFonts w:ascii="Arial" w:hAnsi="Arial" w:cs="Arial"/>
          <w:sz w:val="24"/>
          <w:szCs w:val="24"/>
          <w:highlight w:val="yellow"/>
          <w:rPrChange w:id="223" w:author="Author" w:date="2016-06-21T16:18:00Z">
            <w:rPr>
              <w:rFonts w:ascii="Arial" w:hAnsi="Arial" w:cs="Arial"/>
              <w:sz w:val="24"/>
              <w:szCs w:val="24"/>
            </w:rPr>
          </w:rPrChange>
        </w:rPr>
        <w:t xml:space="preserve">. Refill the filter tube with </w:t>
      </w:r>
      <w:proofErr w:type="spellStart"/>
      <w:r w:rsidR="00A161F0" w:rsidRPr="008371EC">
        <w:rPr>
          <w:rFonts w:ascii="Arial" w:hAnsi="Arial" w:cs="Arial"/>
          <w:sz w:val="24"/>
          <w:szCs w:val="24"/>
          <w:highlight w:val="yellow"/>
          <w:shd w:val="clear" w:color="auto" w:fill="FFFFFF"/>
          <w:rPrChange w:id="224" w:author="Author" w:date="2016-06-21T16:18:00Z">
            <w:rPr>
              <w:rFonts w:ascii="Arial" w:hAnsi="Arial" w:cs="Arial"/>
              <w:sz w:val="24"/>
              <w:szCs w:val="24"/>
              <w:shd w:val="clear" w:color="auto" w:fill="FFFFFF"/>
            </w:rPr>
          </w:rPrChange>
        </w:rPr>
        <w:t>polyoxyethylene-polyoxypropylene</w:t>
      </w:r>
      <w:proofErr w:type="spellEnd"/>
      <w:r w:rsidR="00A161F0" w:rsidRPr="008371EC">
        <w:rPr>
          <w:rFonts w:ascii="Arial" w:hAnsi="Arial" w:cs="Arial"/>
          <w:sz w:val="24"/>
          <w:szCs w:val="24"/>
          <w:highlight w:val="yellow"/>
          <w:shd w:val="clear" w:color="auto" w:fill="FFFFFF"/>
          <w:rPrChange w:id="225" w:author="Author" w:date="2016-06-21T16:18:00Z">
            <w:rPr>
              <w:rFonts w:ascii="Arial" w:hAnsi="Arial" w:cs="Arial"/>
              <w:sz w:val="24"/>
              <w:szCs w:val="24"/>
              <w:shd w:val="clear" w:color="auto" w:fill="FFFFFF"/>
            </w:rPr>
          </w:rPrChange>
        </w:rPr>
        <w:t xml:space="preserve"> block copolymer</w:t>
      </w:r>
      <w:r w:rsidR="00A161F0" w:rsidRPr="008371EC">
        <w:rPr>
          <w:rFonts w:ascii="Arial" w:hAnsi="Arial" w:cs="Arial"/>
          <w:sz w:val="24"/>
          <w:szCs w:val="24"/>
          <w:highlight w:val="yellow"/>
          <w:rPrChange w:id="226" w:author="Author" w:date="2016-06-21T16:18:00Z">
            <w:rPr>
              <w:rFonts w:ascii="Arial" w:hAnsi="Arial" w:cs="Arial"/>
              <w:sz w:val="24"/>
              <w:szCs w:val="24"/>
            </w:rPr>
          </w:rPrChange>
        </w:rPr>
        <w:t xml:space="preserve"> PBS solution</w:t>
      </w:r>
      <w:r w:rsidR="00A161F0" w:rsidRPr="008371EC" w:rsidDel="00A161F0">
        <w:rPr>
          <w:rFonts w:ascii="Arial" w:hAnsi="Arial" w:cs="Arial"/>
          <w:sz w:val="24"/>
          <w:szCs w:val="24"/>
          <w:highlight w:val="yellow"/>
          <w:rPrChange w:id="227" w:author="Author" w:date="2016-06-21T16:18:00Z">
            <w:rPr>
              <w:rFonts w:ascii="Arial" w:hAnsi="Arial" w:cs="Arial"/>
              <w:sz w:val="24"/>
              <w:szCs w:val="24"/>
            </w:rPr>
          </w:rPrChange>
        </w:rPr>
        <w:t xml:space="preserve"> </w:t>
      </w:r>
      <w:r w:rsidR="00344D20" w:rsidRPr="008371EC">
        <w:rPr>
          <w:rFonts w:ascii="Arial" w:hAnsi="Arial" w:cs="Arial"/>
          <w:sz w:val="24"/>
          <w:szCs w:val="24"/>
          <w:highlight w:val="yellow"/>
          <w:rPrChange w:id="228" w:author="Author" w:date="2016-06-21T16:18:00Z">
            <w:rPr>
              <w:rFonts w:ascii="Arial" w:hAnsi="Arial" w:cs="Arial"/>
              <w:sz w:val="24"/>
              <w:szCs w:val="24"/>
            </w:rPr>
          </w:rPrChange>
        </w:rPr>
        <w:t xml:space="preserve">to </w:t>
      </w:r>
      <w:r w:rsidR="00447611" w:rsidRPr="008371EC">
        <w:rPr>
          <w:rFonts w:ascii="Arial" w:hAnsi="Arial" w:cs="Arial"/>
          <w:sz w:val="24"/>
          <w:szCs w:val="24"/>
          <w:highlight w:val="yellow"/>
          <w:rPrChange w:id="229" w:author="Author" w:date="2016-06-21T16:18:00Z">
            <w:rPr>
              <w:rFonts w:ascii="Arial" w:hAnsi="Arial" w:cs="Arial"/>
              <w:sz w:val="24"/>
              <w:szCs w:val="24"/>
            </w:rPr>
          </w:rPrChange>
        </w:rPr>
        <w:t xml:space="preserve">a </w:t>
      </w:r>
      <w:r w:rsidR="00344D20" w:rsidRPr="008371EC">
        <w:rPr>
          <w:rFonts w:ascii="Arial" w:hAnsi="Arial" w:cs="Arial"/>
          <w:sz w:val="24"/>
          <w:szCs w:val="24"/>
          <w:highlight w:val="yellow"/>
          <w:rPrChange w:id="230" w:author="Author" w:date="2016-06-21T16:18:00Z">
            <w:rPr>
              <w:rFonts w:ascii="Arial" w:hAnsi="Arial" w:cs="Arial"/>
              <w:sz w:val="24"/>
              <w:szCs w:val="24"/>
            </w:rPr>
          </w:rPrChange>
        </w:rPr>
        <w:t xml:space="preserve">total volume </w:t>
      </w:r>
      <w:r w:rsidR="00447611" w:rsidRPr="008371EC">
        <w:rPr>
          <w:rFonts w:ascii="Arial" w:hAnsi="Arial" w:cs="Arial"/>
          <w:sz w:val="24"/>
          <w:szCs w:val="24"/>
          <w:highlight w:val="yellow"/>
          <w:rPrChange w:id="231" w:author="Author" w:date="2016-06-21T16:18:00Z">
            <w:rPr>
              <w:rFonts w:ascii="Arial" w:hAnsi="Arial" w:cs="Arial"/>
              <w:sz w:val="24"/>
              <w:szCs w:val="24"/>
            </w:rPr>
          </w:rPrChange>
        </w:rPr>
        <w:t xml:space="preserve">of </w:t>
      </w:r>
      <w:r w:rsidR="00344D20" w:rsidRPr="008371EC">
        <w:rPr>
          <w:rFonts w:ascii="Arial" w:hAnsi="Arial" w:cs="Arial"/>
          <w:sz w:val="24"/>
          <w:szCs w:val="24"/>
          <w:highlight w:val="yellow"/>
          <w:rPrChange w:id="232" w:author="Author" w:date="2016-06-21T16:18:00Z">
            <w:rPr>
              <w:rFonts w:ascii="Arial" w:hAnsi="Arial" w:cs="Arial"/>
              <w:sz w:val="24"/>
              <w:szCs w:val="24"/>
            </w:rPr>
          </w:rPrChange>
        </w:rPr>
        <w:t xml:space="preserve">15 </w:t>
      </w:r>
      <w:proofErr w:type="spellStart"/>
      <w:r w:rsidR="00344D20" w:rsidRPr="008371EC">
        <w:rPr>
          <w:rFonts w:ascii="Arial" w:hAnsi="Arial" w:cs="Arial"/>
          <w:sz w:val="24"/>
          <w:szCs w:val="24"/>
          <w:highlight w:val="yellow"/>
          <w:rPrChange w:id="233" w:author="Author" w:date="2016-06-21T16:18:00Z">
            <w:rPr>
              <w:rFonts w:ascii="Arial" w:hAnsi="Arial" w:cs="Arial"/>
              <w:sz w:val="24"/>
              <w:szCs w:val="24"/>
            </w:rPr>
          </w:rPrChange>
        </w:rPr>
        <w:t>mL</w:t>
      </w:r>
      <w:r w:rsidR="004F1E88" w:rsidRPr="008371EC">
        <w:rPr>
          <w:rFonts w:ascii="Arial" w:hAnsi="Arial" w:cs="Arial"/>
          <w:sz w:val="24"/>
          <w:szCs w:val="24"/>
          <w:highlight w:val="yellow"/>
          <w:rPrChange w:id="234" w:author="Author" w:date="2016-06-21T16:18:00Z">
            <w:rPr>
              <w:rFonts w:ascii="Arial" w:hAnsi="Arial" w:cs="Arial"/>
              <w:sz w:val="24"/>
              <w:szCs w:val="24"/>
            </w:rPr>
          </w:rPrChange>
        </w:rPr>
        <w:t>.</w:t>
      </w:r>
      <w:proofErr w:type="spellEnd"/>
      <w:r w:rsidR="004F1E88" w:rsidRPr="008371EC">
        <w:rPr>
          <w:rFonts w:ascii="Arial" w:hAnsi="Arial" w:cs="Arial"/>
          <w:sz w:val="24"/>
          <w:szCs w:val="24"/>
          <w:highlight w:val="yellow"/>
          <w:rPrChange w:id="235" w:author="Author" w:date="2016-06-21T16:18:00Z">
            <w:rPr>
              <w:rFonts w:ascii="Arial" w:hAnsi="Arial" w:cs="Arial"/>
              <w:sz w:val="24"/>
              <w:szCs w:val="24"/>
            </w:rPr>
          </w:rPrChange>
        </w:rPr>
        <w:t xml:space="preserve"> Centrifuge at </w:t>
      </w:r>
      <w:r w:rsidR="00A901EB" w:rsidRPr="008371EC">
        <w:rPr>
          <w:rFonts w:ascii="Arial" w:hAnsi="Arial" w:cs="Arial"/>
          <w:sz w:val="24"/>
          <w:szCs w:val="24"/>
          <w:highlight w:val="yellow"/>
          <w:rPrChange w:id="236" w:author="Author" w:date="2016-06-21T16:18:00Z">
            <w:rPr>
              <w:rFonts w:ascii="Arial" w:hAnsi="Arial" w:cs="Arial"/>
              <w:sz w:val="24"/>
              <w:szCs w:val="24"/>
            </w:rPr>
          </w:rPrChange>
        </w:rPr>
        <w:t>2000 X</w:t>
      </w:r>
      <w:r w:rsidR="00E4601C" w:rsidRPr="008371EC">
        <w:rPr>
          <w:rFonts w:ascii="Arial" w:hAnsi="Arial" w:cs="Arial"/>
          <w:sz w:val="24"/>
          <w:szCs w:val="24"/>
          <w:highlight w:val="yellow"/>
          <w:rPrChange w:id="237" w:author="Author" w:date="2016-06-21T16:18:00Z">
            <w:rPr>
              <w:rFonts w:ascii="Arial" w:hAnsi="Arial" w:cs="Arial"/>
              <w:sz w:val="24"/>
              <w:szCs w:val="24"/>
            </w:rPr>
          </w:rPrChange>
        </w:rPr>
        <w:t xml:space="preserve"> </w:t>
      </w:r>
      <w:r w:rsidR="00A901EB" w:rsidRPr="008371EC">
        <w:rPr>
          <w:rFonts w:ascii="Arial" w:hAnsi="Arial" w:cs="Arial"/>
          <w:sz w:val="24"/>
          <w:szCs w:val="24"/>
          <w:highlight w:val="yellow"/>
          <w:rPrChange w:id="238" w:author="Author" w:date="2016-06-21T16:18:00Z">
            <w:rPr>
              <w:rFonts w:ascii="Arial" w:hAnsi="Arial" w:cs="Arial"/>
              <w:sz w:val="24"/>
              <w:szCs w:val="24"/>
            </w:rPr>
          </w:rPrChange>
        </w:rPr>
        <w:t xml:space="preserve">g </w:t>
      </w:r>
      <w:r w:rsidR="004F1E88" w:rsidRPr="008371EC">
        <w:rPr>
          <w:rFonts w:ascii="Arial" w:hAnsi="Arial" w:cs="Arial"/>
          <w:sz w:val="24"/>
          <w:szCs w:val="24"/>
          <w:highlight w:val="yellow"/>
          <w:rPrChange w:id="239" w:author="Author" w:date="2016-06-21T16:18:00Z">
            <w:rPr>
              <w:rFonts w:ascii="Arial" w:hAnsi="Arial" w:cs="Arial"/>
              <w:sz w:val="24"/>
              <w:szCs w:val="24"/>
            </w:rPr>
          </w:rPrChange>
        </w:rPr>
        <w:t>for 20</w:t>
      </w:r>
      <w:r w:rsidR="00923E5E" w:rsidRPr="008371EC">
        <w:rPr>
          <w:rFonts w:ascii="Arial" w:hAnsi="Arial" w:cs="Arial"/>
          <w:sz w:val="24"/>
          <w:szCs w:val="24"/>
          <w:highlight w:val="yellow"/>
          <w:rPrChange w:id="240" w:author="Author" w:date="2016-06-21T16:18:00Z">
            <w:rPr>
              <w:rFonts w:ascii="Arial" w:hAnsi="Arial" w:cs="Arial"/>
              <w:sz w:val="24"/>
              <w:szCs w:val="24"/>
            </w:rPr>
          </w:rPrChange>
        </w:rPr>
        <w:t xml:space="preserve"> </w:t>
      </w:r>
      <w:r w:rsidR="004F1E88" w:rsidRPr="008371EC">
        <w:rPr>
          <w:rFonts w:ascii="Arial" w:hAnsi="Arial" w:cs="Arial"/>
          <w:sz w:val="24"/>
          <w:szCs w:val="24"/>
          <w:highlight w:val="yellow"/>
          <w:rPrChange w:id="241" w:author="Author" w:date="2016-06-21T16:18:00Z">
            <w:rPr>
              <w:rFonts w:ascii="Arial" w:hAnsi="Arial" w:cs="Arial"/>
              <w:sz w:val="24"/>
              <w:szCs w:val="24"/>
            </w:rPr>
          </w:rPrChange>
        </w:rPr>
        <w:t>min at 4</w:t>
      </w:r>
      <w:r w:rsidR="00923E5E" w:rsidRPr="008371EC">
        <w:rPr>
          <w:rFonts w:ascii="Arial" w:hAnsi="Arial" w:cs="Arial"/>
          <w:sz w:val="24"/>
          <w:szCs w:val="24"/>
          <w:highlight w:val="yellow"/>
          <w:rPrChange w:id="242" w:author="Author" w:date="2016-06-21T16:18:00Z">
            <w:rPr>
              <w:rFonts w:ascii="Arial" w:hAnsi="Arial" w:cs="Arial"/>
              <w:sz w:val="24"/>
              <w:szCs w:val="24"/>
            </w:rPr>
          </w:rPrChange>
        </w:rPr>
        <w:t xml:space="preserve"> </w:t>
      </w:r>
      <w:r w:rsidR="00923E5E" w:rsidRPr="008371EC">
        <w:rPr>
          <w:rStyle w:val="Emphasis"/>
          <w:rFonts w:ascii="Arial" w:hAnsi="Arial" w:cs="Arial"/>
          <w:i w:val="0"/>
          <w:iCs w:val="0"/>
          <w:sz w:val="24"/>
          <w:szCs w:val="24"/>
          <w:highlight w:val="yellow"/>
          <w:shd w:val="clear" w:color="auto" w:fill="FFFFFF"/>
          <w:rPrChange w:id="243" w:author="Author" w:date="2016-06-21T16:18:00Z">
            <w:rPr>
              <w:rStyle w:val="Emphasis"/>
              <w:rFonts w:ascii="Arial" w:hAnsi="Arial" w:cs="Arial"/>
              <w:i w:val="0"/>
              <w:iCs w:val="0"/>
              <w:sz w:val="24"/>
              <w:szCs w:val="24"/>
              <w:shd w:val="clear" w:color="auto" w:fill="FFFFFF"/>
            </w:rPr>
          </w:rPrChange>
        </w:rPr>
        <w:t>°C</w:t>
      </w:r>
      <w:r w:rsidR="004F1E88" w:rsidRPr="008371EC">
        <w:rPr>
          <w:rFonts w:ascii="Arial" w:hAnsi="Arial" w:cs="Arial"/>
          <w:sz w:val="24"/>
          <w:szCs w:val="24"/>
          <w:highlight w:val="yellow"/>
          <w:rPrChange w:id="244" w:author="Author" w:date="2016-06-21T16:18:00Z">
            <w:rPr>
              <w:rFonts w:ascii="Arial" w:hAnsi="Arial" w:cs="Arial"/>
              <w:sz w:val="24"/>
              <w:szCs w:val="24"/>
            </w:rPr>
          </w:rPrChange>
        </w:rPr>
        <w:t xml:space="preserve">.  Repeat </w:t>
      </w:r>
      <w:r w:rsidR="0031211D" w:rsidRPr="008371EC">
        <w:rPr>
          <w:rFonts w:ascii="Arial" w:hAnsi="Arial" w:cs="Arial"/>
          <w:sz w:val="24"/>
          <w:szCs w:val="24"/>
          <w:highlight w:val="yellow"/>
          <w:rPrChange w:id="245" w:author="Author" w:date="2016-06-21T16:18:00Z">
            <w:rPr>
              <w:rFonts w:ascii="Arial" w:hAnsi="Arial" w:cs="Arial"/>
              <w:sz w:val="24"/>
              <w:szCs w:val="24"/>
            </w:rPr>
          </w:rPrChange>
        </w:rPr>
        <w:t xml:space="preserve">this </w:t>
      </w:r>
      <w:r w:rsidR="004F1E88" w:rsidRPr="008371EC">
        <w:rPr>
          <w:rFonts w:ascii="Arial" w:hAnsi="Arial" w:cs="Arial"/>
          <w:sz w:val="24"/>
          <w:szCs w:val="24"/>
          <w:highlight w:val="yellow"/>
          <w:rPrChange w:id="246" w:author="Author" w:date="2016-06-21T16:18:00Z">
            <w:rPr>
              <w:rFonts w:ascii="Arial" w:hAnsi="Arial" w:cs="Arial"/>
              <w:sz w:val="24"/>
              <w:szCs w:val="24"/>
            </w:rPr>
          </w:rPrChange>
        </w:rPr>
        <w:t xml:space="preserve">step </w:t>
      </w:r>
      <w:r w:rsidR="0031211D" w:rsidRPr="008371EC">
        <w:rPr>
          <w:rFonts w:ascii="Arial" w:hAnsi="Arial" w:cs="Arial"/>
          <w:sz w:val="24"/>
          <w:szCs w:val="24"/>
          <w:highlight w:val="yellow"/>
          <w:rPrChange w:id="247" w:author="Author" w:date="2016-06-21T16:18:00Z">
            <w:rPr>
              <w:rFonts w:ascii="Arial" w:hAnsi="Arial" w:cs="Arial"/>
              <w:sz w:val="24"/>
              <w:szCs w:val="24"/>
            </w:rPr>
          </w:rPrChange>
        </w:rPr>
        <w:t>two more times. C</w:t>
      </w:r>
      <w:r w:rsidR="004F1E88" w:rsidRPr="008371EC">
        <w:rPr>
          <w:rFonts w:ascii="Arial" w:hAnsi="Arial" w:cs="Arial"/>
          <w:sz w:val="24"/>
          <w:szCs w:val="24"/>
          <w:highlight w:val="yellow"/>
          <w:rPrChange w:id="248" w:author="Author" w:date="2016-06-21T16:18:00Z">
            <w:rPr>
              <w:rFonts w:ascii="Arial" w:hAnsi="Arial" w:cs="Arial"/>
              <w:sz w:val="24"/>
              <w:szCs w:val="24"/>
            </w:rPr>
          </w:rPrChange>
        </w:rPr>
        <w:t xml:space="preserve">ollect the purified </w:t>
      </w:r>
      <w:r w:rsidR="005519A0" w:rsidRPr="008371EC">
        <w:rPr>
          <w:rFonts w:ascii="Arial" w:hAnsi="Arial" w:cs="Arial"/>
          <w:sz w:val="24"/>
          <w:szCs w:val="24"/>
          <w:highlight w:val="yellow"/>
          <w:rPrChange w:id="249" w:author="Author" w:date="2016-06-21T16:18:00Z">
            <w:rPr>
              <w:rFonts w:ascii="Arial" w:hAnsi="Arial" w:cs="Arial"/>
              <w:sz w:val="24"/>
              <w:szCs w:val="24"/>
            </w:rPr>
          </w:rPrChange>
        </w:rPr>
        <w:t>r</w:t>
      </w:r>
      <w:r w:rsidR="004F1E88" w:rsidRPr="008371EC">
        <w:rPr>
          <w:rFonts w:ascii="Arial" w:hAnsi="Arial" w:cs="Arial"/>
          <w:sz w:val="24"/>
          <w:szCs w:val="24"/>
          <w:highlight w:val="yellow"/>
          <w:rPrChange w:id="250" w:author="Author" w:date="2016-06-21T16:18:00Z">
            <w:rPr>
              <w:rFonts w:ascii="Arial" w:hAnsi="Arial" w:cs="Arial"/>
              <w:sz w:val="24"/>
              <w:szCs w:val="24"/>
            </w:rPr>
          </w:rPrChange>
        </w:rPr>
        <w:t>AAV</w:t>
      </w:r>
      <w:r w:rsidR="005519A0" w:rsidRPr="008371EC">
        <w:rPr>
          <w:rFonts w:ascii="Arial" w:hAnsi="Arial" w:cs="Arial"/>
          <w:sz w:val="24"/>
          <w:szCs w:val="24"/>
          <w:highlight w:val="yellow"/>
          <w:rPrChange w:id="251" w:author="Author" w:date="2016-06-21T16:18:00Z">
            <w:rPr>
              <w:rFonts w:ascii="Arial" w:hAnsi="Arial" w:cs="Arial"/>
              <w:sz w:val="24"/>
              <w:szCs w:val="24"/>
            </w:rPr>
          </w:rPrChange>
        </w:rPr>
        <w:t>9</w:t>
      </w:r>
      <w:r w:rsidR="004F1E88" w:rsidRPr="008371EC">
        <w:rPr>
          <w:rFonts w:ascii="Arial" w:hAnsi="Arial" w:cs="Arial"/>
          <w:sz w:val="24"/>
          <w:szCs w:val="24"/>
          <w:highlight w:val="yellow"/>
          <w:rPrChange w:id="252" w:author="Author" w:date="2016-06-21T16:18:00Z">
            <w:rPr>
              <w:rFonts w:ascii="Arial" w:hAnsi="Arial" w:cs="Arial"/>
              <w:sz w:val="24"/>
              <w:szCs w:val="24"/>
            </w:rPr>
          </w:rPrChange>
        </w:rPr>
        <w:t xml:space="preserve"> virus (the fraction above the filter). </w:t>
      </w:r>
    </w:p>
    <w:p w14:paraId="4A367180" w14:textId="77777777" w:rsidR="000B60E6" w:rsidRPr="008371EC" w:rsidRDefault="000B60E6" w:rsidP="00915806">
      <w:pPr>
        <w:pStyle w:val="NoSpacing"/>
        <w:jc w:val="both"/>
        <w:rPr>
          <w:rFonts w:ascii="Arial" w:hAnsi="Arial" w:cs="Arial"/>
          <w:sz w:val="24"/>
          <w:szCs w:val="24"/>
          <w:highlight w:val="yellow"/>
          <w:rPrChange w:id="253" w:author="Author" w:date="2016-06-21T16:18:00Z">
            <w:rPr>
              <w:rFonts w:ascii="Arial" w:hAnsi="Arial" w:cs="Arial"/>
              <w:sz w:val="24"/>
              <w:szCs w:val="24"/>
            </w:rPr>
          </w:rPrChange>
        </w:rPr>
      </w:pPr>
    </w:p>
    <w:p w14:paraId="2FB30047" w14:textId="3C185BFB" w:rsidR="00C231D2" w:rsidRPr="00915806" w:rsidRDefault="00A361D3" w:rsidP="00915806">
      <w:pPr>
        <w:pStyle w:val="NoSpacing"/>
        <w:jc w:val="both"/>
        <w:rPr>
          <w:rStyle w:val="Emphasis"/>
          <w:rFonts w:ascii="Arial" w:hAnsi="Arial" w:cs="Arial"/>
          <w:i w:val="0"/>
          <w:iCs w:val="0"/>
          <w:sz w:val="24"/>
          <w:szCs w:val="24"/>
          <w:shd w:val="clear" w:color="auto" w:fill="FFFFFF"/>
        </w:rPr>
      </w:pPr>
      <w:r w:rsidRPr="008371EC">
        <w:rPr>
          <w:rFonts w:ascii="Arial" w:hAnsi="Arial" w:cs="Arial"/>
          <w:sz w:val="24"/>
          <w:szCs w:val="24"/>
          <w:highlight w:val="yellow"/>
          <w:rPrChange w:id="254" w:author="Author" w:date="2016-06-21T16:18:00Z">
            <w:rPr>
              <w:rFonts w:ascii="Arial" w:hAnsi="Arial" w:cs="Arial"/>
              <w:sz w:val="24"/>
              <w:szCs w:val="24"/>
            </w:rPr>
          </w:rPrChange>
        </w:rPr>
        <w:t>3</w:t>
      </w:r>
      <w:r w:rsidR="0031211D" w:rsidRPr="008371EC">
        <w:rPr>
          <w:rFonts w:ascii="Arial" w:hAnsi="Arial" w:cs="Arial"/>
          <w:sz w:val="24"/>
          <w:szCs w:val="24"/>
          <w:highlight w:val="yellow"/>
          <w:rPrChange w:id="255" w:author="Author" w:date="2016-06-21T16:18:00Z">
            <w:rPr>
              <w:rFonts w:ascii="Arial" w:hAnsi="Arial" w:cs="Arial"/>
              <w:sz w:val="24"/>
              <w:szCs w:val="24"/>
            </w:rPr>
          </w:rPrChange>
        </w:rPr>
        <w:t>.</w:t>
      </w:r>
      <w:r w:rsidR="00B10165" w:rsidRPr="008371EC">
        <w:rPr>
          <w:rFonts w:ascii="Arial" w:hAnsi="Arial" w:cs="Arial"/>
          <w:sz w:val="24"/>
          <w:szCs w:val="24"/>
          <w:highlight w:val="yellow"/>
          <w:rPrChange w:id="256" w:author="Author" w:date="2016-06-21T16:18:00Z">
            <w:rPr>
              <w:rFonts w:ascii="Arial" w:hAnsi="Arial" w:cs="Arial"/>
              <w:sz w:val="24"/>
              <w:szCs w:val="24"/>
            </w:rPr>
          </w:rPrChange>
        </w:rPr>
        <w:t>15</w:t>
      </w:r>
      <w:r w:rsidR="0031211D" w:rsidRPr="008371EC">
        <w:rPr>
          <w:rFonts w:ascii="Arial" w:hAnsi="Arial" w:cs="Arial"/>
          <w:sz w:val="24"/>
          <w:szCs w:val="24"/>
          <w:highlight w:val="yellow"/>
          <w:rPrChange w:id="257" w:author="Author" w:date="2016-06-21T16:18:00Z">
            <w:rPr>
              <w:rFonts w:ascii="Arial" w:hAnsi="Arial" w:cs="Arial"/>
              <w:sz w:val="24"/>
              <w:szCs w:val="24"/>
            </w:rPr>
          </w:rPrChange>
        </w:rPr>
        <w:t xml:space="preserve">) </w:t>
      </w:r>
      <w:r w:rsidR="00F61BBC" w:rsidRPr="008371EC">
        <w:rPr>
          <w:rFonts w:ascii="Arial" w:hAnsi="Arial" w:cs="Arial"/>
          <w:sz w:val="24"/>
          <w:szCs w:val="24"/>
          <w:highlight w:val="yellow"/>
          <w:rPrChange w:id="258" w:author="Author" w:date="2016-06-21T16:18:00Z">
            <w:rPr>
              <w:rFonts w:ascii="Arial" w:hAnsi="Arial" w:cs="Arial"/>
              <w:sz w:val="24"/>
              <w:szCs w:val="24"/>
            </w:rPr>
          </w:rPrChange>
        </w:rPr>
        <w:t>Transfer p</w:t>
      </w:r>
      <w:r w:rsidR="0052532E" w:rsidRPr="008371EC">
        <w:rPr>
          <w:rFonts w:ascii="Arial" w:hAnsi="Arial" w:cs="Arial"/>
          <w:sz w:val="24"/>
          <w:szCs w:val="24"/>
          <w:highlight w:val="yellow"/>
          <w:rPrChange w:id="259" w:author="Author" w:date="2016-06-21T16:18:00Z">
            <w:rPr>
              <w:rFonts w:ascii="Arial" w:hAnsi="Arial" w:cs="Arial"/>
              <w:sz w:val="24"/>
              <w:szCs w:val="24"/>
            </w:rPr>
          </w:rPrChange>
        </w:rPr>
        <w:t xml:space="preserve">urified </w:t>
      </w:r>
      <w:r w:rsidR="005519A0" w:rsidRPr="008371EC">
        <w:rPr>
          <w:rFonts w:ascii="Arial" w:hAnsi="Arial" w:cs="Arial"/>
          <w:sz w:val="24"/>
          <w:szCs w:val="24"/>
          <w:highlight w:val="yellow"/>
          <w:rPrChange w:id="260" w:author="Author" w:date="2016-06-21T16:18:00Z">
            <w:rPr>
              <w:rFonts w:ascii="Arial" w:hAnsi="Arial" w:cs="Arial"/>
              <w:sz w:val="24"/>
              <w:szCs w:val="24"/>
            </w:rPr>
          </w:rPrChange>
        </w:rPr>
        <w:t>r</w:t>
      </w:r>
      <w:r w:rsidR="0052532E" w:rsidRPr="008371EC">
        <w:rPr>
          <w:rFonts w:ascii="Arial" w:hAnsi="Arial" w:cs="Arial"/>
          <w:sz w:val="24"/>
          <w:szCs w:val="24"/>
          <w:highlight w:val="yellow"/>
          <w:rPrChange w:id="261" w:author="Author" w:date="2016-06-21T16:18:00Z">
            <w:rPr>
              <w:rFonts w:ascii="Arial" w:hAnsi="Arial" w:cs="Arial"/>
              <w:sz w:val="24"/>
              <w:szCs w:val="24"/>
            </w:rPr>
          </w:rPrChange>
        </w:rPr>
        <w:t>AAV</w:t>
      </w:r>
      <w:r w:rsidR="005519A0" w:rsidRPr="008371EC">
        <w:rPr>
          <w:rFonts w:ascii="Arial" w:hAnsi="Arial" w:cs="Arial"/>
          <w:sz w:val="24"/>
          <w:szCs w:val="24"/>
          <w:highlight w:val="yellow"/>
          <w:rPrChange w:id="262" w:author="Author" w:date="2016-06-21T16:18:00Z">
            <w:rPr>
              <w:rFonts w:ascii="Arial" w:hAnsi="Arial" w:cs="Arial"/>
              <w:sz w:val="24"/>
              <w:szCs w:val="24"/>
            </w:rPr>
          </w:rPrChange>
        </w:rPr>
        <w:t>9</w:t>
      </w:r>
      <w:r w:rsidR="00AE2769" w:rsidRPr="008371EC">
        <w:rPr>
          <w:rFonts w:ascii="Arial" w:hAnsi="Arial" w:cs="Arial"/>
          <w:sz w:val="24"/>
          <w:szCs w:val="24"/>
          <w:highlight w:val="yellow"/>
          <w:rPrChange w:id="263" w:author="Author" w:date="2016-06-21T16:18:00Z">
            <w:rPr>
              <w:rFonts w:ascii="Arial" w:hAnsi="Arial" w:cs="Arial"/>
              <w:sz w:val="24"/>
              <w:szCs w:val="24"/>
            </w:rPr>
          </w:rPrChange>
        </w:rPr>
        <w:t xml:space="preserve"> </w:t>
      </w:r>
      <w:r w:rsidR="00F61BBC" w:rsidRPr="008371EC">
        <w:rPr>
          <w:rFonts w:ascii="Arial" w:hAnsi="Arial" w:cs="Arial"/>
          <w:sz w:val="24"/>
          <w:szCs w:val="24"/>
          <w:highlight w:val="yellow"/>
          <w:rPrChange w:id="264" w:author="Author" w:date="2016-06-21T16:18:00Z">
            <w:rPr>
              <w:rFonts w:ascii="Arial" w:hAnsi="Arial" w:cs="Arial"/>
              <w:sz w:val="24"/>
              <w:szCs w:val="24"/>
            </w:rPr>
          </w:rPrChange>
        </w:rPr>
        <w:t>in the filter tube to 1.7 mL tubes</w:t>
      </w:r>
      <w:r w:rsidR="0083407A" w:rsidRPr="008371EC">
        <w:rPr>
          <w:rFonts w:ascii="Arial" w:hAnsi="Arial" w:cs="Arial"/>
          <w:sz w:val="24"/>
          <w:szCs w:val="24"/>
          <w:highlight w:val="yellow"/>
          <w:rPrChange w:id="265" w:author="Author" w:date="2016-06-21T16:18:00Z">
            <w:rPr>
              <w:rFonts w:ascii="Arial" w:hAnsi="Arial" w:cs="Arial"/>
              <w:sz w:val="24"/>
              <w:szCs w:val="24"/>
            </w:rPr>
          </w:rPrChange>
        </w:rPr>
        <w:t>.</w:t>
      </w:r>
      <w:r w:rsidR="00AE2769" w:rsidRPr="008371EC">
        <w:rPr>
          <w:rFonts w:ascii="Arial" w:hAnsi="Arial" w:cs="Arial"/>
          <w:sz w:val="24"/>
          <w:szCs w:val="24"/>
          <w:highlight w:val="yellow"/>
          <w:rPrChange w:id="266" w:author="Author" w:date="2016-06-21T16:18:00Z">
            <w:rPr>
              <w:rFonts w:ascii="Arial" w:hAnsi="Arial" w:cs="Arial"/>
              <w:sz w:val="24"/>
              <w:szCs w:val="24"/>
            </w:rPr>
          </w:rPrChange>
        </w:rPr>
        <w:t xml:space="preserve"> </w:t>
      </w:r>
      <w:r w:rsidR="0083407A" w:rsidRPr="008371EC">
        <w:rPr>
          <w:rFonts w:ascii="Arial" w:hAnsi="Arial" w:cs="Arial"/>
          <w:sz w:val="24"/>
          <w:szCs w:val="24"/>
          <w:highlight w:val="yellow"/>
          <w:rPrChange w:id="267" w:author="Author" w:date="2016-06-21T16:18:00Z">
            <w:rPr>
              <w:rFonts w:ascii="Arial" w:hAnsi="Arial" w:cs="Arial"/>
              <w:sz w:val="24"/>
              <w:szCs w:val="24"/>
            </w:rPr>
          </w:rPrChange>
        </w:rPr>
        <w:t>Aliquot purified rAAV9</w:t>
      </w:r>
      <w:r w:rsidR="00B97A9D" w:rsidRPr="008371EC">
        <w:rPr>
          <w:rFonts w:ascii="Arial" w:hAnsi="Arial" w:cs="Arial"/>
          <w:sz w:val="24"/>
          <w:szCs w:val="24"/>
          <w:highlight w:val="yellow"/>
          <w:rPrChange w:id="268" w:author="Author" w:date="2016-06-21T16:18:00Z">
            <w:rPr>
              <w:rFonts w:ascii="Arial" w:hAnsi="Arial" w:cs="Arial"/>
              <w:sz w:val="24"/>
              <w:szCs w:val="24"/>
            </w:rPr>
          </w:rPrChange>
        </w:rPr>
        <w:t xml:space="preserve"> (100</w:t>
      </w:r>
      <w:r w:rsidR="00C2322D" w:rsidRPr="008371EC">
        <w:rPr>
          <w:rFonts w:ascii="Arial" w:hAnsi="Arial" w:cs="Arial"/>
          <w:sz w:val="24"/>
          <w:szCs w:val="24"/>
          <w:highlight w:val="yellow"/>
          <w:rPrChange w:id="269" w:author="Author" w:date="2016-06-21T16:18:00Z">
            <w:rPr>
              <w:rFonts w:ascii="Arial" w:hAnsi="Arial" w:cs="Arial"/>
              <w:sz w:val="24"/>
              <w:szCs w:val="24"/>
            </w:rPr>
          </w:rPrChange>
        </w:rPr>
        <w:t xml:space="preserve"> </w:t>
      </w:r>
      <w:r w:rsidR="00B97A9D" w:rsidRPr="008371EC">
        <w:rPr>
          <w:rFonts w:ascii="Arial" w:hAnsi="Arial" w:cs="Arial"/>
          <w:sz w:val="24"/>
          <w:szCs w:val="24"/>
          <w:highlight w:val="yellow"/>
          <w:rPrChange w:id="270" w:author="Author" w:date="2016-06-21T16:18:00Z">
            <w:rPr>
              <w:rFonts w:ascii="Arial" w:hAnsi="Arial" w:cs="Arial"/>
              <w:sz w:val="24"/>
              <w:szCs w:val="24"/>
            </w:rPr>
          </w:rPrChange>
        </w:rPr>
        <w:t>-</w:t>
      </w:r>
      <w:r w:rsidR="00C2322D" w:rsidRPr="008371EC">
        <w:rPr>
          <w:rFonts w:ascii="Arial" w:hAnsi="Arial" w:cs="Arial"/>
          <w:sz w:val="24"/>
          <w:szCs w:val="24"/>
          <w:highlight w:val="yellow"/>
          <w:rPrChange w:id="271" w:author="Author" w:date="2016-06-21T16:18:00Z">
            <w:rPr>
              <w:rFonts w:ascii="Arial" w:hAnsi="Arial" w:cs="Arial"/>
              <w:sz w:val="24"/>
              <w:szCs w:val="24"/>
            </w:rPr>
          </w:rPrChange>
        </w:rPr>
        <w:t xml:space="preserve"> </w:t>
      </w:r>
      <w:r w:rsidR="00B97A9D" w:rsidRPr="008371EC">
        <w:rPr>
          <w:rFonts w:ascii="Arial" w:hAnsi="Arial" w:cs="Arial"/>
          <w:sz w:val="24"/>
          <w:szCs w:val="24"/>
          <w:highlight w:val="yellow"/>
          <w:rPrChange w:id="272" w:author="Author" w:date="2016-06-21T16:18:00Z">
            <w:rPr>
              <w:rFonts w:ascii="Arial" w:hAnsi="Arial" w:cs="Arial"/>
              <w:sz w:val="24"/>
              <w:szCs w:val="24"/>
            </w:rPr>
          </w:rPrChange>
        </w:rPr>
        <w:t xml:space="preserve">400 </w:t>
      </w:r>
      <w:r w:rsidR="004E7211" w:rsidRPr="008371EC">
        <w:rPr>
          <w:rStyle w:val="Emphasis"/>
          <w:rFonts w:ascii="Symbol" w:hAnsi="Symbol" w:cs="Arial"/>
          <w:i w:val="0"/>
          <w:iCs w:val="0"/>
          <w:sz w:val="24"/>
          <w:szCs w:val="24"/>
          <w:highlight w:val="yellow"/>
          <w:shd w:val="clear" w:color="auto" w:fill="FFFFFF"/>
          <w:rPrChange w:id="273" w:author="Author" w:date="2016-06-21T16:18:00Z">
            <w:rPr>
              <w:rStyle w:val="Emphasis"/>
              <w:rFonts w:ascii="Symbol" w:hAnsi="Symbol" w:cs="Arial"/>
              <w:i w:val="0"/>
              <w:iCs w:val="0"/>
              <w:sz w:val="24"/>
              <w:szCs w:val="24"/>
              <w:shd w:val="clear" w:color="auto" w:fill="FFFFFF"/>
            </w:rPr>
          </w:rPrChange>
        </w:rPr>
        <w:t></w:t>
      </w:r>
      <w:r w:rsidR="00B97A9D" w:rsidRPr="008371EC">
        <w:rPr>
          <w:rFonts w:ascii="Arial" w:hAnsi="Arial" w:cs="Arial"/>
          <w:sz w:val="24"/>
          <w:szCs w:val="24"/>
          <w:highlight w:val="yellow"/>
          <w:rPrChange w:id="274" w:author="Author" w:date="2016-06-21T16:18:00Z">
            <w:rPr>
              <w:rFonts w:ascii="Arial" w:hAnsi="Arial" w:cs="Arial"/>
              <w:sz w:val="24"/>
              <w:szCs w:val="24"/>
            </w:rPr>
          </w:rPrChange>
        </w:rPr>
        <w:t xml:space="preserve">l/ tube, depending on the volume and titer of the AAV) </w:t>
      </w:r>
      <w:r w:rsidR="0083407A" w:rsidRPr="008371EC">
        <w:rPr>
          <w:rFonts w:ascii="Arial" w:hAnsi="Arial" w:cs="Arial"/>
          <w:sz w:val="24"/>
          <w:szCs w:val="24"/>
          <w:highlight w:val="yellow"/>
          <w:rPrChange w:id="275" w:author="Author" w:date="2016-06-21T16:18:00Z">
            <w:rPr>
              <w:rFonts w:ascii="Arial" w:hAnsi="Arial" w:cs="Arial"/>
              <w:sz w:val="24"/>
              <w:szCs w:val="24"/>
            </w:rPr>
          </w:rPrChange>
        </w:rPr>
        <w:t xml:space="preserve">and store the virus </w:t>
      </w:r>
      <w:r w:rsidR="00DB0624" w:rsidRPr="008371EC">
        <w:rPr>
          <w:rFonts w:ascii="Arial" w:hAnsi="Arial" w:cs="Arial"/>
          <w:sz w:val="24"/>
          <w:szCs w:val="24"/>
          <w:highlight w:val="yellow"/>
          <w:rPrChange w:id="276" w:author="Author" w:date="2016-06-21T16:18:00Z">
            <w:rPr>
              <w:rFonts w:ascii="Arial" w:hAnsi="Arial" w:cs="Arial"/>
              <w:sz w:val="24"/>
              <w:szCs w:val="24"/>
            </w:rPr>
          </w:rPrChange>
        </w:rPr>
        <w:t>at -</w:t>
      </w:r>
      <w:r w:rsidR="0083407A" w:rsidRPr="008371EC">
        <w:rPr>
          <w:rFonts w:ascii="Arial" w:hAnsi="Arial" w:cs="Arial"/>
          <w:sz w:val="24"/>
          <w:szCs w:val="24"/>
          <w:highlight w:val="yellow"/>
          <w:rPrChange w:id="277" w:author="Author" w:date="2016-06-21T16:18:00Z">
            <w:rPr>
              <w:rFonts w:ascii="Arial" w:hAnsi="Arial" w:cs="Arial"/>
              <w:sz w:val="24"/>
              <w:szCs w:val="24"/>
            </w:rPr>
          </w:rPrChange>
        </w:rPr>
        <w:t xml:space="preserve">80 </w:t>
      </w:r>
      <w:r w:rsidR="0083407A" w:rsidRPr="008371EC">
        <w:rPr>
          <w:rStyle w:val="Emphasis"/>
          <w:rFonts w:ascii="Arial" w:hAnsi="Arial" w:cs="Arial"/>
          <w:i w:val="0"/>
          <w:iCs w:val="0"/>
          <w:sz w:val="24"/>
          <w:szCs w:val="24"/>
          <w:highlight w:val="yellow"/>
          <w:shd w:val="clear" w:color="auto" w:fill="FFFFFF"/>
          <w:rPrChange w:id="278" w:author="Author" w:date="2016-06-21T16:18:00Z">
            <w:rPr>
              <w:rStyle w:val="Emphasis"/>
              <w:rFonts w:ascii="Arial" w:hAnsi="Arial" w:cs="Arial"/>
              <w:i w:val="0"/>
              <w:iCs w:val="0"/>
              <w:sz w:val="24"/>
              <w:szCs w:val="24"/>
              <w:shd w:val="clear" w:color="auto" w:fill="FFFFFF"/>
            </w:rPr>
          </w:rPrChange>
        </w:rPr>
        <w:t>°C</w:t>
      </w:r>
      <w:r w:rsidR="00C231D2" w:rsidRPr="008371EC">
        <w:rPr>
          <w:rStyle w:val="Emphasis"/>
          <w:rFonts w:ascii="Arial" w:hAnsi="Arial" w:cs="Arial"/>
          <w:i w:val="0"/>
          <w:iCs w:val="0"/>
          <w:sz w:val="24"/>
          <w:szCs w:val="24"/>
          <w:highlight w:val="yellow"/>
          <w:shd w:val="clear" w:color="auto" w:fill="FFFFFF"/>
          <w:rPrChange w:id="279" w:author="Author" w:date="2016-06-21T16:18:00Z">
            <w:rPr>
              <w:rStyle w:val="Emphasis"/>
              <w:rFonts w:ascii="Arial" w:hAnsi="Arial" w:cs="Arial"/>
              <w:i w:val="0"/>
              <w:iCs w:val="0"/>
              <w:sz w:val="24"/>
              <w:szCs w:val="24"/>
              <w:shd w:val="clear" w:color="auto" w:fill="FFFFFF"/>
            </w:rPr>
          </w:rPrChange>
        </w:rPr>
        <w:t>.</w:t>
      </w:r>
    </w:p>
    <w:p w14:paraId="4249C7BB" w14:textId="2DF89756" w:rsidR="0052532E" w:rsidRPr="00915806" w:rsidRDefault="00C231D2" w:rsidP="00915806">
      <w:pPr>
        <w:pStyle w:val="NoSpacing"/>
        <w:jc w:val="both"/>
        <w:rPr>
          <w:rFonts w:ascii="Arial" w:hAnsi="Arial" w:cs="Arial"/>
          <w:sz w:val="24"/>
          <w:szCs w:val="24"/>
        </w:rPr>
      </w:pPr>
      <w:r w:rsidRPr="00915806">
        <w:rPr>
          <w:rStyle w:val="Emphasis"/>
          <w:rFonts w:ascii="Arial" w:hAnsi="Arial" w:cs="Arial"/>
          <w:i w:val="0"/>
          <w:iCs w:val="0"/>
          <w:sz w:val="24"/>
          <w:szCs w:val="24"/>
          <w:shd w:val="clear" w:color="auto" w:fill="FFFFFF"/>
        </w:rPr>
        <w:t>Note:</w:t>
      </w:r>
      <w:r w:rsidR="005E3757" w:rsidRPr="00915806">
        <w:rPr>
          <w:rStyle w:val="Emphasis"/>
          <w:rFonts w:ascii="Arial" w:hAnsi="Arial" w:cs="Arial"/>
          <w:i w:val="0"/>
          <w:iCs w:val="0"/>
          <w:sz w:val="24"/>
          <w:szCs w:val="24"/>
          <w:shd w:val="clear" w:color="auto" w:fill="FFFFFF"/>
        </w:rPr>
        <w:t xml:space="preserve"> </w:t>
      </w:r>
      <w:r w:rsidR="00A161F0" w:rsidRPr="00915806">
        <w:rPr>
          <w:rStyle w:val="Emphasis"/>
          <w:rFonts w:ascii="Arial" w:hAnsi="Arial" w:cs="Arial"/>
          <w:i w:val="0"/>
          <w:iCs w:val="0"/>
          <w:sz w:val="24"/>
          <w:szCs w:val="24"/>
          <w:shd w:val="clear" w:color="auto" w:fill="FFFFFF"/>
        </w:rPr>
        <w:t xml:space="preserve">Avoid </w:t>
      </w:r>
      <w:r w:rsidR="0083407A" w:rsidRPr="00915806">
        <w:rPr>
          <w:rFonts w:ascii="Arial" w:hAnsi="Arial" w:cs="Arial"/>
          <w:sz w:val="24"/>
          <w:szCs w:val="24"/>
        </w:rPr>
        <w:t>repeated freeze</w:t>
      </w:r>
      <w:r w:rsidR="00447611" w:rsidRPr="00915806">
        <w:rPr>
          <w:rFonts w:ascii="Arial" w:hAnsi="Arial" w:cs="Arial"/>
          <w:sz w:val="24"/>
          <w:szCs w:val="24"/>
        </w:rPr>
        <w:t>-thaws</w:t>
      </w:r>
      <w:r w:rsidR="0083407A" w:rsidRPr="00915806">
        <w:rPr>
          <w:rFonts w:ascii="Arial" w:hAnsi="Arial" w:cs="Arial"/>
          <w:sz w:val="24"/>
          <w:szCs w:val="24"/>
        </w:rPr>
        <w:t>.</w:t>
      </w:r>
    </w:p>
    <w:p w14:paraId="23801DBD" w14:textId="77777777" w:rsidR="006F11D8" w:rsidRPr="00915806" w:rsidRDefault="006F11D8" w:rsidP="00915806">
      <w:pPr>
        <w:pStyle w:val="NoSpacing"/>
        <w:jc w:val="both"/>
        <w:rPr>
          <w:rFonts w:ascii="Arial" w:hAnsi="Arial" w:cs="Arial"/>
          <w:sz w:val="24"/>
          <w:szCs w:val="24"/>
        </w:rPr>
      </w:pPr>
    </w:p>
    <w:p w14:paraId="0501961C" w14:textId="34D28679" w:rsidR="007A47A7" w:rsidRPr="00915806" w:rsidRDefault="00A361D3" w:rsidP="00915806">
      <w:pPr>
        <w:pStyle w:val="NoSpacing"/>
        <w:jc w:val="both"/>
        <w:rPr>
          <w:rFonts w:ascii="Arial" w:hAnsi="Arial" w:cs="Arial"/>
          <w:b/>
          <w:sz w:val="24"/>
          <w:szCs w:val="24"/>
        </w:rPr>
      </w:pPr>
      <w:r w:rsidRPr="00915806">
        <w:rPr>
          <w:rFonts w:ascii="Arial" w:hAnsi="Arial" w:cs="Arial"/>
          <w:b/>
          <w:sz w:val="24"/>
          <w:szCs w:val="24"/>
        </w:rPr>
        <w:t>4</w:t>
      </w:r>
      <w:r w:rsidR="0031211D" w:rsidRPr="00915806">
        <w:rPr>
          <w:rFonts w:ascii="Arial" w:hAnsi="Arial" w:cs="Arial"/>
          <w:b/>
          <w:sz w:val="24"/>
          <w:szCs w:val="24"/>
        </w:rPr>
        <w:t xml:space="preserve">. </w:t>
      </w:r>
      <w:r w:rsidR="007A47A7" w:rsidRPr="00915806">
        <w:rPr>
          <w:rFonts w:ascii="Arial" w:hAnsi="Arial" w:cs="Arial"/>
          <w:b/>
          <w:sz w:val="24"/>
          <w:szCs w:val="24"/>
        </w:rPr>
        <w:t xml:space="preserve">Measure the titer of </w:t>
      </w:r>
      <w:r w:rsidR="005519A0" w:rsidRPr="00915806">
        <w:rPr>
          <w:rFonts w:ascii="Arial" w:hAnsi="Arial" w:cs="Arial"/>
          <w:b/>
          <w:sz w:val="24"/>
          <w:szCs w:val="24"/>
        </w:rPr>
        <w:t>r</w:t>
      </w:r>
      <w:r w:rsidR="007A47A7" w:rsidRPr="00915806">
        <w:rPr>
          <w:rFonts w:ascii="Arial" w:hAnsi="Arial" w:cs="Arial"/>
          <w:b/>
          <w:sz w:val="24"/>
          <w:szCs w:val="24"/>
        </w:rPr>
        <w:t>AAV</w:t>
      </w:r>
      <w:r w:rsidR="005519A0" w:rsidRPr="00915806">
        <w:rPr>
          <w:rFonts w:ascii="Arial" w:hAnsi="Arial" w:cs="Arial"/>
          <w:b/>
          <w:sz w:val="24"/>
          <w:szCs w:val="24"/>
        </w:rPr>
        <w:t>9</w:t>
      </w:r>
    </w:p>
    <w:p w14:paraId="3B7D75BD" w14:textId="0B7DADB2" w:rsidR="00AB2825"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31211D" w:rsidRPr="00915806">
        <w:rPr>
          <w:rFonts w:ascii="Arial" w:hAnsi="Arial" w:cs="Arial"/>
          <w:sz w:val="24"/>
          <w:szCs w:val="24"/>
        </w:rPr>
        <w:t xml:space="preserve">.1) </w:t>
      </w:r>
      <w:r w:rsidR="0052532E" w:rsidRPr="00915806">
        <w:rPr>
          <w:rFonts w:ascii="Arial" w:hAnsi="Arial" w:cs="Arial"/>
          <w:sz w:val="24"/>
          <w:szCs w:val="24"/>
        </w:rPr>
        <w:t>Prepare standard DNA samples</w:t>
      </w:r>
      <w:r w:rsidR="0031211D" w:rsidRPr="00915806">
        <w:rPr>
          <w:rFonts w:ascii="Arial" w:hAnsi="Arial" w:cs="Arial"/>
          <w:sz w:val="24"/>
          <w:szCs w:val="24"/>
        </w:rPr>
        <w:t xml:space="preserve">. </w:t>
      </w:r>
    </w:p>
    <w:p w14:paraId="640E3E5B" w14:textId="77777777" w:rsidR="00B7627D" w:rsidRPr="00915806" w:rsidRDefault="00B7627D" w:rsidP="00915806">
      <w:pPr>
        <w:pStyle w:val="NoSpacing"/>
        <w:jc w:val="both"/>
        <w:rPr>
          <w:rFonts w:ascii="Arial" w:hAnsi="Arial" w:cs="Arial"/>
          <w:sz w:val="24"/>
          <w:szCs w:val="24"/>
        </w:rPr>
      </w:pPr>
    </w:p>
    <w:p w14:paraId="00A4AF08" w14:textId="6F7D420E" w:rsidR="00784271"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AB2825" w:rsidRPr="00915806">
        <w:rPr>
          <w:rFonts w:ascii="Arial" w:hAnsi="Arial" w:cs="Arial"/>
          <w:sz w:val="24"/>
          <w:szCs w:val="24"/>
        </w:rPr>
        <w:t>.1.1)</w:t>
      </w:r>
      <w:r w:rsidR="00C2322D" w:rsidRPr="00915806">
        <w:rPr>
          <w:rFonts w:ascii="Arial" w:hAnsi="Arial" w:cs="Arial"/>
          <w:sz w:val="24"/>
          <w:szCs w:val="24"/>
        </w:rPr>
        <w:t xml:space="preserve"> </w:t>
      </w:r>
      <w:r w:rsidR="0052532E" w:rsidRPr="00915806">
        <w:rPr>
          <w:rFonts w:ascii="Arial" w:hAnsi="Arial" w:cs="Arial"/>
          <w:sz w:val="24"/>
          <w:szCs w:val="24"/>
        </w:rPr>
        <w:t xml:space="preserve">Design specific and efficient PCR primers for </w:t>
      </w:r>
      <w:r w:rsidR="005519A0" w:rsidRPr="00915806">
        <w:rPr>
          <w:rFonts w:ascii="Arial" w:hAnsi="Arial" w:cs="Arial"/>
          <w:sz w:val="24"/>
          <w:szCs w:val="24"/>
        </w:rPr>
        <w:t>r</w:t>
      </w:r>
      <w:r w:rsidR="0052532E" w:rsidRPr="00915806">
        <w:rPr>
          <w:rFonts w:ascii="Arial" w:hAnsi="Arial" w:cs="Arial"/>
          <w:sz w:val="24"/>
          <w:szCs w:val="24"/>
        </w:rPr>
        <w:t>AAV</w:t>
      </w:r>
      <w:r w:rsidR="005519A0" w:rsidRPr="00915806">
        <w:rPr>
          <w:rFonts w:ascii="Arial" w:hAnsi="Arial" w:cs="Arial"/>
          <w:sz w:val="24"/>
          <w:szCs w:val="24"/>
        </w:rPr>
        <w:t>9</w:t>
      </w:r>
      <w:r w:rsidR="0052532E" w:rsidRPr="00915806">
        <w:rPr>
          <w:rFonts w:ascii="Arial" w:hAnsi="Arial" w:cs="Arial"/>
          <w:sz w:val="24"/>
          <w:szCs w:val="24"/>
        </w:rPr>
        <w:t xml:space="preserve"> vectors, </w:t>
      </w:r>
      <w:r w:rsidR="0031211D" w:rsidRPr="00915806">
        <w:rPr>
          <w:rFonts w:ascii="Arial" w:hAnsi="Arial" w:cs="Arial"/>
          <w:sz w:val="24"/>
          <w:szCs w:val="24"/>
        </w:rPr>
        <w:t>and optimize the PCR condition.</w:t>
      </w:r>
      <w:r w:rsidR="00DE3756" w:rsidRPr="00915806">
        <w:rPr>
          <w:rFonts w:ascii="Arial" w:hAnsi="Arial" w:cs="Arial"/>
          <w:sz w:val="24"/>
          <w:szCs w:val="24"/>
        </w:rPr>
        <w:t xml:space="preserve"> </w:t>
      </w:r>
    </w:p>
    <w:p w14:paraId="19CFF28D" w14:textId="5D9FD51F" w:rsidR="00AB2825" w:rsidRPr="00915806" w:rsidRDefault="00784271" w:rsidP="00915806">
      <w:pPr>
        <w:pStyle w:val="NoSpacing"/>
        <w:jc w:val="both"/>
        <w:rPr>
          <w:rFonts w:ascii="Arial" w:hAnsi="Arial" w:cs="Arial"/>
          <w:sz w:val="24"/>
          <w:szCs w:val="24"/>
        </w:rPr>
      </w:pPr>
      <w:r w:rsidRPr="00915806">
        <w:rPr>
          <w:rFonts w:ascii="Arial" w:hAnsi="Arial" w:cs="Arial"/>
          <w:sz w:val="24"/>
          <w:szCs w:val="24"/>
        </w:rPr>
        <w:t xml:space="preserve">Note: The primers used in this study are “Forward: TCGGGATAAAAGCAGTCTGG; Reverse: TCGGACGGAGATACGTGAGT”. </w:t>
      </w:r>
      <w:r w:rsidR="00AE0AC5" w:rsidRPr="00915806">
        <w:rPr>
          <w:rFonts w:ascii="Arial" w:hAnsi="Arial" w:cs="Arial"/>
          <w:sz w:val="24"/>
          <w:szCs w:val="24"/>
        </w:rPr>
        <w:t>The PCR reaction was performed</w:t>
      </w:r>
      <w:r w:rsidR="00F3795D" w:rsidRPr="00915806">
        <w:rPr>
          <w:rFonts w:ascii="Arial" w:hAnsi="Arial" w:cs="Arial"/>
          <w:sz w:val="24"/>
          <w:szCs w:val="24"/>
        </w:rPr>
        <w:t xml:space="preserve"> with the following conditions: </w:t>
      </w:r>
      <w:r w:rsidR="00F3795D" w:rsidRPr="00915806">
        <w:rPr>
          <w:rFonts w:ascii="Arial" w:hAnsi="Arial" w:cs="Arial"/>
          <w:sz w:val="24"/>
          <w:szCs w:val="24"/>
          <w:shd w:val="clear" w:color="auto" w:fill="FFFFFF"/>
        </w:rPr>
        <w:t>initial denaturing at 95°C for 3 min, followed by 35 cycles of</w:t>
      </w:r>
      <w:r w:rsidR="00F3795D" w:rsidRPr="00915806">
        <w:rPr>
          <w:rStyle w:val="apple-converted-space"/>
          <w:rFonts w:ascii="Arial" w:hAnsi="Arial" w:cs="Arial"/>
          <w:sz w:val="24"/>
          <w:szCs w:val="24"/>
          <w:shd w:val="clear" w:color="auto" w:fill="FFFFFF"/>
        </w:rPr>
        <w:t> </w:t>
      </w:r>
      <w:r w:rsidR="00F3795D" w:rsidRPr="00915806">
        <w:rPr>
          <w:rFonts w:ascii="Arial" w:hAnsi="Arial" w:cs="Arial"/>
          <w:sz w:val="24"/>
          <w:szCs w:val="24"/>
          <w:shd w:val="clear" w:color="auto" w:fill="FFFFFF"/>
        </w:rPr>
        <w:t>95</w:t>
      </w:r>
      <w:r w:rsidR="009B73C7" w:rsidRPr="00915806">
        <w:rPr>
          <w:rFonts w:ascii="Arial" w:hAnsi="Arial" w:cs="Arial"/>
          <w:sz w:val="24"/>
          <w:szCs w:val="24"/>
          <w:shd w:val="clear" w:color="auto" w:fill="FFFFFF"/>
        </w:rPr>
        <w:t xml:space="preserve"> </w:t>
      </w:r>
      <w:r w:rsidR="00F3795D" w:rsidRPr="00915806">
        <w:rPr>
          <w:rFonts w:ascii="Arial" w:hAnsi="Arial" w:cs="Arial"/>
          <w:sz w:val="24"/>
          <w:szCs w:val="24"/>
          <w:shd w:val="clear" w:color="auto" w:fill="FFFFFF"/>
        </w:rPr>
        <w:t>°C for 20 sec, 60</w:t>
      </w:r>
      <w:r w:rsidR="009B73C7" w:rsidRPr="00915806">
        <w:rPr>
          <w:rFonts w:ascii="Arial" w:hAnsi="Arial" w:cs="Arial"/>
          <w:sz w:val="24"/>
          <w:szCs w:val="24"/>
          <w:shd w:val="clear" w:color="auto" w:fill="FFFFFF"/>
        </w:rPr>
        <w:t xml:space="preserve"> °C</w:t>
      </w:r>
      <w:r w:rsidR="00F3795D" w:rsidRPr="00915806">
        <w:rPr>
          <w:rFonts w:ascii="Arial" w:hAnsi="Arial" w:cs="Arial"/>
          <w:sz w:val="24"/>
          <w:szCs w:val="24"/>
          <w:shd w:val="clear" w:color="auto" w:fill="FFFFFF"/>
        </w:rPr>
        <w:t xml:space="preserve"> for 15 sec 72</w:t>
      </w:r>
      <w:r w:rsidR="009B73C7" w:rsidRPr="00915806">
        <w:rPr>
          <w:rFonts w:ascii="Arial" w:hAnsi="Arial" w:cs="Arial"/>
          <w:sz w:val="24"/>
          <w:szCs w:val="24"/>
          <w:shd w:val="clear" w:color="auto" w:fill="FFFFFF"/>
        </w:rPr>
        <w:t xml:space="preserve"> °C</w:t>
      </w:r>
      <w:r w:rsidR="00F3795D" w:rsidRPr="00915806">
        <w:rPr>
          <w:rFonts w:ascii="Arial" w:hAnsi="Arial" w:cs="Arial"/>
          <w:sz w:val="24"/>
          <w:szCs w:val="24"/>
          <w:shd w:val="clear" w:color="auto" w:fill="FFFFFF"/>
        </w:rPr>
        <w:t xml:space="preserve"> for 10 sec. The final extension was</w:t>
      </w:r>
      <w:r w:rsidR="00F3795D" w:rsidRPr="00915806">
        <w:rPr>
          <w:rStyle w:val="apple-converted-space"/>
          <w:rFonts w:ascii="Arial" w:hAnsi="Arial" w:cs="Arial"/>
          <w:sz w:val="24"/>
          <w:szCs w:val="24"/>
          <w:shd w:val="clear" w:color="auto" w:fill="FFFFFF"/>
        </w:rPr>
        <w:t> </w:t>
      </w:r>
      <w:r w:rsidR="00F3795D" w:rsidRPr="00915806">
        <w:rPr>
          <w:rFonts w:ascii="Arial" w:hAnsi="Arial" w:cs="Arial"/>
          <w:sz w:val="24"/>
          <w:szCs w:val="24"/>
          <w:shd w:val="clear" w:color="auto" w:fill="FFFFFF"/>
        </w:rPr>
        <w:t>performed</w:t>
      </w:r>
      <w:r w:rsidR="00F3795D" w:rsidRPr="00915806">
        <w:rPr>
          <w:rStyle w:val="apple-converted-space"/>
          <w:rFonts w:ascii="Arial" w:hAnsi="Arial" w:cs="Arial"/>
          <w:sz w:val="24"/>
          <w:szCs w:val="24"/>
          <w:shd w:val="clear" w:color="auto" w:fill="FFFFFF"/>
        </w:rPr>
        <w:t> </w:t>
      </w:r>
      <w:r w:rsidR="00F3795D" w:rsidRPr="00915806">
        <w:rPr>
          <w:rFonts w:ascii="Arial" w:hAnsi="Arial" w:cs="Arial"/>
          <w:sz w:val="24"/>
          <w:szCs w:val="24"/>
          <w:shd w:val="clear" w:color="auto" w:fill="FFFFFF"/>
        </w:rPr>
        <w:t>at 72</w:t>
      </w:r>
      <w:r w:rsidR="009B73C7" w:rsidRPr="00915806">
        <w:rPr>
          <w:rFonts w:ascii="Arial" w:hAnsi="Arial" w:cs="Arial"/>
          <w:sz w:val="24"/>
          <w:szCs w:val="24"/>
          <w:shd w:val="clear" w:color="auto" w:fill="FFFFFF"/>
        </w:rPr>
        <w:t xml:space="preserve"> </w:t>
      </w:r>
      <w:r w:rsidR="00F3795D" w:rsidRPr="00915806">
        <w:rPr>
          <w:rFonts w:ascii="Arial" w:hAnsi="Arial" w:cs="Arial"/>
          <w:sz w:val="24"/>
          <w:szCs w:val="24"/>
          <w:shd w:val="clear" w:color="auto" w:fill="FFFFFF"/>
        </w:rPr>
        <w:t xml:space="preserve">°C for 10 min. </w:t>
      </w:r>
      <w:r w:rsidR="009A56C2" w:rsidRPr="00915806">
        <w:rPr>
          <w:rFonts w:ascii="Arial" w:hAnsi="Arial" w:cs="Arial"/>
          <w:sz w:val="24"/>
          <w:szCs w:val="24"/>
          <w:shd w:val="clear" w:color="auto" w:fill="FFFFFF"/>
        </w:rPr>
        <w:t xml:space="preserve">However, the optimized primers and PCR conditions is plasmid-specific, as the inset sequence in </w:t>
      </w:r>
      <w:ins w:id="280" w:author="Author" w:date="2016-06-30T20:57:00Z">
        <w:r w:rsidR="00DA1B40">
          <w:rPr>
            <w:rFonts w:ascii="Arial" w:hAnsi="Arial" w:cs="Arial"/>
            <w:sz w:val="24"/>
            <w:szCs w:val="24"/>
            <w:shd w:val="clear" w:color="auto" w:fill="FFFFFF"/>
          </w:rPr>
          <w:t>r</w:t>
        </w:r>
      </w:ins>
      <w:r w:rsidR="009A56C2" w:rsidRPr="00915806">
        <w:rPr>
          <w:rFonts w:ascii="Arial" w:hAnsi="Arial" w:cs="Arial"/>
          <w:sz w:val="24"/>
          <w:szCs w:val="24"/>
          <w:shd w:val="clear" w:color="auto" w:fill="FFFFFF"/>
        </w:rPr>
        <w:t>AAV</w:t>
      </w:r>
      <w:ins w:id="281" w:author="Author" w:date="2016-06-30T20:57:00Z">
        <w:r w:rsidR="00DA1B40">
          <w:rPr>
            <w:rFonts w:ascii="Arial" w:hAnsi="Arial" w:cs="Arial"/>
            <w:sz w:val="24"/>
            <w:szCs w:val="24"/>
            <w:shd w:val="clear" w:color="auto" w:fill="FFFFFF"/>
          </w:rPr>
          <w:t>9</w:t>
        </w:r>
      </w:ins>
      <w:r w:rsidR="009A56C2" w:rsidRPr="00915806">
        <w:rPr>
          <w:rFonts w:ascii="Arial" w:hAnsi="Arial" w:cs="Arial"/>
          <w:sz w:val="24"/>
          <w:szCs w:val="24"/>
          <w:shd w:val="clear" w:color="auto" w:fill="FFFFFF"/>
        </w:rPr>
        <w:t xml:space="preserve"> vector may affect the specificity and efficiency of PCR</w:t>
      </w:r>
      <w:r w:rsidR="009A56C2" w:rsidRPr="00915806">
        <w:rPr>
          <w:rFonts w:ascii="Arial" w:hAnsi="Arial" w:cs="Arial"/>
          <w:sz w:val="24"/>
          <w:szCs w:val="24"/>
          <w:shd w:val="clear" w:color="auto" w:fill="FFFFFF"/>
          <w:vertAlign w:val="superscript"/>
        </w:rPr>
        <w:t>31</w:t>
      </w:r>
      <w:r w:rsidR="009A56C2" w:rsidRPr="00915806">
        <w:rPr>
          <w:rFonts w:ascii="Arial" w:hAnsi="Arial" w:cs="Arial"/>
          <w:sz w:val="24"/>
          <w:szCs w:val="24"/>
          <w:shd w:val="clear" w:color="auto" w:fill="FFFFFF"/>
        </w:rPr>
        <w:t>.</w:t>
      </w:r>
    </w:p>
    <w:p w14:paraId="117B07EC" w14:textId="77777777" w:rsidR="00B7627D" w:rsidRPr="00915806" w:rsidRDefault="00B7627D" w:rsidP="00915806">
      <w:pPr>
        <w:pStyle w:val="NoSpacing"/>
        <w:jc w:val="both"/>
        <w:rPr>
          <w:rFonts w:ascii="Arial" w:hAnsi="Arial" w:cs="Arial"/>
          <w:sz w:val="24"/>
          <w:szCs w:val="24"/>
        </w:rPr>
      </w:pPr>
    </w:p>
    <w:p w14:paraId="42EF6B50" w14:textId="473272E3" w:rsidR="00A161F0" w:rsidRPr="00915806" w:rsidRDefault="00A361D3" w:rsidP="00915806">
      <w:pPr>
        <w:pStyle w:val="NoSpacing"/>
        <w:jc w:val="both"/>
        <w:rPr>
          <w:rFonts w:ascii="Arial" w:hAnsi="Arial" w:cs="Arial"/>
          <w:sz w:val="24"/>
          <w:szCs w:val="24"/>
        </w:rPr>
      </w:pPr>
      <w:proofErr w:type="gramStart"/>
      <w:r w:rsidRPr="00915806">
        <w:rPr>
          <w:rFonts w:ascii="Arial" w:hAnsi="Arial" w:cs="Arial"/>
          <w:sz w:val="24"/>
          <w:szCs w:val="24"/>
        </w:rPr>
        <w:t>4</w:t>
      </w:r>
      <w:r w:rsidR="00AB2825" w:rsidRPr="00915806">
        <w:rPr>
          <w:rFonts w:ascii="Arial" w:hAnsi="Arial" w:cs="Arial"/>
          <w:sz w:val="24"/>
          <w:szCs w:val="24"/>
        </w:rPr>
        <w:t xml:space="preserve">.1.2) </w:t>
      </w:r>
      <w:r w:rsidR="00A161F0" w:rsidRPr="00915806">
        <w:rPr>
          <w:rFonts w:ascii="Arial" w:hAnsi="Arial" w:cs="Arial"/>
          <w:sz w:val="24"/>
          <w:szCs w:val="24"/>
        </w:rPr>
        <w:t xml:space="preserve">Perform PCR reaction with the conditions shown in step </w:t>
      </w:r>
      <w:r w:rsidR="000A7B9B" w:rsidRPr="00915806">
        <w:rPr>
          <w:rFonts w:ascii="Arial" w:hAnsi="Arial" w:cs="Arial"/>
          <w:sz w:val="24"/>
          <w:szCs w:val="24"/>
        </w:rPr>
        <w:t>4</w:t>
      </w:r>
      <w:r w:rsidR="00A161F0" w:rsidRPr="00915806">
        <w:rPr>
          <w:rFonts w:ascii="Arial" w:hAnsi="Arial" w:cs="Arial"/>
          <w:sz w:val="24"/>
          <w:szCs w:val="24"/>
        </w:rPr>
        <w:t>.1.1.</w:t>
      </w:r>
      <w:proofErr w:type="gramEnd"/>
      <w:r w:rsidR="00A161F0" w:rsidRPr="00915806">
        <w:rPr>
          <w:rFonts w:ascii="Arial" w:hAnsi="Arial" w:cs="Arial"/>
          <w:sz w:val="24"/>
          <w:szCs w:val="24"/>
        </w:rPr>
        <w:t xml:space="preserve"> Purify the PCR product with gel extraction</w:t>
      </w:r>
      <w:ins w:id="282" w:author="Author" w:date="2016-06-21T16:23:00Z">
        <w:r w:rsidR="0025514D">
          <w:rPr>
            <w:rFonts w:ascii="Arial" w:hAnsi="Arial" w:cs="Arial"/>
            <w:sz w:val="24"/>
            <w:szCs w:val="24"/>
          </w:rPr>
          <w:t xml:space="preserve"> kit</w:t>
        </w:r>
      </w:ins>
      <w:r w:rsidR="00A161F0" w:rsidRPr="00915806">
        <w:rPr>
          <w:rFonts w:ascii="Arial" w:hAnsi="Arial" w:cs="Arial"/>
          <w:sz w:val="24"/>
          <w:szCs w:val="24"/>
        </w:rPr>
        <w:t xml:space="preserve">.  </w:t>
      </w:r>
    </w:p>
    <w:p w14:paraId="37EB9A90" w14:textId="77777777" w:rsidR="00B7627D" w:rsidRPr="00915806" w:rsidRDefault="00B7627D" w:rsidP="00915806">
      <w:pPr>
        <w:pStyle w:val="NoSpacing"/>
        <w:jc w:val="both"/>
        <w:rPr>
          <w:rFonts w:ascii="Arial" w:hAnsi="Arial" w:cs="Arial"/>
          <w:sz w:val="24"/>
          <w:szCs w:val="24"/>
        </w:rPr>
      </w:pPr>
    </w:p>
    <w:p w14:paraId="5F1EB279" w14:textId="727879AD" w:rsidR="00623273"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AB2825" w:rsidRPr="00915806">
        <w:rPr>
          <w:rFonts w:ascii="Arial" w:hAnsi="Arial" w:cs="Arial"/>
          <w:sz w:val="24"/>
          <w:szCs w:val="24"/>
        </w:rPr>
        <w:t xml:space="preserve">.1.3) </w:t>
      </w:r>
      <w:r w:rsidR="00E70077" w:rsidRPr="00915806">
        <w:rPr>
          <w:rFonts w:ascii="Arial" w:hAnsi="Arial" w:cs="Arial"/>
          <w:sz w:val="24"/>
          <w:szCs w:val="24"/>
        </w:rPr>
        <w:t>Measure the concentration of purified DNA</w:t>
      </w:r>
      <w:ins w:id="283" w:author="Author" w:date="2016-06-21T16:24:00Z">
        <w:r w:rsidR="00136B59">
          <w:rPr>
            <w:rFonts w:ascii="Arial" w:hAnsi="Arial" w:cs="Arial"/>
            <w:sz w:val="24"/>
            <w:szCs w:val="24"/>
          </w:rPr>
          <w:t xml:space="preserve"> with </w:t>
        </w:r>
      </w:ins>
      <w:ins w:id="284" w:author="Author" w:date="2016-06-21T16:25:00Z">
        <w:r w:rsidR="00C16222">
          <w:rPr>
            <w:rFonts w:ascii="Arial" w:hAnsi="Arial" w:cs="Arial"/>
            <w:color w:val="333333"/>
            <w:sz w:val="24"/>
            <w:szCs w:val="24"/>
            <w:shd w:val="clear" w:color="auto" w:fill="FFFFFF"/>
          </w:rPr>
          <w:t>s</w:t>
        </w:r>
        <w:r w:rsidR="00C16222" w:rsidRPr="008371EC">
          <w:rPr>
            <w:rFonts w:ascii="Arial" w:hAnsi="Arial" w:cs="Arial"/>
            <w:color w:val="333333"/>
            <w:sz w:val="24"/>
            <w:szCs w:val="24"/>
            <w:shd w:val="clear" w:color="auto" w:fill="FFFFFF"/>
            <w:rPrChange w:id="285" w:author="Author" w:date="2016-06-21T16:25:00Z">
              <w:rPr>
                <w:rFonts w:ascii="Arial" w:hAnsi="Arial" w:cs="Arial"/>
                <w:color w:val="333333"/>
                <w:sz w:val="20"/>
                <w:szCs w:val="20"/>
                <w:shd w:val="clear" w:color="auto" w:fill="FFFFFF"/>
              </w:rPr>
            </w:rPrChange>
          </w:rPr>
          <w:t>pectrophotometers</w:t>
        </w:r>
      </w:ins>
      <w:ins w:id="286" w:author="Author" w:date="2016-06-21T16:24:00Z">
        <w:del w:id="287" w:author="Author" w:date="2016-06-21T16:25:00Z">
          <w:r w:rsidR="00136B59" w:rsidDel="00C16222">
            <w:rPr>
              <w:rFonts w:ascii="Arial" w:hAnsi="Arial" w:cs="Arial"/>
              <w:sz w:val="24"/>
              <w:szCs w:val="24"/>
            </w:rPr>
            <w:delText>Nanodrop</w:delText>
          </w:r>
        </w:del>
      </w:ins>
      <w:r w:rsidR="00E70077" w:rsidRPr="00915806">
        <w:rPr>
          <w:rFonts w:ascii="Arial" w:hAnsi="Arial" w:cs="Arial"/>
          <w:sz w:val="24"/>
          <w:szCs w:val="24"/>
        </w:rPr>
        <w:t xml:space="preserve">. Calculate the concentration </w:t>
      </w:r>
      <w:r w:rsidR="0031211D" w:rsidRPr="00915806">
        <w:rPr>
          <w:rFonts w:ascii="Arial" w:hAnsi="Arial" w:cs="Arial"/>
          <w:sz w:val="24"/>
          <w:szCs w:val="24"/>
        </w:rPr>
        <w:t>in</w:t>
      </w:r>
      <w:r w:rsidR="00E70077" w:rsidRPr="00915806">
        <w:rPr>
          <w:rFonts w:ascii="Arial" w:hAnsi="Arial" w:cs="Arial"/>
          <w:sz w:val="24"/>
          <w:szCs w:val="24"/>
        </w:rPr>
        <w:t xml:space="preserve"> DNA molecular numbers</w:t>
      </w:r>
      <w:r w:rsidR="0061572F" w:rsidRPr="00915806">
        <w:rPr>
          <w:rFonts w:ascii="Arial" w:hAnsi="Arial" w:cs="Arial"/>
          <w:sz w:val="24"/>
          <w:szCs w:val="24"/>
        </w:rPr>
        <w:t xml:space="preserve"> based on the molecular weight/length of PCR product</w:t>
      </w:r>
      <w:r w:rsidR="00A55154" w:rsidRPr="00915806">
        <w:rPr>
          <w:rFonts w:ascii="Arial" w:hAnsi="Arial" w:cs="Arial"/>
          <w:sz w:val="24"/>
          <w:szCs w:val="24"/>
        </w:rPr>
        <w:t>.</w:t>
      </w:r>
      <w:r w:rsidR="00A161F0" w:rsidRPr="00915806">
        <w:rPr>
          <w:rFonts w:ascii="Arial" w:hAnsi="Arial" w:cs="Arial"/>
          <w:sz w:val="24"/>
          <w:szCs w:val="24"/>
        </w:rPr>
        <w:t xml:space="preserve"> </w:t>
      </w:r>
    </w:p>
    <w:p w14:paraId="3A3FDA96" w14:textId="77777777" w:rsidR="00623273" w:rsidRPr="00915806" w:rsidRDefault="00623273" w:rsidP="00915806">
      <w:pPr>
        <w:pStyle w:val="NoSpacing"/>
        <w:jc w:val="both"/>
        <w:rPr>
          <w:rFonts w:ascii="Arial" w:hAnsi="Arial" w:cs="Arial"/>
          <w:sz w:val="24"/>
          <w:szCs w:val="24"/>
        </w:rPr>
      </w:pPr>
    </w:p>
    <w:p w14:paraId="0341A043" w14:textId="046B4B72" w:rsidR="00AB2825" w:rsidRPr="00915806" w:rsidRDefault="00623273" w:rsidP="00915806">
      <w:pPr>
        <w:pStyle w:val="NoSpacing"/>
        <w:jc w:val="both"/>
        <w:rPr>
          <w:rFonts w:ascii="Arial" w:hAnsi="Arial" w:cs="Arial"/>
          <w:sz w:val="24"/>
          <w:szCs w:val="24"/>
        </w:rPr>
      </w:pPr>
      <w:r w:rsidRPr="00915806">
        <w:rPr>
          <w:rFonts w:ascii="Arial" w:hAnsi="Arial" w:cs="Arial"/>
          <w:sz w:val="24"/>
          <w:szCs w:val="24"/>
        </w:rPr>
        <w:t xml:space="preserve">4.1.3.1) </w:t>
      </w:r>
      <w:r w:rsidR="00A55154" w:rsidRPr="00915806">
        <w:rPr>
          <w:rFonts w:ascii="Arial" w:hAnsi="Arial" w:cs="Arial"/>
          <w:sz w:val="24"/>
          <w:szCs w:val="24"/>
        </w:rPr>
        <w:t xml:space="preserve">Calculate the molecular concentration using the following equation: molecular concentration (DNA </w:t>
      </w:r>
      <w:r w:rsidR="00BC33FB" w:rsidRPr="00915806">
        <w:rPr>
          <w:rFonts w:ascii="Arial" w:hAnsi="Arial" w:cs="Arial"/>
          <w:sz w:val="24"/>
          <w:szCs w:val="24"/>
        </w:rPr>
        <w:t>molecules</w:t>
      </w:r>
      <w:r w:rsidR="00BC33FB" w:rsidRPr="00915806" w:rsidDel="00BC33FB">
        <w:rPr>
          <w:rFonts w:ascii="Arial" w:hAnsi="Arial" w:cs="Arial"/>
          <w:sz w:val="24"/>
          <w:szCs w:val="24"/>
        </w:rPr>
        <w:t xml:space="preserve"> </w:t>
      </w:r>
      <w:r w:rsidR="00BC33FB" w:rsidRPr="00915806">
        <w:rPr>
          <w:rFonts w:ascii="Arial" w:hAnsi="Arial" w:cs="Arial"/>
          <w:sz w:val="24"/>
          <w:szCs w:val="24"/>
        </w:rPr>
        <w:t>or fragments</w:t>
      </w:r>
      <w:r w:rsidR="00A55154" w:rsidRPr="00915806">
        <w:rPr>
          <w:rFonts w:ascii="Arial" w:hAnsi="Arial" w:cs="Arial"/>
          <w:sz w:val="24"/>
          <w:szCs w:val="24"/>
        </w:rPr>
        <w:t>/mL) = 6.23 X 10</w:t>
      </w:r>
      <w:r w:rsidR="00A55154" w:rsidRPr="00915806">
        <w:rPr>
          <w:rFonts w:ascii="Arial" w:hAnsi="Arial" w:cs="Arial"/>
          <w:sz w:val="24"/>
          <w:szCs w:val="24"/>
          <w:vertAlign w:val="superscript"/>
        </w:rPr>
        <w:t>23</w:t>
      </w:r>
      <w:r w:rsidR="00A55154" w:rsidRPr="00915806">
        <w:rPr>
          <w:rFonts w:ascii="Arial" w:hAnsi="Arial" w:cs="Arial"/>
          <w:sz w:val="24"/>
          <w:szCs w:val="24"/>
        </w:rPr>
        <w:t xml:space="preserve"> </w:t>
      </w:r>
      <w:r w:rsidR="004D3BC2" w:rsidRPr="00915806">
        <w:rPr>
          <w:rFonts w:ascii="Arial" w:hAnsi="Arial" w:cs="Arial"/>
          <w:sz w:val="24"/>
          <w:szCs w:val="24"/>
        </w:rPr>
        <w:t>mol</w:t>
      </w:r>
      <w:r w:rsidR="004D3BC2" w:rsidRPr="00915806">
        <w:rPr>
          <w:rFonts w:ascii="Arial" w:hAnsi="Arial" w:cs="Arial"/>
          <w:sz w:val="24"/>
          <w:szCs w:val="24"/>
          <w:vertAlign w:val="superscript"/>
        </w:rPr>
        <w:t xml:space="preserve">-1 </w:t>
      </w:r>
      <w:r w:rsidR="00A55154" w:rsidRPr="00915806">
        <w:rPr>
          <w:rFonts w:ascii="Arial" w:hAnsi="Arial" w:cs="Arial"/>
          <w:sz w:val="24"/>
          <w:szCs w:val="24"/>
        </w:rPr>
        <w:t>X Con</w:t>
      </w:r>
      <w:r w:rsidR="004D3BC2" w:rsidRPr="00915806">
        <w:rPr>
          <w:rFonts w:ascii="Arial" w:hAnsi="Arial" w:cs="Arial"/>
          <w:sz w:val="24"/>
          <w:szCs w:val="24"/>
        </w:rPr>
        <w:t>. X 10</w:t>
      </w:r>
      <w:r w:rsidR="004D3BC2" w:rsidRPr="00915806">
        <w:rPr>
          <w:rFonts w:ascii="Arial" w:hAnsi="Arial" w:cs="Arial"/>
          <w:sz w:val="24"/>
          <w:szCs w:val="24"/>
          <w:vertAlign w:val="superscript"/>
        </w:rPr>
        <w:t>-6</w:t>
      </w:r>
      <w:r w:rsidR="00A55154" w:rsidRPr="00915806">
        <w:rPr>
          <w:rFonts w:ascii="Arial" w:hAnsi="Arial" w:cs="Arial"/>
          <w:sz w:val="24"/>
          <w:szCs w:val="24"/>
        </w:rPr>
        <w:t>/Mw.</w:t>
      </w:r>
      <w:r w:rsidR="004D3BC2" w:rsidRPr="00915806">
        <w:rPr>
          <w:rFonts w:ascii="Arial" w:hAnsi="Arial" w:cs="Arial"/>
          <w:sz w:val="24"/>
          <w:szCs w:val="24"/>
        </w:rPr>
        <w:t xml:space="preserve"> </w:t>
      </w:r>
      <w:r w:rsidRPr="00915806">
        <w:rPr>
          <w:rFonts w:ascii="Arial" w:hAnsi="Arial" w:cs="Arial"/>
          <w:sz w:val="24"/>
          <w:szCs w:val="24"/>
        </w:rPr>
        <w:t xml:space="preserve">Note: </w:t>
      </w:r>
      <w:r w:rsidR="00A55154" w:rsidRPr="00915806">
        <w:rPr>
          <w:rFonts w:ascii="Arial" w:hAnsi="Arial" w:cs="Arial"/>
          <w:sz w:val="24"/>
          <w:szCs w:val="24"/>
        </w:rPr>
        <w:t>(</w:t>
      </w:r>
      <w:r w:rsidR="004D3BC2" w:rsidRPr="00915806">
        <w:rPr>
          <w:rFonts w:ascii="Arial" w:hAnsi="Arial" w:cs="Arial"/>
          <w:sz w:val="24"/>
          <w:szCs w:val="24"/>
        </w:rPr>
        <w:t>6.23 X 10</w:t>
      </w:r>
      <w:r w:rsidR="004D3BC2" w:rsidRPr="00915806">
        <w:rPr>
          <w:rFonts w:ascii="Arial" w:hAnsi="Arial" w:cs="Arial"/>
          <w:sz w:val="24"/>
          <w:szCs w:val="24"/>
          <w:vertAlign w:val="superscript"/>
        </w:rPr>
        <w:t xml:space="preserve">23 </w:t>
      </w:r>
      <w:r w:rsidR="004D3BC2" w:rsidRPr="00915806">
        <w:rPr>
          <w:rFonts w:ascii="Arial" w:hAnsi="Arial" w:cs="Arial"/>
          <w:sz w:val="24"/>
          <w:szCs w:val="24"/>
        </w:rPr>
        <w:t>mol</w:t>
      </w:r>
      <w:r w:rsidR="004D3BC2" w:rsidRPr="00915806">
        <w:rPr>
          <w:rFonts w:ascii="Arial" w:hAnsi="Arial" w:cs="Arial"/>
          <w:sz w:val="24"/>
          <w:szCs w:val="24"/>
          <w:vertAlign w:val="superscript"/>
        </w:rPr>
        <w:t>-1</w:t>
      </w:r>
      <w:r w:rsidR="004D3BC2" w:rsidRPr="00915806">
        <w:rPr>
          <w:rFonts w:ascii="Arial" w:hAnsi="Arial" w:cs="Arial"/>
          <w:sz w:val="24"/>
          <w:szCs w:val="24"/>
        </w:rPr>
        <w:t xml:space="preserve"> is </w:t>
      </w:r>
      <w:proofErr w:type="spellStart"/>
      <w:r w:rsidR="00B43E9A" w:rsidRPr="00915806">
        <w:rPr>
          <w:rFonts w:ascii="Arial" w:hAnsi="Arial" w:cs="Arial"/>
          <w:sz w:val="24"/>
          <w:szCs w:val="24"/>
          <w:shd w:val="clear" w:color="auto" w:fill="FFFFFF"/>
        </w:rPr>
        <w:t>Avagadro's</w:t>
      </w:r>
      <w:proofErr w:type="spellEnd"/>
      <w:r w:rsidR="00B43E9A" w:rsidRPr="00915806">
        <w:rPr>
          <w:rFonts w:ascii="Arial" w:hAnsi="Arial" w:cs="Arial"/>
          <w:sz w:val="24"/>
          <w:szCs w:val="24"/>
          <w:shd w:val="clear" w:color="auto" w:fill="FFFFFF"/>
        </w:rPr>
        <w:t xml:space="preserve"> Number</w:t>
      </w:r>
      <w:r w:rsidR="004D3BC2" w:rsidRPr="00915806">
        <w:rPr>
          <w:rFonts w:ascii="Arial" w:hAnsi="Arial" w:cs="Arial"/>
          <w:sz w:val="24"/>
          <w:szCs w:val="24"/>
          <w:shd w:val="clear" w:color="auto" w:fill="FFFFFF"/>
        </w:rPr>
        <w:t>;</w:t>
      </w:r>
      <w:r w:rsidR="00B43E9A" w:rsidRPr="00915806">
        <w:rPr>
          <w:rFonts w:ascii="Arial" w:hAnsi="Arial" w:cs="Arial"/>
          <w:sz w:val="24"/>
          <w:szCs w:val="24"/>
        </w:rPr>
        <w:t xml:space="preserve"> </w:t>
      </w:r>
      <w:proofErr w:type="spellStart"/>
      <w:r w:rsidR="004D3BC2" w:rsidRPr="00915806">
        <w:rPr>
          <w:rFonts w:ascii="Arial" w:hAnsi="Arial" w:cs="Arial"/>
          <w:sz w:val="24"/>
          <w:szCs w:val="24"/>
        </w:rPr>
        <w:t>Con.</w:t>
      </w:r>
      <w:proofErr w:type="gramStart"/>
      <w:r w:rsidR="004D3BC2" w:rsidRPr="00915806">
        <w:rPr>
          <w:rFonts w:ascii="Arial" w:hAnsi="Arial" w:cs="Arial"/>
          <w:sz w:val="24"/>
          <w:szCs w:val="24"/>
        </w:rPr>
        <w:t>:</w:t>
      </w:r>
      <w:r w:rsidR="00A55154" w:rsidRPr="00915806">
        <w:rPr>
          <w:rFonts w:ascii="Arial" w:hAnsi="Arial" w:cs="Arial"/>
          <w:sz w:val="24"/>
          <w:szCs w:val="24"/>
        </w:rPr>
        <w:t>DNA</w:t>
      </w:r>
      <w:proofErr w:type="spellEnd"/>
      <w:proofErr w:type="gramEnd"/>
      <w:r w:rsidR="00A55154" w:rsidRPr="00915806">
        <w:rPr>
          <w:rFonts w:ascii="Arial" w:hAnsi="Arial" w:cs="Arial"/>
          <w:sz w:val="24"/>
          <w:szCs w:val="24"/>
        </w:rPr>
        <w:t xml:space="preserve"> concentration</w:t>
      </w:r>
      <w:r w:rsidR="004D3BC2" w:rsidRPr="00915806">
        <w:rPr>
          <w:rFonts w:ascii="Arial" w:hAnsi="Arial" w:cs="Arial"/>
          <w:sz w:val="24"/>
          <w:szCs w:val="24"/>
        </w:rPr>
        <w:t xml:space="preserve"> in</w:t>
      </w:r>
      <w:r w:rsidR="005E3757"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A55154" w:rsidRPr="00915806">
        <w:rPr>
          <w:rFonts w:ascii="Arial" w:hAnsi="Arial" w:cs="Arial"/>
          <w:sz w:val="24"/>
          <w:szCs w:val="24"/>
        </w:rPr>
        <w:t>g/mL</w:t>
      </w:r>
      <w:r w:rsidR="004D3BC2" w:rsidRPr="00915806">
        <w:rPr>
          <w:rFonts w:ascii="Arial" w:hAnsi="Arial" w:cs="Arial"/>
          <w:sz w:val="24"/>
          <w:szCs w:val="24"/>
        </w:rPr>
        <w:t>; Mw.: molecular weight in g/</w:t>
      </w:r>
      <w:proofErr w:type="spellStart"/>
      <w:r w:rsidR="004D3BC2" w:rsidRPr="00915806">
        <w:rPr>
          <w:rFonts w:ascii="Arial" w:hAnsi="Arial" w:cs="Arial"/>
          <w:sz w:val="24"/>
          <w:szCs w:val="24"/>
        </w:rPr>
        <w:t>mol</w:t>
      </w:r>
      <w:proofErr w:type="spellEnd"/>
      <w:r w:rsidR="004D3BC2" w:rsidRPr="00915806">
        <w:rPr>
          <w:rFonts w:ascii="Arial" w:hAnsi="Arial" w:cs="Arial"/>
          <w:sz w:val="24"/>
          <w:szCs w:val="24"/>
        </w:rPr>
        <w:t xml:space="preserve">). </w:t>
      </w:r>
      <w:r w:rsidR="00A55154" w:rsidRPr="00915806">
        <w:rPr>
          <w:rFonts w:ascii="Arial" w:hAnsi="Arial" w:cs="Arial"/>
          <w:sz w:val="24"/>
          <w:szCs w:val="24"/>
        </w:rPr>
        <w:t xml:space="preserve">   </w:t>
      </w:r>
      <w:r w:rsidR="00A161F0" w:rsidRPr="00915806">
        <w:rPr>
          <w:rFonts w:ascii="Arial" w:hAnsi="Arial" w:cs="Arial"/>
          <w:sz w:val="24"/>
          <w:szCs w:val="24"/>
        </w:rPr>
        <w:t xml:space="preserve">For instance, if the </w:t>
      </w:r>
      <w:r w:rsidR="00AA3045" w:rsidRPr="00915806">
        <w:rPr>
          <w:rFonts w:ascii="Arial" w:hAnsi="Arial" w:cs="Arial"/>
          <w:sz w:val="24"/>
          <w:szCs w:val="24"/>
        </w:rPr>
        <w:t xml:space="preserve">obtained concentration of the </w:t>
      </w:r>
      <w:r w:rsidR="00A161F0" w:rsidRPr="00915806">
        <w:rPr>
          <w:rFonts w:ascii="Arial" w:hAnsi="Arial" w:cs="Arial"/>
          <w:sz w:val="24"/>
          <w:szCs w:val="24"/>
        </w:rPr>
        <w:t>PCR prod</w:t>
      </w:r>
      <w:r w:rsidR="00115C9E" w:rsidRPr="00915806">
        <w:rPr>
          <w:rFonts w:ascii="Arial" w:hAnsi="Arial" w:cs="Arial"/>
          <w:sz w:val="24"/>
          <w:szCs w:val="24"/>
        </w:rPr>
        <w:t>uct</w:t>
      </w:r>
      <w:r w:rsidR="00AA3045" w:rsidRPr="00915806">
        <w:rPr>
          <w:rFonts w:ascii="Arial" w:hAnsi="Arial" w:cs="Arial"/>
          <w:sz w:val="24"/>
          <w:szCs w:val="24"/>
        </w:rPr>
        <w:t xml:space="preserve"> is </w:t>
      </w:r>
      <w:proofErr w:type="gramStart"/>
      <w:r w:rsidR="00AA3045" w:rsidRPr="00915806">
        <w:rPr>
          <w:rFonts w:ascii="Arial" w:hAnsi="Arial" w:cs="Arial"/>
          <w:sz w:val="24"/>
          <w:szCs w:val="24"/>
        </w:rPr>
        <w:t>1</w:t>
      </w:r>
      <w:r w:rsidR="004D3BC2" w:rsidRPr="00915806">
        <w:rPr>
          <w:rFonts w:ascii="Arial" w:hAnsi="Arial" w:cs="Arial"/>
          <w:sz w:val="24"/>
          <w:szCs w:val="24"/>
        </w:rPr>
        <w:t>00</w:t>
      </w:r>
      <w:r w:rsidR="00AA3045"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AA3045" w:rsidRPr="00915806">
        <w:rPr>
          <w:rFonts w:ascii="Arial" w:hAnsi="Arial" w:cs="Arial"/>
          <w:sz w:val="24"/>
          <w:szCs w:val="24"/>
        </w:rPr>
        <w:t>g/</w:t>
      </w:r>
      <w:proofErr w:type="gramEnd"/>
      <w:del w:id="288" w:author="Author" w:date="2016-06-30T21:24:00Z">
        <w:r w:rsidR="004E7211" w:rsidRPr="00915806" w:rsidDel="00AA7179">
          <w:rPr>
            <w:rStyle w:val="Emphasis"/>
            <w:rFonts w:ascii="Symbol" w:hAnsi="Symbol" w:cs="Arial"/>
            <w:i w:val="0"/>
            <w:iCs w:val="0"/>
            <w:sz w:val="24"/>
            <w:szCs w:val="24"/>
            <w:shd w:val="clear" w:color="auto" w:fill="FFFFFF"/>
          </w:rPr>
          <w:delText></w:delText>
        </w:r>
      </w:del>
      <w:r w:rsidR="004D3BC2" w:rsidRPr="00915806">
        <w:rPr>
          <w:rFonts w:ascii="Arial" w:hAnsi="Arial" w:cs="Arial"/>
          <w:sz w:val="24"/>
          <w:szCs w:val="24"/>
        </w:rPr>
        <w:t>mL</w:t>
      </w:r>
      <w:r w:rsidR="00AA3045" w:rsidRPr="00915806">
        <w:rPr>
          <w:rFonts w:ascii="Arial" w:hAnsi="Arial" w:cs="Arial"/>
          <w:sz w:val="24"/>
          <w:szCs w:val="24"/>
        </w:rPr>
        <w:t>, and</w:t>
      </w:r>
      <w:r w:rsidR="00A161F0" w:rsidRPr="00915806">
        <w:rPr>
          <w:rFonts w:ascii="Arial" w:hAnsi="Arial" w:cs="Arial"/>
          <w:sz w:val="24"/>
          <w:szCs w:val="24"/>
        </w:rPr>
        <w:t xml:space="preserve"> </w:t>
      </w:r>
      <w:r w:rsidR="00AA3045" w:rsidRPr="00915806">
        <w:rPr>
          <w:rFonts w:ascii="Arial" w:hAnsi="Arial" w:cs="Arial"/>
          <w:sz w:val="24"/>
          <w:szCs w:val="24"/>
        </w:rPr>
        <w:t xml:space="preserve">its length </w:t>
      </w:r>
      <w:r w:rsidR="00A161F0" w:rsidRPr="00915806">
        <w:rPr>
          <w:rFonts w:ascii="Arial" w:hAnsi="Arial" w:cs="Arial"/>
          <w:sz w:val="24"/>
          <w:szCs w:val="24"/>
        </w:rPr>
        <w:t>is 200</w:t>
      </w:r>
      <w:r w:rsidR="00646191" w:rsidRPr="00915806">
        <w:rPr>
          <w:rFonts w:ascii="Arial" w:hAnsi="Arial" w:cs="Arial"/>
          <w:sz w:val="24"/>
          <w:szCs w:val="24"/>
        </w:rPr>
        <w:t xml:space="preserve"> </w:t>
      </w:r>
      <w:proofErr w:type="spellStart"/>
      <w:r w:rsidR="00A161F0" w:rsidRPr="00915806">
        <w:rPr>
          <w:rFonts w:ascii="Arial" w:hAnsi="Arial" w:cs="Arial"/>
          <w:sz w:val="24"/>
          <w:szCs w:val="24"/>
        </w:rPr>
        <w:t>bp</w:t>
      </w:r>
      <w:proofErr w:type="spellEnd"/>
      <w:r w:rsidR="00A161F0" w:rsidRPr="00915806">
        <w:rPr>
          <w:rFonts w:ascii="Arial" w:hAnsi="Arial" w:cs="Arial"/>
          <w:sz w:val="24"/>
          <w:szCs w:val="24"/>
        </w:rPr>
        <w:t xml:space="preserve">, </w:t>
      </w:r>
      <w:r w:rsidR="00AA3045" w:rsidRPr="00915806">
        <w:rPr>
          <w:rFonts w:ascii="Arial" w:hAnsi="Arial" w:cs="Arial"/>
          <w:sz w:val="24"/>
          <w:szCs w:val="24"/>
        </w:rPr>
        <w:t xml:space="preserve">the molecular weight of the double-strand DNA is </w:t>
      </w:r>
      <w:r w:rsidR="004D3BC2" w:rsidRPr="00915806">
        <w:rPr>
          <w:rFonts w:ascii="Arial" w:hAnsi="Arial" w:cs="Arial"/>
          <w:sz w:val="24"/>
          <w:szCs w:val="24"/>
        </w:rPr>
        <w:t>2</w:t>
      </w:r>
      <w:r w:rsidR="005E3757" w:rsidRPr="00915806">
        <w:rPr>
          <w:rFonts w:ascii="Arial" w:hAnsi="Arial" w:cs="Arial"/>
          <w:sz w:val="24"/>
          <w:szCs w:val="24"/>
        </w:rPr>
        <w:t xml:space="preserve"> </w:t>
      </w:r>
      <w:r w:rsidR="00AA3045" w:rsidRPr="00915806">
        <w:rPr>
          <w:rFonts w:ascii="Arial" w:hAnsi="Arial" w:cs="Arial"/>
          <w:sz w:val="24"/>
          <w:szCs w:val="24"/>
        </w:rPr>
        <w:t>X</w:t>
      </w:r>
      <w:r w:rsidR="005E3757" w:rsidRPr="00915806">
        <w:rPr>
          <w:rFonts w:ascii="Arial" w:hAnsi="Arial" w:cs="Arial"/>
          <w:sz w:val="24"/>
          <w:szCs w:val="24"/>
        </w:rPr>
        <w:t xml:space="preserve"> </w:t>
      </w:r>
      <w:r w:rsidR="00AA3045" w:rsidRPr="00915806">
        <w:rPr>
          <w:rFonts w:ascii="Arial" w:hAnsi="Arial" w:cs="Arial"/>
          <w:sz w:val="24"/>
          <w:szCs w:val="24"/>
        </w:rPr>
        <w:t>200</w:t>
      </w:r>
      <w:r w:rsidR="005E3757" w:rsidRPr="00915806">
        <w:rPr>
          <w:rFonts w:ascii="Arial" w:hAnsi="Arial" w:cs="Arial"/>
          <w:sz w:val="24"/>
          <w:szCs w:val="24"/>
        </w:rPr>
        <w:t xml:space="preserve"> </w:t>
      </w:r>
      <w:r w:rsidR="00AA3045" w:rsidRPr="00915806">
        <w:rPr>
          <w:rFonts w:ascii="Arial" w:hAnsi="Arial" w:cs="Arial"/>
          <w:sz w:val="24"/>
          <w:szCs w:val="24"/>
        </w:rPr>
        <w:t>X</w:t>
      </w:r>
      <w:r w:rsidR="005E3757" w:rsidRPr="00915806">
        <w:rPr>
          <w:rFonts w:ascii="Arial" w:hAnsi="Arial" w:cs="Arial"/>
          <w:sz w:val="24"/>
          <w:szCs w:val="24"/>
        </w:rPr>
        <w:t xml:space="preserve"> </w:t>
      </w:r>
      <w:r w:rsidR="004D3BC2" w:rsidRPr="00915806">
        <w:rPr>
          <w:rFonts w:ascii="Arial" w:hAnsi="Arial" w:cs="Arial"/>
          <w:sz w:val="24"/>
          <w:szCs w:val="24"/>
        </w:rPr>
        <w:t>310</w:t>
      </w:r>
      <w:r w:rsidR="005E3757" w:rsidRPr="00915806">
        <w:rPr>
          <w:rFonts w:ascii="Arial" w:hAnsi="Arial" w:cs="Arial"/>
          <w:sz w:val="24"/>
          <w:szCs w:val="24"/>
        </w:rPr>
        <w:t xml:space="preserve"> </w:t>
      </w:r>
      <w:r w:rsidR="00AA3045" w:rsidRPr="00915806">
        <w:rPr>
          <w:rFonts w:ascii="Arial" w:hAnsi="Arial" w:cs="Arial"/>
          <w:sz w:val="24"/>
          <w:szCs w:val="24"/>
        </w:rPr>
        <w:t>=</w:t>
      </w:r>
      <w:r w:rsidR="005E3757" w:rsidRPr="00915806">
        <w:rPr>
          <w:rFonts w:ascii="Arial" w:hAnsi="Arial" w:cs="Arial"/>
          <w:sz w:val="24"/>
          <w:szCs w:val="24"/>
        </w:rPr>
        <w:t xml:space="preserve"> </w:t>
      </w:r>
      <w:r w:rsidR="00AA3045" w:rsidRPr="00915806">
        <w:rPr>
          <w:rFonts w:ascii="Arial" w:hAnsi="Arial" w:cs="Arial"/>
          <w:sz w:val="24"/>
          <w:szCs w:val="24"/>
        </w:rPr>
        <w:t>124000</w:t>
      </w:r>
      <w:r w:rsidR="005E3757" w:rsidRPr="00915806">
        <w:rPr>
          <w:rFonts w:ascii="Arial" w:hAnsi="Arial" w:cs="Arial"/>
          <w:sz w:val="24"/>
          <w:szCs w:val="24"/>
        </w:rPr>
        <w:t xml:space="preserve"> </w:t>
      </w:r>
      <w:r w:rsidR="004D3BC2" w:rsidRPr="00915806">
        <w:rPr>
          <w:rFonts w:ascii="Arial" w:hAnsi="Arial" w:cs="Arial"/>
          <w:sz w:val="24"/>
          <w:szCs w:val="24"/>
        </w:rPr>
        <w:t>(The average molecular weight of each nucleotide in the single strand DNA is about 310 g/</w:t>
      </w:r>
      <w:proofErr w:type="spellStart"/>
      <w:r w:rsidR="004D3BC2" w:rsidRPr="00915806">
        <w:rPr>
          <w:rFonts w:ascii="Arial" w:hAnsi="Arial" w:cs="Arial"/>
          <w:sz w:val="24"/>
          <w:szCs w:val="24"/>
        </w:rPr>
        <w:t>mol</w:t>
      </w:r>
      <w:proofErr w:type="spellEnd"/>
      <w:r w:rsidR="004D3BC2" w:rsidRPr="00915806">
        <w:rPr>
          <w:rFonts w:ascii="Arial" w:hAnsi="Arial" w:cs="Arial"/>
          <w:sz w:val="24"/>
          <w:szCs w:val="24"/>
        </w:rPr>
        <w:t>)</w:t>
      </w:r>
      <w:r w:rsidR="005E3757" w:rsidRPr="00915806">
        <w:rPr>
          <w:rFonts w:ascii="Arial" w:hAnsi="Arial" w:cs="Arial"/>
          <w:sz w:val="24"/>
          <w:szCs w:val="24"/>
        </w:rPr>
        <w:t>.</w:t>
      </w:r>
      <w:r w:rsidR="00AA3045" w:rsidRPr="00915806">
        <w:rPr>
          <w:rFonts w:ascii="Arial" w:hAnsi="Arial" w:cs="Arial"/>
          <w:sz w:val="24"/>
          <w:szCs w:val="24"/>
        </w:rPr>
        <w:t xml:space="preserve">  </w:t>
      </w:r>
      <w:r w:rsidR="004D3BC2" w:rsidRPr="00915806">
        <w:rPr>
          <w:rFonts w:ascii="Arial" w:hAnsi="Arial" w:cs="Arial"/>
          <w:sz w:val="24"/>
          <w:szCs w:val="24"/>
        </w:rPr>
        <w:t xml:space="preserve">The molecular concentration (DNA </w:t>
      </w:r>
      <w:r w:rsidR="00BC33FB" w:rsidRPr="00915806">
        <w:rPr>
          <w:rFonts w:ascii="Arial" w:hAnsi="Arial" w:cs="Arial"/>
          <w:sz w:val="24"/>
          <w:szCs w:val="24"/>
        </w:rPr>
        <w:t>molecules</w:t>
      </w:r>
      <w:r w:rsidR="004D3BC2" w:rsidRPr="00915806">
        <w:rPr>
          <w:rFonts w:ascii="Arial" w:hAnsi="Arial" w:cs="Arial"/>
          <w:sz w:val="24"/>
          <w:szCs w:val="24"/>
        </w:rPr>
        <w:t>/mL) = 6.23 X 10</w:t>
      </w:r>
      <w:r w:rsidR="004D3BC2" w:rsidRPr="00915806">
        <w:rPr>
          <w:rFonts w:ascii="Arial" w:hAnsi="Arial" w:cs="Arial"/>
          <w:sz w:val="24"/>
          <w:szCs w:val="24"/>
          <w:vertAlign w:val="superscript"/>
        </w:rPr>
        <w:t>23</w:t>
      </w:r>
      <w:r w:rsidR="004D3BC2" w:rsidRPr="00915806">
        <w:rPr>
          <w:rFonts w:ascii="Arial" w:hAnsi="Arial" w:cs="Arial"/>
          <w:sz w:val="24"/>
          <w:szCs w:val="24"/>
        </w:rPr>
        <w:t xml:space="preserve"> mol</w:t>
      </w:r>
      <w:r w:rsidR="004D3BC2" w:rsidRPr="00915806">
        <w:rPr>
          <w:rFonts w:ascii="Arial" w:hAnsi="Arial" w:cs="Arial"/>
          <w:sz w:val="24"/>
          <w:szCs w:val="24"/>
          <w:vertAlign w:val="superscript"/>
        </w:rPr>
        <w:t xml:space="preserve">-1 </w:t>
      </w:r>
      <w:r w:rsidR="004D3BC2" w:rsidRPr="00915806">
        <w:rPr>
          <w:rFonts w:ascii="Arial" w:hAnsi="Arial" w:cs="Arial"/>
          <w:sz w:val="24"/>
          <w:szCs w:val="24"/>
        </w:rPr>
        <w:t xml:space="preserve">X 100 </w:t>
      </w:r>
      <w:r w:rsidR="004E7211" w:rsidRPr="00915806">
        <w:rPr>
          <w:rStyle w:val="Emphasis"/>
          <w:rFonts w:ascii="Symbol" w:hAnsi="Symbol" w:cs="Arial"/>
          <w:i w:val="0"/>
          <w:iCs w:val="0"/>
          <w:sz w:val="24"/>
          <w:szCs w:val="24"/>
          <w:shd w:val="clear" w:color="auto" w:fill="FFFFFF"/>
        </w:rPr>
        <w:t></w:t>
      </w:r>
      <w:r w:rsidR="004D3BC2" w:rsidRPr="00915806">
        <w:rPr>
          <w:rFonts w:ascii="Arial" w:hAnsi="Arial" w:cs="Arial"/>
          <w:sz w:val="24"/>
          <w:szCs w:val="24"/>
        </w:rPr>
        <w:t>g/ mL X 10</w:t>
      </w:r>
      <w:r w:rsidR="004D3BC2" w:rsidRPr="00915806">
        <w:rPr>
          <w:rFonts w:ascii="Arial" w:hAnsi="Arial" w:cs="Arial"/>
          <w:sz w:val="24"/>
          <w:szCs w:val="24"/>
          <w:vertAlign w:val="superscript"/>
        </w:rPr>
        <w:t xml:space="preserve">-6 </w:t>
      </w:r>
      <w:r w:rsidR="004D3BC2" w:rsidRPr="00915806">
        <w:rPr>
          <w:rFonts w:ascii="Arial" w:hAnsi="Arial" w:cs="Arial"/>
          <w:sz w:val="24"/>
          <w:szCs w:val="24"/>
        </w:rPr>
        <w:t>/124000</w:t>
      </w:r>
      <w:r w:rsidR="005E3757" w:rsidRPr="00915806">
        <w:rPr>
          <w:rFonts w:ascii="Arial" w:hAnsi="Arial" w:cs="Arial"/>
          <w:sz w:val="24"/>
          <w:szCs w:val="24"/>
        </w:rPr>
        <w:t xml:space="preserve"> </w:t>
      </w:r>
      <w:r w:rsidR="004D3BC2" w:rsidRPr="00915806">
        <w:rPr>
          <w:rFonts w:ascii="Arial" w:hAnsi="Arial" w:cs="Arial"/>
          <w:sz w:val="24"/>
          <w:szCs w:val="24"/>
        </w:rPr>
        <w:t>g/</w:t>
      </w:r>
      <w:proofErr w:type="spellStart"/>
      <w:r w:rsidR="004D3BC2" w:rsidRPr="00915806">
        <w:rPr>
          <w:rFonts w:ascii="Arial" w:hAnsi="Arial" w:cs="Arial"/>
          <w:sz w:val="24"/>
          <w:szCs w:val="24"/>
        </w:rPr>
        <w:t>mol</w:t>
      </w:r>
      <w:proofErr w:type="spellEnd"/>
      <w:r w:rsidR="004D3BC2" w:rsidRPr="00915806">
        <w:rPr>
          <w:rFonts w:ascii="Arial" w:hAnsi="Arial" w:cs="Arial"/>
          <w:sz w:val="24"/>
          <w:szCs w:val="24"/>
        </w:rPr>
        <w:t xml:space="preserve"> = </w:t>
      </w:r>
      <w:r w:rsidR="00BC33FB" w:rsidRPr="00915806">
        <w:rPr>
          <w:rFonts w:ascii="Arial" w:hAnsi="Arial" w:cs="Arial"/>
          <w:sz w:val="24"/>
          <w:szCs w:val="24"/>
        </w:rPr>
        <w:t>5.18 X 10</w:t>
      </w:r>
      <w:r w:rsidR="00BC33FB" w:rsidRPr="00915806">
        <w:rPr>
          <w:rFonts w:ascii="Arial" w:hAnsi="Arial" w:cs="Arial"/>
          <w:sz w:val="24"/>
          <w:szCs w:val="24"/>
          <w:vertAlign w:val="superscript"/>
        </w:rPr>
        <w:t>14</w:t>
      </w:r>
      <w:r w:rsidR="00BC33FB" w:rsidRPr="00915806">
        <w:rPr>
          <w:rFonts w:ascii="Arial" w:hAnsi="Arial" w:cs="Arial"/>
          <w:sz w:val="24"/>
          <w:szCs w:val="24"/>
        </w:rPr>
        <w:t xml:space="preserve"> DNA molecules/</w:t>
      </w:r>
      <w:proofErr w:type="spellStart"/>
      <w:r w:rsidR="00BC33FB" w:rsidRPr="00915806">
        <w:rPr>
          <w:rFonts w:ascii="Arial" w:hAnsi="Arial" w:cs="Arial"/>
          <w:sz w:val="24"/>
          <w:szCs w:val="24"/>
        </w:rPr>
        <w:t>mL.</w:t>
      </w:r>
      <w:proofErr w:type="spellEnd"/>
    </w:p>
    <w:p w14:paraId="64955822" w14:textId="77777777" w:rsidR="00B7627D" w:rsidRPr="00915806" w:rsidRDefault="00B7627D" w:rsidP="00915806">
      <w:pPr>
        <w:pStyle w:val="NoSpacing"/>
        <w:jc w:val="both"/>
        <w:rPr>
          <w:rFonts w:ascii="Arial" w:hAnsi="Arial" w:cs="Arial"/>
          <w:sz w:val="24"/>
          <w:szCs w:val="24"/>
        </w:rPr>
      </w:pPr>
    </w:p>
    <w:p w14:paraId="746C3E2F" w14:textId="3F672C29" w:rsidR="006C3123" w:rsidRPr="00915806" w:rsidRDefault="00A361D3" w:rsidP="00915806">
      <w:pPr>
        <w:pStyle w:val="NoSpacing"/>
        <w:jc w:val="both"/>
        <w:rPr>
          <w:rFonts w:ascii="Arial" w:hAnsi="Arial" w:cs="Arial"/>
          <w:sz w:val="24"/>
          <w:szCs w:val="24"/>
        </w:rPr>
      </w:pPr>
      <w:r w:rsidRPr="00915806">
        <w:rPr>
          <w:rFonts w:ascii="Arial" w:hAnsi="Arial" w:cs="Arial"/>
          <w:sz w:val="24"/>
          <w:szCs w:val="24"/>
        </w:rPr>
        <w:lastRenderedPageBreak/>
        <w:t>4</w:t>
      </w:r>
      <w:r w:rsidR="00AB2825" w:rsidRPr="00915806">
        <w:rPr>
          <w:rFonts w:ascii="Arial" w:hAnsi="Arial" w:cs="Arial"/>
          <w:sz w:val="24"/>
          <w:szCs w:val="24"/>
        </w:rPr>
        <w:t xml:space="preserve">.1.4) </w:t>
      </w:r>
      <w:r w:rsidR="00E70077" w:rsidRPr="00915806">
        <w:rPr>
          <w:rFonts w:ascii="Arial" w:hAnsi="Arial" w:cs="Arial"/>
          <w:sz w:val="24"/>
          <w:szCs w:val="24"/>
        </w:rPr>
        <w:t>Perform dilution series of the DNA fragment, and prepare the standard samples with the concentration of 10</w:t>
      </w:r>
      <w:r w:rsidR="00E70077" w:rsidRPr="00915806">
        <w:rPr>
          <w:rFonts w:ascii="Arial" w:hAnsi="Arial" w:cs="Arial"/>
          <w:sz w:val="24"/>
          <w:szCs w:val="24"/>
          <w:vertAlign w:val="superscript"/>
        </w:rPr>
        <w:t>13</w:t>
      </w:r>
      <w:r w:rsidR="007001AC" w:rsidRPr="00915806">
        <w:rPr>
          <w:rFonts w:ascii="Arial" w:hAnsi="Arial" w:cs="Arial"/>
          <w:sz w:val="24"/>
          <w:szCs w:val="24"/>
        </w:rPr>
        <w:t xml:space="preserve"> molecules /mL</w:t>
      </w:r>
      <w:r w:rsidR="00E70077" w:rsidRPr="00915806">
        <w:rPr>
          <w:rFonts w:ascii="Arial" w:hAnsi="Arial" w:cs="Arial"/>
          <w:sz w:val="24"/>
          <w:szCs w:val="24"/>
        </w:rPr>
        <w:t>, 10</w:t>
      </w:r>
      <w:r w:rsidR="00E70077" w:rsidRPr="00915806">
        <w:rPr>
          <w:rFonts w:ascii="Arial" w:hAnsi="Arial" w:cs="Arial"/>
          <w:sz w:val="24"/>
          <w:szCs w:val="24"/>
          <w:vertAlign w:val="superscript"/>
        </w:rPr>
        <w:t>12</w:t>
      </w:r>
      <w:r w:rsidR="00E70077" w:rsidRPr="00915806">
        <w:rPr>
          <w:rFonts w:ascii="Arial" w:hAnsi="Arial" w:cs="Arial"/>
          <w:sz w:val="24"/>
          <w:szCs w:val="24"/>
        </w:rPr>
        <w:t xml:space="preserve"> molecu</w:t>
      </w:r>
      <w:r w:rsidR="007001AC" w:rsidRPr="00915806">
        <w:rPr>
          <w:rFonts w:ascii="Arial" w:hAnsi="Arial" w:cs="Arial"/>
          <w:sz w:val="24"/>
          <w:szCs w:val="24"/>
        </w:rPr>
        <w:t>les /mL</w:t>
      </w:r>
      <w:r w:rsidR="00E70077" w:rsidRPr="00915806">
        <w:rPr>
          <w:rFonts w:ascii="Arial" w:hAnsi="Arial" w:cs="Arial"/>
          <w:sz w:val="24"/>
          <w:szCs w:val="24"/>
        </w:rPr>
        <w:t>, 10</w:t>
      </w:r>
      <w:r w:rsidR="00E70077" w:rsidRPr="00915806">
        <w:rPr>
          <w:rFonts w:ascii="Arial" w:hAnsi="Arial" w:cs="Arial"/>
          <w:sz w:val="24"/>
          <w:szCs w:val="24"/>
          <w:vertAlign w:val="superscript"/>
        </w:rPr>
        <w:t>11</w:t>
      </w:r>
      <w:r w:rsidR="007001AC" w:rsidRPr="00915806">
        <w:rPr>
          <w:rFonts w:ascii="Arial" w:hAnsi="Arial" w:cs="Arial"/>
          <w:sz w:val="24"/>
          <w:szCs w:val="24"/>
        </w:rPr>
        <w:t xml:space="preserve"> molecules /mL</w:t>
      </w:r>
      <w:r w:rsidR="00E70077" w:rsidRPr="00915806">
        <w:rPr>
          <w:rFonts w:ascii="Arial" w:hAnsi="Arial" w:cs="Arial"/>
          <w:sz w:val="24"/>
          <w:szCs w:val="24"/>
        </w:rPr>
        <w:t>, 10</w:t>
      </w:r>
      <w:r w:rsidR="00E70077" w:rsidRPr="00915806">
        <w:rPr>
          <w:rFonts w:ascii="Arial" w:hAnsi="Arial" w:cs="Arial"/>
          <w:sz w:val="24"/>
          <w:szCs w:val="24"/>
          <w:vertAlign w:val="superscript"/>
        </w:rPr>
        <w:t>10</w:t>
      </w:r>
      <w:r w:rsidR="007001AC" w:rsidRPr="00915806">
        <w:rPr>
          <w:rFonts w:ascii="Arial" w:hAnsi="Arial" w:cs="Arial"/>
          <w:sz w:val="24"/>
          <w:szCs w:val="24"/>
        </w:rPr>
        <w:t xml:space="preserve"> molecules /mL</w:t>
      </w:r>
      <w:r w:rsidR="00E70077" w:rsidRPr="00915806">
        <w:rPr>
          <w:rFonts w:ascii="Arial" w:hAnsi="Arial" w:cs="Arial"/>
          <w:sz w:val="24"/>
          <w:szCs w:val="24"/>
        </w:rPr>
        <w:t>, 10</w:t>
      </w:r>
      <w:r w:rsidR="00E70077" w:rsidRPr="00915806">
        <w:rPr>
          <w:rFonts w:ascii="Arial" w:hAnsi="Arial" w:cs="Arial"/>
          <w:sz w:val="24"/>
          <w:szCs w:val="24"/>
          <w:vertAlign w:val="superscript"/>
        </w:rPr>
        <w:t>9</w:t>
      </w:r>
      <w:r w:rsidR="007001AC" w:rsidRPr="00915806">
        <w:rPr>
          <w:rFonts w:ascii="Arial" w:hAnsi="Arial" w:cs="Arial"/>
          <w:sz w:val="24"/>
          <w:szCs w:val="24"/>
        </w:rPr>
        <w:t xml:space="preserve"> molecules /mL</w:t>
      </w:r>
      <w:r w:rsidR="00E70077" w:rsidRPr="00915806">
        <w:rPr>
          <w:rFonts w:ascii="Arial" w:hAnsi="Arial" w:cs="Arial"/>
          <w:sz w:val="24"/>
          <w:szCs w:val="24"/>
        </w:rPr>
        <w:t>, 10</w:t>
      </w:r>
      <w:r w:rsidR="00E70077" w:rsidRPr="00915806">
        <w:rPr>
          <w:rFonts w:ascii="Arial" w:hAnsi="Arial" w:cs="Arial"/>
          <w:sz w:val="24"/>
          <w:szCs w:val="24"/>
          <w:vertAlign w:val="superscript"/>
        </w:rPr>
        <w:t>8</w:t>
      </w:r>
      <w:r w:rsidR="007001AC" w:rsidRPr="00915806">
        <w:rPr>
          <w:rFonts w:ascii="Arial" w:hAnsi="Arial" w:cs="Arial"/>
          <w:sz w:val="24"/>
          <w:szCs w:val="24"/>
        </w:rPr>
        <w:t xml:space="preserve"> molecules /mL</w:t>
      </w:r>
      <w:r w:rsidR="00E70077" w:rsidRPr="00915806">
        <w:rPr>
          <w:rFonts w:ascii="Arial" w:hAnsi="Arial" w:cs="Arial"/>
          <w:sz w:val="24"/>
          <w:szCs w:val="24"/>
        </w:rPr>
        <w:t>, 10</w:t>
      </w:r>
      <w:r w:rsidR="00E70077" w:rsidRPr="00915806">
        <w:rPr>
          <w:rFonts w:ascii="Arial" w:hAnsi="Arial" w:cs="Arial"/>
          <w:sz w:val="24"/>
          <w:szCs w:val="24"/>
          <w:vertAlign w:val="superscript"/>
        </w:rPr>
        <w:t>7</w:t>
      </w:r>
      <w:r w:rsidR="007001AC" w:rsidRPr="00915806">
        <w:rPr>
          <w:rFonts w:ascii="Arial" w:hAnsi="Arial" w:cs="Arial"/>
          <w:sz w:val="24"/>
          <w:szCs w:val="24"/>
        </w:rPr>
        <w:t xml:space="preserve"> molecules /</w:t>
      </w:r>
      <w:proofErr w:type="spellStart"/>
      <w:r w:rsidR="007001AC" w:rsidRPr="00915806">
        <w:rPr>
          <w:rFonts w:ascii="Arial" w:hAnsi="Arial" w:cs="Arial"/>
          <w:sz w:val="24"/>
          <w:szCs w:val="24"/>
        </w:rPr>
        <w:t>mL</w:t>
      </w:r>
      <w:r w:rsidR="00E70077" w:rsidRPr="00915806">
        <w:rPr>
          <w:rFonts w:ascii="Arial" w:hAnsi="Arial" w:cs="Arial"/>
          <w:sz w:val="24"/>
          <w:szCs w:val="24"/>
        </w:rPr>
        <w:t>.</w:t>
      </w:r>
      <w:proofErr w:type="spellEnd"/>
      <w:r w:rsidR="0061572F" w:rsidRPr="00915806">
        <w:rPr>
          <w:rFonts w:ascii="Arial" w:hAnsi="Arial" w:cs="Arial"/>
          <w:sz w:val="24"/>
          <w:szCs w:val="24"/>
        </w:rPr>
        <w:t xml:space="preserve"> </w:t>
      </w:r>
      <w:r w:rsidR="006C3123" w:rsidRPr="00915806">
        <w:rPr>
          <w:rFonts w:ascii="Arial" w:hAnsi="Arial" w:cs="Arial"/>
          <w:sz w:val="24"/>
          <w:szCs w:val="24"/>
        </w:rPr>
        <w:t>Use 1</w:t>
      </w:r>
      <w:r w:rsidR="00C2322D"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6C3123" w:rsidRPr="00915806">
        <w:rPr>
          <w:rFonts w:ascii="Arial" w:hAnsi="Arial" w:cs="Arial"/>
          <w:sz w:val="24"/>
          <w:szCs w:val="24"/>
        </w:rPr>
        <w:t>l solution for each standard samples for quantitative PCR (qPCR</w:t>
      </w:r>
      <w:r w:rsidR="008E5D31" w:rsidRPr="00915806">
        <w:rPr>
          <w:rFonts w:ascii="Arial" w:hAnsi="Arial" w:cs="Arial"/>
          <w:sz w:val="24"/>
          <w:szCs w:val="24"/>
        </w:rPr>
        <w:t xml:space="preserve">, in step </w:t>
      </w:r>
      <w:r w:rsidR="000A7B9B" w:rsidRPr="00915806">
        <w:rPr>
          <w:rFonts w:ascii="Arial" w:hAnsi="Arial" w:cs="Arial"/>
          <w:sz w:val="24"/>
          <w:szCs w:val="24"/>
        </w:rPr>
        <w:t>4</w:t>
      </w:r>
      <w:r w:rsidR="008E5D31" w:rsidRPr="00915806">
        <w:rPr>
          <w:rFonts w:ascii="Arial" w:hAnsi="Arial" w:cs="Arial"/>
          <w:sz w:val="24"/>
          <w:szCs w:val="24"/>
        </w:rPr>
        <w:t>.6</w:t>
      </w:r>
      <w:r w:rsidR="006C3123" w:rsidRPr="00915806">
        <w:rPr>
          <w:rFonts w:ascii="Arial" w:hAnsi="Arial" w:cs="Arial"/>
          <w:sz w:val="24"/>
          <w:szCs w:val="24"/>
        </w:rPr>
        <w:t xml:space="preserve">). </w:t>
      </w:r>
    </w:p>
    <w:p w14:paraId="25AD095A" w14:textId="77777777" w:rsidR="000B60E6" w:rsidRPr="00915806" w:rsidRDefault="000B60E6" w:rsidP="00915806">
      <w:pPr>
        <w:pStyle w:val="NoSpacing"/>
        <w:jc w:val="both"/>
        <w:rPr>
          <w:rFonts w:ascii="Arial" w:hAnsi="Arial" w:cs="Arial"/>
          <w:sz w:val="24"/>
          <w:szCs w:val="24"/>
        </w:rPr>
      </w:pPr>
    </w:p>
    <w:p w14:paraId="7D7F7CA9" w14:textId="46C4ACA4" w:rsidR="0049208B"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51690F" w:rsidRPr="00915806">
        <w:rPr>
          <w:rFonts w:ascii="Arial" w:hAnsi="Arial" w:cs="Arial"/>
          <w:sz w:val="24"/>
          <w:szCs w:val="24"/>
        </w:rPr>
        <w:t xml:space="preserve">.2) </w:t>
      </w:r>
      <w:r w:rsidR="0049208B" w:rsidRPr="00915806">
        <w:rPr>
          <w:rFonts w:ascii="Arial" w:hAnsi="Arial" w:cs="Arial"/>
          <w:sz w:val="24"/>
          <w:szCs w:val="24"/>
        </w:rPr>
        <w:t>Mix 5</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923E5E" w:rsidRPr="00915806">
        <w:rPr>
          <w:rFonts w:ascii="Arial" w:hAnsi="Arial" w:cs="Arial"/>
          <w:sz w:val="24"/>
          <w:szCs w:val="24"/>
        </w:rPr>
        <w:t>l</w:t>
      </w:r>
      <w:r w:rsidR="0049208B" w:rsidRPr="00915806">
        <w:rPr>
          <w:rFonts w:ascii="Arial" w:hAnsi="Arial" w:cs="Arial"/>
          <w:sz w:val="24"/>
          <w:szCs w:val="24"/>
        </w:rPr>
        <w:t xml:space="preserve"> purified </w:t>
      </w:r>
      <w:r w:rsidR="0051690F" w:rsidRPr="00915806">
        <w:rPr>
          <w:rFonts w:ascii="Arial" w:hAnsi="Arial" w:cs="Arial"/>
          <w:sz w:val="24"/>
          <w:szCs w:val="24"/>
        </w:rPr>
        <w:t>r</w:t>
      </w:r>
      <w:r w:rsidR="0049208B" w:rsidRPr="00915806">
        <w:rPr>
          <w:rFonts w:ascii="Arial" w:hAnsi="Arial" w:cs="Arial"/>
          <w:sz w:val="24"/>
          <w:szCs w:val="24"/>
        </w:rPr>
        <w:t>AAV</w:t>
      </w:r>
      <w:r w:rsidR="0051690F" w:rsidRPr="00915806">
        <w:rPr>
          <w:rFonts w:ascii="Arial" w:hAnsi="Arial" w:cs="Arial"/>
          <w:sz w:val="24"/>
          <w:szCs w:val="24"/>
        </w:rPr>
        <w:t>9</w:t>
      </w:r>
      <w:r w:rsidR="0049208B" w:rsidRPr="00915806">
        <w:rPr>
          <w:rFonts w:ascii="Arial" w:hAnsi="Arial" w:cs="Arial"/>
          <w:sz w:val="24"/>
          <w:szCs w:val="24"/>
        </w:rPr>
        <w:t xml:space="preserve"> solution with 5</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49208B" w:rsidRPr="00915806">
        <w:rPr>
          <w:rFonts w:ascii="Arial" w:hAnsi="Arial" w:cs="Arial"/>
          <w:sz w:val="24"/>
          <w:szCs w:val="24"/>
        </w:rPr>
        <w:t>l 10</w:t>
      </w:r>
      <w:del w:id="289" w:author="Author" w:date="2016-06-30T22:57:00Z">
        <w:r w:rsidR="00C2322D" w:rsidRPr="00915806" w:rsidDel="009208B0">
          <w:rPr>
            <w:rFonts w:ascii="Arial" w:hAnsi="Arial" w:cs="Arial"/>
            <w:sz w:val="24"/>
            <w:szCs w:val="24"/>
          </w:rPr>
          <w:delText xml:space="preserve"> </w:delText>
        </w:r>
      </w:del>
      <w:r w:rsidR="0049208B" w:rsidRPr="00915806">
        <w:rPr>
          <w:rFonts w:ascii="Arial" w:hAnsi="Arial" w:cs="Arial"/>
          <w:sz w:val="24"/>
          <w:szCs w:val="24"/>
        </w:rPr>
        <w:t xml:space="preserve">X </w:t>
      </w:r>
      <w:del w:id="290" w:author="Author" w:date="2016-07-05T13:53:00Z">
        <w:r w:rsidR="0049208B" w:rsidRPr="00915806" w:rsidDel="0002541D">
          <w:rPr>
            <w:rFonts w:ascii="Arial" w:hAnsi="Arial" w:cs="Arial"/>
            <w:sz w:val="24"/>
            <w:szCs w:val="24"/>
          </w:rPr>
          <w:delText xml:space="preserve">DNase </w:delText>
        </w:r>
      </w:del>
      <w:proofErr w:type="spellStart"/>
      <w:ins w:id="291" w:author="Author" w:date="2016-07-05T13:53:00Z">
        <w:r w:rsidR="0002541D" w:rsidRPr="00915806">
          <w:rPr>
            <w:rFonts w:ascii="Arial" w:hAnsi="Arial" w:cs="Arial"/>
            <w:sz w:val="24"/>
            <w:szCs w:val="24"/>
          </w:rPr>
          <w:t>DN</w:t>
        </w:r>
        <w:r w:rsidR="0002541D">
          <w:rPr>
            <w:rFonts w:ascii="Arial" w:hAnsi="Arial" w:cs="Arial"/>
            <w:sz w:val="24"/>
            <w:szCs w:val="24"/>
          </w:rPr>
          <w:t>A</w:t>
        </w:r>
        <w:r w:rsidR="0002541D" w:rsidRPr="00915806">
          <w:rPr>
            <w:rFonts w:ascii="Arial" w:hAnsi="Arial" w:cs="Arial"/>
            <w:sz w:val="24"/>
            <w:szCs w:val="24"/>
          </w:rPr>
          <w:t>se</w:t>
        </w:r>
        <w:proofErr w:type="spellEnd"/>
        <w:r w:rsidR="0002541D" w:rsidRPr="00915806">
          <w:rPr>
            <w:rFonts w:ascii="Arial" w:hAnsi="Arial" w:cs="Arial"/>
            <w:sz w:val="24"/>
            <w:szCs w:val="24"/>
          </w:rPr>
          <w:t xml:space="preserve"> </w:t>
        </w:r>
      </w:ins>
      <w:r w:rsidR="0049208B" w:rsidRPr="00915806">
        <w:rPr>
          <w:rFonts w:ascii="Arial" w:hAnsi="Arial" w:cs="Arial"/>
          <w:sz w:val="24"/>
          <w:szCs w:val="24"/>
        </w:rPr>
        <w:t>buffer, 1</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49208B" w:rsidRPr="00915806">
        <w:rPr>
          <w:rFonts w:ascii="Arial" w:hAnsi="Arial" w:cs="Arial"/>
          <w:sz w:val="24"/>
          <w:szCs w:val="24"/>
        </w:rPr>
        <w:t xml:space="preserve">l </w:t>
      </w:r>
      <w:proofErr w:type="spellStart"/>
      <w:r w:rsidR="0049208B" w:rsidRPr="00915806">
        <w:rPr>
          <w:rFonts w:ascii="Arial" w:hAnsi="Arial" w:cs="Arial"/>
          <w:sz w:val="24"/>
          <w:szCs w:val="24"/>
        </w:rPr>
        <w:t>DNAse</w:t>
      </w:r>
      <w:proofErr w:type="spellEnd"/>
      <w:r w:rsidR="0049208B" w:rsidRPr="00915806">
        <w:rPr>
          <w:rFonts w:ascii="Arial" w:hAnsi="Arial" w:cs="Arial"/>
          <w:sz w:val="24"/>
          <w:szCs w:val="24"/>
        </w:rPr>
        <w:t xml:space="preserve"> 10000</w:t>
      </w:r>
      <w:r w:rsidR="00923E5E" w:rsidRPr="00915806">
        <w:rPr>
          <w:rFonts w:ascii="Arial" w:hAnsi="Arial" w:cs="Arial"/>
          <w:sz w:val="24"/>
          <w:szCs w:val="24"/>
        </w:rPr>
        <w:t xml:space="preserve"> </w:t>
      </w:r>
      <w:r w:rsidR="0049208B" w:rsidRPr="00915806">
        <w:rPr>
          <w:rFonts w:ascii="Arial" w:hAnsi="Arial" w:cs="Arial"/>
          <w:sz w:val="24"/>
          <w:szCs w:val="24"/>
        </w:rPr>
        <w:t xml:space="preserve">U/ml), and 39 </w:t>
      </w:r>
      <w:r w:rsidR="004E7211" w:rsidRPr="00915806">
        <w:rPr>
          <w:rStyle w:val="Emphasis"/>
          <w:rFonts w:ascii="Symbol" w:hAnsi="Symbol" w:cs="Arial"/>
          <w:i w:val="0"/>
          <w:iCs w:val="0"/>
          <w:sz w:val="24"/>
          <w:szCs w:val="24"/>
          <w:shd w:val="clear" w:color="auto" w:fill="FFFFFF"/>
        </w:rPr>
        <w:t></w:t>
      </w:r>
      <w:r w:rsidR="0049208B" w:rsidRPr="00915806">
        <w:rPr>
          <w:rFonts w:ascii="Arial" w:hAnsi="Arial" w:cs="Arial"/>
          <w:sz w:val="24"/>
          <w:szCs w:val="24"/>
        </w:rPr>
        <w:t>l ddH</w:t>
      </w:r>
      <w:r w:rsidR="0049208B" w:rsidRPr="00915806">
        <w:rPr>
          <w:rFonts w:ascii="Arial" w:hAnsi="Arial" w:cs="Arial"/>
          <w:sz w:val="24"/>
          <w:szCs w:val="24"/>
          <w:vertAlign w:val="subscript"/>
        </w:rPr>
        <w:t>2</w:t>
      </w:r>
      <w:r w:rsidR="0049208B" w:rsidRPr="00915806">
        <w:rPr>
          <w:rFonts w:ascii="Arial" w:hAnsi="Arial" w:cs="Arial"/>
          <w:sz w:val="24"/>
          <w:szCs w:val="24"/>
        </w:rPr>
        <w:t xml:space="preserve">O. The total volume is 50 </w:t>
      </w:r>
      <w:r w:rsidR="004E7211" w:rsidRPr="00915806">
        <w:rPr>
          <w:rStyle w:val="Emphasis"/>
          <w:rFonts w:ascii="Symbol" w:hAnsi="Symbol" w:cs="Arial"/>
          <w:i w:val="0"/>
          <w:iCs w:val="0"/>
          <w:sz w:val="24"/>
          <w:szCs w:val="24"/>
          <w:shd w:val="clear" w:color="auto" w:fill="FFFFFF"/>
        </w:rPr>
        <w:t></w:t>
      </w:r>
      <w:r w:rsidR="0049208B" w:rsidRPr="00915806">
        <w:rPr>
          <w:rFonts w:ascii="Arial" w:hAnsi="Arial" w:cs="Arial"/>
          <w:sz w:val="24"/>
          <w:szCs w:val="24"/>
        </w:rPr>
        <w:t>l.</w:t>
      </w:r>
    </w:p>
    <w:p w14:paraId="7A4C90F7" w14:textId="77777777" w:rsidR="000B60E6" w:rsidRPr="00915806" w:rsidRDefault="000B60E6" w:rsidP="00915806">
      <w:pPr>
        <w:pStyle w:val="NoSpacing"/>
        <w:jc w:val="both"/>
        <w:rPr>
          <w:rFonts w:ascii="Arial" w:hAnsi="Arial" w:cs="Arial"/>
          <w:sz w:val="24"/>
          <w:szCs w:val="24"/>
        </w:rPr>
      </w:pPr>
    </w:p>
    <w:p w14:paraId="53488ADD" w14:textId="08FF071E" w:rsidR="0049208B"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51690F" w:rsidRPr="00915806">
        <w:rPr>
          <w:rFonts w:ascii="Arial" w:hAnsi="Arial" w:cs="Arial"/>
          <w:sz w:val="24"/>
          <w:szCs w:val="24"/>
        </w:rPr>
        <w:t xml:space="preserve">.3) </w:t>
      </w:r>
      <w:r w:rsidR="0049208B" w:rsidRPr="00915806">
        <w:rPr>
          <w:rFonts w:ascii="Arial" w:hAnsi="Arial" w:cs="Arial"/>
          <w:sz w:val="24"/>
          <w:szCs w:val="24"/>
        </w:rPr>
        <w:t>Incubate the vial at 37</w:t>
      </w:r>
      <w:r w:rsidR="00923E5E" w:rsidRPr="00915806">
        <w:rPr>
          <w:rFonts w:ascii="Arial" w:hAnsi="Arial" w:cs="Arial"/>
          <w:sz w:val="24"/>
          <w:szCs w:val="24"/>
        </w:rPr>
        <w:t xml:space="preserve"> </w:t>
      </w:r>
      <w:r w:rsidR="0051690F" w:rsidRPr="00915806">
        <w:rPr>
          <w:rStyle w:val="Emphasis"/>
          <w:rFonts w:ascii="Arial" w:hAnsi="Arial" w:cs="Arial"/>
          <w:i w:val="0"/>
          <w:iCs w:val="0"/>
          <w:sz w:val="24"/>
          <w:szCs w:val="24"/>
          <w:shd w:val="clear" w:color="auto" w:fill="FFFFFF"/>
        </w:rPr>
        <w:t>°</w:t>
      </w:r>
      <w:r w:rsidR="00B4349E" w:rsidRPr="00915806">
        <w:rPr>
          <w:rFonts w:ascii="Arial" w:hAnsi="Arial" w:cs="Arial"/>
          <w:sz w:val="24"/>
          <w:szCs w:val="24"/>
        </w:rPr>
        <w:t xml:space="preserve">C for 30 </w:t>
      </w:r>
      <w:r w:rsidR="00923E5E" w:rsidRPr="00915806">
        <w:rPr>
          <w:rFonts w:ascii="Arial" w:hAnsi="Arial" w:cs="Arial"/>
          <w:sz w:val="24"/>
          <w:szCs w:val="24"/>
        </w:rPr>
        <w:t xml:space="preserve">min </w:t>
      </w:r>
      <w:r w:rsidR="00B4349E" w:rsidRPr="00915806">
        <w:rPr>
          <w:rFonts w:ascii="Arial" w:hAnsi="Arial" w:cs="Arial"/>
          <w:sz w:val="24"/>
          <w:szCs w:val="24"/>
        </w:rPr>
        <w:t xml:space="preserve">to remove </w:t>
      </w:r>
      <w:r w:rsidR="0049208B" w:rsidRPr="00915806">
        <w:rPr>
          <w:rFonts w:ascii="Arial" w:hAnsi="Arial" w:cs="Arial"/>
          <w:sz w:val="24"/>
          <w:szCs w:val="24"/>
        </w:rPr>
        <w:t xml:space="preserve">residual </w:t>
      </w:r>
      <w:r w:rsidR="00235144" w:rsidRPr="00915806">
        <w:rPr>
          <w:rFonts w:ascii="Arial" w:hAnsi="Arial" w:cs="Arial"/>
          <w:sz w:val="24"/>
          <w:szCs w:val="24"/>
        </w:rPr>
        <w:t xml:space="preserve">unpackaged </w:t>
      </w:r>
      <w:r w:rsidR="0049208B" w:rsidRPr="00915806">
        <w:rPr>
          <w:rFonts w:ascii="Arial" w:hAnsi="Arial" w:cs="Arial"/>
          <w:sz w:val="24"/>
          <w:szCs w:val="24"/>
        </w:rPr>
        <w:t>plasmid DNA.</w:t>
      </w:r>
    </w:p>
    <w:p w14:paraId="66625AAD" w14:textId="77777777" w:rsidR="000B60E6" w:rsidRPr="00915806" w:rsidRDefault="000B60E6" w:rsidP="00915806">
      <w:pPr>
        <w:pStyle w:val="NoSpacing"/>
        <w:jc w:val="both"/>
        <w:rPr>
          <w:rFonts w:ascii="Arial" w:hAnsi="Arial" w:cs="Arial"/>
          <w:sz w:val="24"/>
          <w:szCs w:val="24"/>
        </w:rPr>
      </w:pPr>
    </w:p>
    <w:p w14:paraId="21042418" w14:textId="74C4E36C" w:rsidR="00B4349E"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B4349E" w:rsidRPr="00915806">
        <w:rPr>
          <w:rFonts w:ascii="Arial" w:hAnsi="Arial" w:cs="Arial"/>
          <w:sz w:val="24"/>
          <w:szCs w:val="24"/>
        </w:rPr>
        <w:t xml:space="preserve">.4) </w:t>
      </w:r>
      <w:r w:rsidR="0049208B" w:rsidRPr="00915806">
        <w:rPr>
          <w:rFonts w:ascii="Arial" w:hAnsi="Arial" w:cs="Arial"/>
          <w:sz w:val="24"/>
          <w:szCs w:val="24"/>
        </w:rPr>
        <w:t xml:space="preserve">Inactivate </w:t>
      </w:r>
      <w:del w:id="292" w:author="Author" w:date="2016-07-05T11:40:00Z">
        <w:r w:rsidR="0049208B" w:rsidRPr="00915806" w:rsidDel="00C92D29">
          <w:rPr>
            <w:rFonts w:ascii="Arial" w:hAnsi="Arial" w:cs="Arial"/>
            <w:sz w:val="24"/>
            <w:szCs w:val="24"/>
          </w:rPr>
          <w:delText xml:space="preserve">DNAse </w:delText>
        </w:r>
      </w:del>
      <w:proofErr w:type="spellStart"/>
      <w:ins w:id="293" w:author="Author" w:date="2016-07-05T11:40:00Z">
        <w:r w:rsidR="00C92D29" w:rsidRPr="00915806">
          <w:rPr>
            <w:rFonts w:ascii="Arial" w:hAnsi="Arial" w:cs="Arial"/>
            <w:sz w:val="24"/>
            <w:szCs w:val="24"/>
          </w:rPr>
          <w:t>DN</w:t>
        </w:r>
        <w:del w:id="294" w:author="Author" w:date="2016-07-05T13:54:00Z">
          <w:r w:rsidR="00C92D29" w:rsidDel="0002541D">
            <w:rPr>
              <w:rFonts w:ascii="Arial" w:hAnsi="Arial" w:cs="Arial"/>
              <w:sz w:val="24"/>
              <w:szCs w:val="24"/>
            </w:rPr>
            <w:delText>a</w:delText>
          </w:r>
        </w:del>
      </w:ins>
      <w:ins w:id="295" w:author="Author" w:date="2016-07-05T13:54:00Z">
        <w:r w:rsidR="0002541D">
          <w:rPr>
            <w:rFonts w:ascii="Arial" w:hAnsi="Arial" w:cs="Arial"/>
            <w:sz w:val="24"/>
            <w:szCs w:val="24"/>
          </w:rPr>
          <w:t>A</w:t>
        </w:r>
      </w:ins>
      <w:ins w:id="296" w:author="Author" w:date="2016-07-05T11:40:00Z">
        <w:r w:rsidR="00C92D29" w:rsidRPr="00915806">
          <w:rPr>
            <w:rFonts w:ascii="Arial" w:hAnsi="Arial" w:cs="Arial"/>
            <w:sz w:val="24"/>
            <w:szCs w:val="24"/>
          </w:rPr>
          <w:t>se</w:t>
        </w:r>
        <w:proofErr w:type="spellEnd"/>
        <w:r w:rsidR="00C92D29" w:rsidRPr="00915806">
          <w:rPr>
            <w:rFonts w:ascii="Arial" w:hAnsi="Arial" w:cs="Arial"/>
            <w:sz w:val="24"/>
            <w:szCs w:val="24"/>
          </w:rPr>
          <w:t xml:space="preserve"> </w:t>
        </w:r>
      </w:ins>
      <w:r w:rsidR="0049208B" w:rsidRPr="00915806">
        <w:rPr>
          <w:rFonts w:ascii="Arial" w:hAnsi="Arial" w:cs="Arial"/>
          <w:sz w:val="24"/>
          <w:szCs w:val="24"/>
        </w:rPr>
        <w:t>at 95</w:t>
      </w:r>
      <w:r w:rsidR="00923E5E" w:rsidRPr="00915806">
        <w:rPr>
          <w:rFonts w:ascii="Arial" w:hAnsi="Arial" w:cs="Arial"/>
          <w:sz w:val="24"/>
          <w:szCs w:val="24"/>
        </w:rPr>
        <w:t xml:space="preserve"> </w:t>
      </w:r>
      <w:r w:rsidR="00B4349E" w:rsidRPr="00915806">
        <w:rPr>
          <w:rStyle w:val="Emphasis"/>
          <w:rFonts w:ascii="Arial" w:hAnsi="Arial" w:cs="Arial"/>
          <w:i w:val="0"/>
          <w:iCs w:val="0"/>
          <w:sz w:val="24"/>
          <w:szCs w:val="24"/>
          <w:shd w:val="clear" w:color="auto" w:fill="FFFFFF"/>
        </w:rPr>
        <w:t>°</w:t>
      </w:r>
      <w:r w:rsidR="0049208B" w:rsidRPr="00915806">
        <w:rPr>
          <w:rFonts w:ascii="Arial" w:hAnsi="Arial" w:cs="Arial"/>
          <w:sz w:val="24"/>
          <w:szCs w:val="24"/>
        </w:rPr>
        <w:t xml:space="preserve">C for 10 </w:t>
      </w:r>
      <w:r w:rsidR="00923E5E" w:rsidRPr="00915806">
        <w:rPr>
          <w:rFonts w:ascii="Arial" w:hAnsi="Arial" w:cs="Arial"/>
          <w:sz w:val="24"/>
          <w:szCs w:val="24"/>
        </w:rPr>
        <w:t>min</w:t>
      </w:r>
      <w:r w:rsidR="0049208B" w:rsidRPr="00915806">
        <w:rPr>
          <w:rFonts w:ascii="Arial" w:hAnsi="Arial" w:cs="Arial"/>
          <w:sz w:val="24"/>
          <w:szCs w:val="24"/>
        </w:rPr>
        <w:t>. Cool down the solution, add 44</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49208B" w:rsidRPr="00915806">
        <w:rPr>
          <w:rFonts w:ascii="Arial" w:hAnsi="Arial" w:cs="Arial"/>
          <w:sz w:val="24"/>
          <w:szCs w:val="24"/>
        </w:rPr>
        <w:t>l H</w:t>
      </w:r>
      <w:r w:rsidR="0049208B" w:rsidRPr="00915806">
        <w:rPr>
          <w:rFonts w:ascii="Arial" w:hAnsi="Arial" w:cs="Arial"/>
          <w:sz w:val="24"/>
          <w:szCs w:val="24"/>
          <w:vertAlign w:val="subscript"/>
        </w:rPr>
        <w:t>2</w:t>
      </w:r>
      <w:r w:rsidR="0049208B" w:rsidRPr="00915806">
        <w:rPr>
          <w:rFonts w:ascii="Arial" w:hAnsi="Arial" w:cs="Arial"/>
          <w:sz w:val="24"/>
          <w:szCs w:val="24"/>
        </w:rPr>
        <w:t>O, 5</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49208B" w:rsidRPr="00915806">
        <w:rPr>
          <w:rFonts w:ascii="Arial" w:hAnsi="Arial" w:cs="Arial"/>
          <w:sz w:val="24"/>
          <w:szCs w:val="24"/>
        </w:rPr>
        <w:t>l 10</w:t>
      </w:r>
      <w:r w:rsidR="00C2322D" w:rsidRPr="00915806">
        <w:rPr>
          <w:rFonts w:ascii="Arial" w:hAnsi="Arial" w:cs="Arial"/>
          <w:sz w:val="24"/>
          <w:szCs w:val="24"/>
        </w:rPr>
        <w:t xml:space="preserve"> </w:t>
      </w:r>
      <w:r w:rsidR="0049208B" w:rsidRPr="00915806">
        <w:rPr>
          <w:rFonts w:ascii="Arial" w:hAnsi="Arial" w:cs="Arial"/>
          <w:sz w:val="24"/>
          <w:szCs w:val="24"/>
        </w:rPr>
        <w:t xml:space="preserve">X </w:t>
      </w:r>
      <w:del w:id="297" w:author="Author" w:date="2016-07-05T13:54:00Z">
        <w:r w:rsidR="0049208B" w:rsidRPr="00915806" w:rsidDel="0002541D">
          <w:rPr>
            <w:rFonts w:ascii="Arial" w:hAnsi="Arial" w:cs="Arial"/>
            <w:sz w:val="24"/>
            <w:szCs w:val="24"/>
          </w:rPr>
          <w:delText xml:space="preserve">DNase </w:delText>
        </w:r>
      </w:del>
      <w:proofErr w:type="spellStart"/>
      <w:ins w:id="298" w:author="Author" w:date="2016-07-05T13:54:00Z">
        <w:r w:rsidR="0002541D" w:rsidRPr="00915806">
          <w:rPr>
            <w:rFonts w:ascii="Arial" w:hAnsi="Arial" w:cs="Arial"/>
            <w:sz w:val="24"/>
            <w:szCs w:val="24"/>
          </w:rPr>
          <w:t>DN</w:t>
        </w:r>
        <w:r w:rsidR="0002541D">
          <w:rPr>
            <w:rFonts w:ascii="Arial" w:hAnsi="Arial" w:cs="Arial"/>
            <w:sz w:val="24"/>
            <w:szCs w:val="24"/>
          </w:rPr>
          <w:t>A</w:t>
        </w:r>
        <w:r w:rsidR="0002541D" w:rsidRPr="00915806">
          <w:rPr>
            <w:rFonts w:ascii="Arial" w:hAnsi="Arial" w:cs="Arial"/>
            <w:sz w:val="24"/>
            <w:szCs w:val="24"/>
          </w:rPr>
          <w:t>se</w:t>
        </w:r>
        <w:proofErr w:type="spellEnd"/>
        <w:r w:rsidR="0002541D" w:rsidRPr="00915806">
          <w:rPr>
            <w:rFonts w:ascii="Arial" w:hAnsi="Arial" w:cs="Arial"/>
            <w:sz w:val="24"/>
            <w:szCs w:val="24"/>
          </w:rPr>
          <w:t xml:space="preserve"> </w:t>
        </w:r>
      </w:ins>
      <w:r w:rsidR="0049208B" w:rsidRPr="00915806">
        <w:rPr>
          <w:rFonts w:ascii="Arial" w:hAnsi="Arial" w:cs="Arial"/>
          <w:sz w:val="24"/>
          <w:szCs w:val="24"/>
        </w:rPr>
        <w:t>b</w:t>
      </w:r>
      <w:r w:rsidR="00B4349E" w:rsidRPr="00915806">
        <w:rPr>
          <w:rFonts w:ascii="Arial" w:hAnsi="Arial" w:cs="Arial"/>
          <w:sz w:val="24"/>
          <w:szCs w:val="24"/>
        </w:rPr>
        <w:t>uffer and 1</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B4349E" w:rsidRPr="00915806">
        <w:rPr>
          <w:rFonts w:ascii="Arial" w:hAnsi="Arial" w:cs="Arial"/>
          <w:sz w:val="24"/>
          <w:szCs w:val="24"/>
        </w:rPr>
        <w:t>l Proteinase K</w:t>
      </w:r>
      <w:r w:rsidR="005E747E" w:rsidRPr="00915806">
        <w:rPr>
          <w:rFonts w:ascii="Arial" w:hAnsi="Arial" w:cs="Arial"/>
          <w:sz w:val="24"/>
          <w:szCs w:val="24"/>
        </w:rPr>
        <w:t xml:space="preserve"> stock</w:t>
      </w:r>
      <w:r w:rsidR="00C2322D" w:rsidRPr="00915806">
        <w:rPr>
          <w:rFonts w:ascii="Arial" w:hAnsi="Arial" w:cs="Arial"/>
          <w:sz w:val="24"/>
          <w:szCs w:val="24"/>
        </w:rPr>
        <w:t xml:space="preserve"> </w:t>
      </w:r>
      <w:r w:rsidR="00B4349E" w:rsidRPr="00915806">
        <w:rPr>
          <w:rFonts w:ascii="Arial" w:hAnsi="Arial" w:cs="Arial"/>
          <w:sz w:val="24"/>
          <w:szCs w:val="24"/>
        </w:rPr>
        <w:t>(10</w:t>
      </w:r>
      <w:r w:rsidR="00923E5E" w:rsidRPr="00915806">
        <w:rPr>
          <w:rFonts w:ascii="Arial" w:hAnsi="Arial" w:cs="Arial"/>
          <w:sz w:val="24"/>
          <w:szCs w:val="24"/>
        </w:rPr>
        <w:t xml:space="preserve"> </w:t>
      </w:r>
      <w:r w:rsidR="00B4349E" w:rsidRPr="00915806">
        <w:rPr>
          <w:rFonts w:ascii="Arial" w:hAnsi="Arial" w:cs="Arial"/>
          <w:sz w:val="24"/>
          <w:szCs w:val="24"/>
        </w:rPr>
        <w:t>mg/</w:t>
      </w:r>
      <w:r w:rsidR="0049208B" w:rsidRPr="00915806">
        <w:rPr>
          <w:rFonts w:ascii="Arial" w:hAnsi="Arial" w:cs="Arial"/>
          <w:sz w:val="24"/>
          <w:szCs w:val="24"/>
        </w:rPr>
        <w:t>m</w:t>
      </w:r>
      <w:r w:rsidR="007001AC" w:rsidRPr="00915806">
        <w:rPr>
          <w:rFonts w:ascii="Arial" w:hAnsi="Arial" w:cs="Arial"/>
          <w:sz w:val="24"/>
          <w:szCs w:val="24"/>
        </w:rPr>
        <w:t>L</w:t>
      </w:r>
      <w:r w:rsidR="0049208B" w:rsidRPr="00915806">
        <w:rPr>
          <w:rFonts w:ascii="Arial" w:hAnsi="Arial" w:cs="Arial"/>
          <w:sz w:val="24"/>
          <w:szCs w:val="24"/>
        </w:rPr>
        <w:t>).</w:t>
      </w:r>
    </w:p>
    <w:p w14:paraId="663D7DEE" w14:textId="77777777" w:rsidR="000B60E6" w:rsidRPr="00915806" w:rsidRDefault="000B60E6" w:rsidP="00915806">
      <w:pPr>
        <w:pStyle w:val="NoSpacing"/>
        <w:jc w:val="both"/>
        <w:rPr>
          <w:rFonts w:ascii="Arial" w:hAnsi="Arial" w:cs="Arial"/>
          <w:sz w:val="24"/>
          <w:szCs w:val="24"/>
        </w:rPr>
      </w:pPr>
    </w:p>
    <w:p w14:paraId="31CBB375" w14:textId="43B4BE1A" w:rsidR="0049208B"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B4349E" w:rsidRPr="00915806">
        <w:rPr>
          <w:rFonts w:ascii="Arial" w:hAnsi="Arial" w:cs="Arial"/>
          <w:sz w:val="24"/>
          <w:szCs w:val="24"/>
        </w:rPr>
        <w:t xml:space="preserve">.5) </w:t>
      </w:r>
      <w:r w:rsidR="0049208B" w:rsidRPr="00915806">
        <w:rPr>
          <w:rFonts w:ascii="Arial" w:hAnsi="Arial" w:cs="Arial"/>
          <w:sz w:val="24"/>
          <w:szCs w:val="24"/>
        </w:rPr>
        <w:t>Incubate the solution at 50</w:t>
      </w:r>
      <w:r w:rsidR="00923E5E" w:rsidRPr="00915806">
        <w:rPr>
          <w:rFonts w:ascii="Arial" w:hAnsi="Arial" w:cs="Arial"/>
          <w:sz w:val="24"/>
          <w:szCs w:val="24"/>
        </w:rPr>
        <w:t xml:space="preserve"> </w:t>
      </w:r>
      <w:r w:rsidR="00B4349E" w:rsidRPr="00915806">
        <w:rPr>
          <w:rStyle w:val="Emphasis"/>
          <w:rFonts w:ascii="Arial" w:hAnsi="Arial" w:cs="Arial"/>
          <w:i w:val="0"/>
          <w:iCs w:val="0"/>
          <w:sz w:val="24"/>
          <w:szCs w:val="24"/>
          <w:shd w:val="clear" w:color="auto" w:fill="FFFFFF"/>
        </w:rPr>
        <w:t>°</w:t>
      </w:r>
      <w:r w:rsidR="0049208B" w:rsidRPr="00915806">
        <w:rPr>
          <w:rFonts w:ascii="Arial" w:hAnsi="Arial" w:cs="Arial"/>
          <w:sz w:val="24"/>
          <w:szCs w:val="24"/>
        </w:rPr>
        <w:t>C for 2 h.</w:t>
      </w:r>
      <w:r w:rsidR="00B4349E" w:rsidRPr="00915806">
        <w:rPr>
          <w:rFonts w:ascii="Arial" w:hAnsi="Arial" w:cs="Arial"/>
          <w:sz w:val="24"/>
          <w:szCs w:val="24"/>
        </w:rPr>
        <w:t xml:space="preserve"> </w:t>
      </w:r>
      <w:r w:rsidR="0049208B" w:rsidRPr="00915806">
        <w:rPr>
          <w:rFonts w:ascii="Arial" w:hAnsi="Arial" w:cs="Arial"/>
          <w:sz w:val="24"/>
          <w:szCs w:val="24"/>
        </w:rPr>
        <w:t>Stop the reaction and inactivate Proteinase K at 95</w:t>
      </w:r>
      <w:r w:rsidR="00923E5E" w:rsidRPr="00915806">
        <w:rPr>
          <w:rFonts w:ascii="Arial" w:hAnsi="Arial" w:cs="Arial"/>
          <w:sz w:val="24"/>
          <w:szCs w:val="24"/>
        </w:rPr>
        <w:t xml:space="preserve"> </w:t>
      </w:r>
      <w:r w:rsidR="00B4349E" w:rsidRPr="00915806">
        <w:rPr>
          <w:rStyle w:val="Emphasis"/>
          <w:rFonts w:ascii="Arial" w:hAnsi="Arial" w:cs="Arial"/>
          <w:i w:val="0"/>
          <w:iCs w:val="0"/>
          <w:sz w:val="24"/>
          <w:szCs w:val="24"/>
          <w:shd w:val="clear" w:color="auto" w:fill="FFFFFF"/>
        </w:rPr>
        <w:t>°</w:t>
      </w:r>
      <w:r w:rsidR="0049208B" w:rsidRPr="00915806">
        <w:rPr>
          <w:rFonts w:ascii="Arial" w:hAnsi="Arial" w:cs="Arial"/>
          <w:sz w:val="24"/>
          <w:szCs w:val="24"/>
        </w:rPr>
        <w:t xml:space="preserve">C for 10 </w:t>
      </w:r>
      <w:r w:rsidR="00923E5E" w:rsidRPr="00915806">
        <w:rPr>
          <w:rFonts w:ascii="Arial" w:hAnsi="Arial" w:cs="Arial"/>
          <w:sz w:val="24"/>
          <w:szCs w:val="24"/>
        </w:rPr>
        <w:t>min</w:t>
      </w:r>
      <w:r w:rsidR="004C2036" w:rsidRPr="00915806">
        <w:rPr>
          <w:rFonts w:ascii="Arial" w:hAnsi="Arial" w:cs="Arial"/>
          <w:sz w:val="24"/>
          <w:szCs w:val="24"/>
        </w:rPr>
        <w:t>.</w:t>
      </w:r>
    </w:p>
    <w:p w14:paraId="6015008E" w14:textId="77777777" w:rsidR="000B60E6" w:rsidRPr="00915806" w:rsidRDefault="000B60E6" w:rsidP="00915806">
      <w:pPr>
        <w:pStyle w:val="NoSpacing"/>
        <w:jc w:val="both"/>
        <w:rPr>
          <w:rFonts w:ascii="Arial" w:hAnsi="Arial" w:cs="Arial"/>
          <w:sz w:val="24"/>
          <w:szCs w:val="24"/>
        </w:rPr>
      </w:pPr>
    </w:p>
    <w:p w14:paraId="00C066E7" w14:textId="485D0BB1" w:rsidR="00B57784"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B57784" w:rsidRPr="00915806">
        <w:rPr>
          <w:rFonts w:ascii="Arial" w:hAnsi="Arial" w:cs="Arial"/>
          <w:sz w:val="24"/>
          <w:szCs w:val="24"/>
        </w:rPr>
        <w:t xml:space="preserve">.6) </w:t>
      </w:r>
      <w:r w:rsidR="006C3123" w:rsidRPr="00915806">
        <w:rPr>
          <w:rFonts w:ascii="Arial" w:hAnsi="Arial" w:cs="Arial"/>
          <w:sz w:val="24"/>
          <w:szCs w:val="24"/>
        </w:rPr>
        <w:t>Use 1</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6C3123" w:rsidRPr="00915806">
        <w:rPr>
          <w:rFonts w:ascii="Arial" w:hAnsi="Arial" w:cs="Arial"/>
          <w:sz w:val="24"/>
          <w:szCs w:val="24"/>
        </w:rPr>
        <w:t>l</w:t>
      </w:r>
      <w:r w:rsidR="00AC6DF9" w:rsidRPr="00915806">
        <w:rPr>
          <w:rFonts w:ascii="Arial" w:hAnsi="Arial" w:cs="Arial"/>
          <w:sz w:val="24"/>
          <w:szCs w:val="24"/>
        </w:rPr>
        <w:t xml:space="preserve"> </w:t>
      </w:r>
      <w:r w:rsidR="00B57784" w:rsidRPr="00915806">
        <w:rPr>
          <w:rFonts w:ascii="Arial" w:hAnsi="Arial" w:cs="Arial"/>
          <w:sz w:val="24"/>
          <w:szCs w:val="24"/>
        </w:rPr>
        <w:t xml:space="preserve">sample for quantitative PCR (qPCR) assay.  </w:t>
      </w:r>
      <w:r w:rsidR="00B10165" w:rsidRPr="00915806">
        <w:rPr>
          <w:rFonts w:ascii="Arial" w:hAnsi="Arial" w:cs="Arial"/>
          <w:sz w:val="24"/>
          <w:szCs w:val="24"/>
        </w:rPr>
        <w:t>Calculate the titer.</w:t>
      </w:r>
    </w:p>
    <w:p w14:paraId="20C33369" w14:textId="77777777" w:rsidR="000B60E6" w:rsidRPr="00915806" w:rsidRDefault="000B60E6" w:rsidP="00915806">
      <w:pPr>
        <w:pStyle w:val="NoSpacing"/>
        <w:jc w:val="both"/>
        <w:rPr>
          <w:rFonts w:ascii="Arial" w:hAnsi="Arial" w:cs="Arial"/>
          <w:sz w:val="24"/>
          <w:szCs w:val="24"/>
        </w:rPr>
      </w:pPr>
    </w:p>
    <w:p w14:paraId="15A79661" w14:textId="77777777" w:rsidR="00623273"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B57784" w:rsidRPr="00915806">
        <w:rPr>
          <w:rFonts w:ascii="Arial" w:hAnsi="Arial" w:cs="Arial"/>
          <w:sz w:val="24"/>
          <w:szCs w:val="24"/>
        </w:rPr>
        <w:t>.</w:t>
      </w:r>
      <w:r w:rsidR="00DE3756" w:rsidRPr="00915806">
        <w:rPr>
          <w:rFonts w:ascii="Arial" w:hAnsi="Arial" w:cs="Arial"/>
          <w:sz w:val="24"/>
          <w:szCs w:val="24"/>
        </w:rPr>
        <w:t>6.1</w:t>
      </w:r>
      <w:r w:rsidR="00B57784" w:rsidRPr="00915806">
        <w:rPr>
          <w:rFonts w:ascii="Arial" w:hAnsi="Arial" w:cs="Arial"/>
          <w:sz w:val="24"/>
          <w:szCs w:val="24"/>
        </w:rPr>
        <w:t>) Run</w:t>
      </w:r>
      <w:r w:rsidR="006C3123" w:rsidRPr="00915806">
        <w:rPr>
          <w:rFonts w:ascii="Arial" w:hAnsi="Arial" w:cs="Arial"/>
          <w:sz w:val="24"/>
          <w:szCs w:val="24"/>
        </w:rPr>
        <w:t xml:space="preserve"> quantitative PCR (qPCR)</w:t>
      </w:r>
      <w:r w:rsidR="00B57784" w:rsidRPr="00915806">
        <w:rPr>
          <w:rFonts w:ascii="Arial" w:hAnsi="Arial" w:cs="Arial"/>
          <w:sz w:val="24"/>
          <w:szCs w:val="24"/>
        </w:rPr>
        <w:t xml:space="preserve"> using samples from step </w:t>
      </w:r>
      <w:r w:rsidR="000A7B9B" w:rsidRPr="00915806">
        <w:rPr>
          <w:rFonts w:ascii="Arial" w:hAnsi="Arial" w:cs="Arial"/>
          <w:sz w:val="24"/>
          <w:szCs w:val="24"/>
        </w:rPr>
        <w:t>4</w:t>
      </w:r>
      <w:r w:rsidR="00B57784" w:rsidRPr="00915806">
        <w:rPr>
          <w:rFonts w:ascii="Arial" w:hAnsi="Arial" w:cs="Arial"/>
          <w:sz w:val="24"/>
          <w:szCs w:val="24"/>
        </w:rPr>
        <w:t>.1</w:t>
      </w:r>
      <w:r w:rsidR="00EA5518" w:rsidRPr="00915806">
        <w:rPr>
          <w:rFonts w:ascii="Arial" w:hAnsi="Arial" w:cs="Arial"/>
          <w:sz w:val="24"/>
          <w:szCs w:val="24"/>
        </w:rPr>
        <w:t>.4</w:t>
      </w:r>
      <w:r w:rsidR="00B57784" w:rsidRPr="00915806">
        <w:rPr>
          <w:rFonts w:ascii="Arial" w:hAnsi="Arial" w:cs="Arial"/>
          <w:sz w:val="24"/>
          <w:szCs w:val="24"/>
        </w:rPr>
        <w:t xml:space="preserve"> (standard samples) and from step </w:t>
      </w:r>
      <w:r w:rsidR="000A7B9B" w:rsidRPr="00915806">
        <w:rPr>
          <w:rFonts w:ascii="Arial" w:hAnsi="Arial" w:cs="Arial"/>
          <w:sz w:val="24"/>
          <w:szCs w:val="24"/>
        </w:rPr>
        <w:t>4</w:t>
      </w:r>
      <w:r w:rsidR="00B57784" w:rsidRPr="00915806">
        <w:rPr>
          <w:rFonts w:ascii="Arial" w:hAnsi="Arial" w:cs="Arial"/>
          <w:sz w:val="24"/>
          <w:szCs w:val="24"/>
        </w:rPr>
        <w:t>.</w:t>
      </w:r>
      <w:r w:rsidR="00417131" w:rsidRPr="00915806">
        <w:rPr>
          <w:rFonts w:ascii="Arial" w:hAnsi="Arial" w:cs="Arial"/>
          <w:sz w:val="24"/>
          <w:szCs w:val="24"/>
        </w:rPr>
        <w:t>5</w:t>
      </w:r>
      <w:r w:rsidR="0066212A" w:rsidRPr="00915806">
        <w:rPr>
          <w:rFonts w:ascii="Arial" w:hAnsi="Arial" w:cs="Arial"/>
          <w:sz w:val="24"/>
          <w:szCs w:val="24"/>
        </w:rPr>
        <w:t xml:space="preserve"> (samples to be measured)</w:t>
      </w:r>
      <w:r w:rsidR="00B57784" w:rsidRPr="00915806">
        <w:rPr>
          <w:rFonts w:ascii="Arial" w:hAnsi="Arial" w:cs="Arial"/>
          <w:sz w:val="24"/>
          <w:szCs w:val="24"/>
        </w:rPr>
        <w:t xml:space="preserve">, with the primers designed in step </w:t>
      </w:r>
      <w:r w:rsidR="000A7B9B" w:rsidRPr="00915806">
        <w:rPr>
          <w:rFonts w:ascii="Arial" w:hAnsi="Arial" w:cs="Arial"/>
          <w:sz w:val="24"/>
          <w:szCs w:val="24"/>
        </w:rPr>
        <w:t>4</w:t>
      </w:r>
      <w:r w:rsidR="00B57784" w:rsidRPr="00915806">
        <w:rPr>
          <w:rFonts w:ascii="Arial" w:hAnsi="Arial" w:cs="Arial"/>
          <w:sz w:val="24"/>
          <w:szCs w:val="24"/>
        </w:rPr>
        <w:t>.1</w:t>
      </w:r>
      <w:r w:rsidR="00EA5518" w:rsidRPr="00915806">
        <w:rPr>
          <w:rFonts w:ascii="Arial" w:hAnsi="Arial" w:cs="Arial"/>
          <w:sz w:val="24"/>
          <w:szCs w:val="24"/>
        </w:rPr>
        <w:t>.1</w:t>
      </w:r>
      <w:r w:rsidR="00B57784" w:rsidRPr="00915806">
        <w:rPr>
          <w:rFonts w:ascii="Arial" w:hAnsi="Arial" w:cs="Arial"/>
          <w:sz w:val="24"/>
          <w:szCs w:val="24"/>
        </w:rPr>
        <w:t>.</w:t>
      </w:r>
      <w:r w:rsidR="00623273" w:rsidRPr="00915806">
        <w:rPr>
          <w:rFonts w:ascii="Arial" w:hAnsi="Arial" w:cs="Arial"/>
          <w:sz w:val="24"/>
          <w:szCs w:val="24"/>
        </w:rPr>
        <w:t xml:space="preserve"> </w:t>
      </w:r>
    </w:p>
    <w:p w14:paraId="22D4D554" w14:textId="77777777" w:rsidR="00623273" w:rsidRPr="00915806" w:rsidRDefault="00623273" w:rsidP="00915806">
      <w:pPr>
        <w:pStyle w:val="NoSpacing"/>
        <w:jc w:val="both"/>
        <w:rPr>
          <w:rFonts w:ascii="Arial" w:hAnsi="Arial" w:cs="Arial"/>
          <w:sz w:val="24"/>
          <w:szCs w:val="24"/>
        </w:rPr>
      </w:pPr>
    </w:p>
    <w:p w14:paraId="3EDB69EA" w14:textId="2D3663CA" w:rsidR="00B57784" w:rsidRPr="00915806" w:rsidRDefault="00623273" w:rsidP="00915806">
      <w:pPr>
        <w:pStyle w:val="NoSpacing"/>
        <w:jc w:val="both"/>
        <w:rPr>
          <w:rFonts w:ascii="Arial" w:hAnsi="Arial" w:cs="Arial"/>
          <w:sz w:val="24"/>
          <w:szCs w:val="24"/>
        </w:rPr>
      </w:pPr>
      <w:r w:rsidRPr="00915806">
        <w:rPr>
          <w:rFonts w:ascii="Arial" w:hAnsi="Arial" w:cs="Arial"/>
          <w:sz w:val="24"/>
          <w:szCs w:val="24"/>
        </w:rPr>
        <w:t xml:space="preserve">4.6.1.1) </w:t>
      </w:r>
      <w:ins w:id="299" w:author="Author" w:date="2016-06-21T16:27:00Z">
        <w:r w:rsidR="002901F9">
          <w:rPr>
            <w:rFonts w:ascii="Arial" w:hAnsi="Arial" w:cs="Arial"/>
            <w:sz w:val="24"/>
            <w:szCs w:val="24"/>
          </w:rPr>
          <w:t>For each reaction, m</w:t>
        </w:r>
      </w:ins>
      <w:ins w:id="300" w:author="Author" w:date="2016-06-21T16:26:00Z">
        <w:r w:rsidR="002901F9">
          <w:rPr>
            <w:rFonts w:ascii="Arial" w:hAnsi="Arial" w:cs="Arial"/>
            <w:sz w:val="24"/>
            <w:szCs w:val="24"/>
          </w:rPr>
          <w:t xml:space="preserve">ix </w:t>
        </w:r>
      </w:ins>
      <w:ins w:id="301" w:author="Author" w:date="2016-06-21T16:27:00Z">
        <w:r w:rsidR="002901F9">
          <w:rPr>
            <w:rFonts w:ascii="Arial" w:hAnsi="Arial" w:cs="Arial"/>
            <w:sz w:val="24"/>
            <w:szCs w:val="24"/>
          </w:rPr>
          <w:t>10</w:t>
        </w:r>
      </w:ins>
      <w:ins w:id="302" w:author="Author" w:date="2016-06-21T19:41:00Z">
        <w:r w:rsidR="002F79B0">
          <w:rPr>
            <w:rFonts w:ascii="Arial" w:hAnsi="Arial" w:cs="Arial"/>
            <w:sz w:val="24"/>
            <w:szCs w:val="24"/>
          </w:rPr>
          <w:t xml:space="preserve"> </w:t>
        </w:r>
        <w:r w:rsidR="002F79B0" w:rsidRPr="00915806">
          <w:rPr>
            <w:rStyle w:val="Emphasis"/>
            <w:rFonts w:ascii="Symbol" w:hAnsi="Symbol" w:cs="Arial"/>
            <w:i w:val="0"/>
            <w:iCs w:val="0"/>
            <w:sz w:val="24"/>
            <w:szCs w:val="24"/>
            <w:shd w:val="clear" w:color="auto" w:fill="FFFFFF"/>
          </w:rPr>
          <w:t></w:t>
        </w:r>
        <w:r w:rsidR="002F79B0" w:rsidRPr="00915806">
          <w:rPr>
            <w:rFonts w:ascii="Arial" w:hAnsi="Arial" w:cs="Arial"/>
            <w:sz w:val="24"/>
            <w:szCs w:val="24"/>
          </w:rPr>
          <w:t>l</w:t>
        </w:r>
        <w:r w:rsidR="002F79B0">
          <w:rPr>
            <w:rFonts w:ascii="Arial" w:hAnsi="Arial" w:cs="Arial"/>
            <w:sz w:val="24"/>
            <w:szCs w:val="24"/>
          </w:rPr>
          <w:t xml:space="preserve"> </w:t>
        </w:r>
      </w:ins>
      <w:ins w:id="303" w:author="Author" w:date="2016-06-21T16:27:00Z">
        <w:del w:id="304" w:author="Author" w:date="2016-06-21T19:41:00Z">
          <w:r w:rsidR="002901F9" w:rsidDel="002F79B0">
            <w:rPr>
              <w:rFonts w:ascii="Arial" w:hAnsi="Arial" w:cs="Arial"/>
              <w:sz w:val="24"/>
              <w:szCs w:val="24"/>
            </w:rPr>
            <w:delText xml:space="preserve"> </w:delText>
          </w:r>
        </w:del>
      </w:ins>
      <w:ins w:id="305" w:author="Author" w:date="2016-06-21T16:26:00Z">
        <w:r w:rsidR="002901F9">
          <w:rPr>
            <w:rFonts w:ascii="Arial" w:hAnsi="Arial" w:cs="Arial"/>
            <w:sz w:val="24"/>
            <w:szCs w:val="24"/>
          </w:rPr>
          <w:t xml:space="preserve">2X </w:t>
        </w:r>
        <w:proofErr w:type="spellStart"/>
        <w:r w:rsidR="002901F9">
          <w:rPr>
            <w:rFonts w:ascii="Arial" w:hAnsi="Arial" w:cs="Arial"/>
            <w:sz w:val="24"/>
            <w:szCs w:val="24"/>
          </w:rPr>
          <w:t>SybrGreen</w:t>
        </w:r>
        <w:proofErr w:type="spellEnd"/>
        <w:r w:rsidR="002901F9">
          <w:rPr>
            <w:rFonts w:ascii="Arial" w:hAnsi="Arial" w:cs="Arial"/>
            <w:sz w:val="24"/>
            <w:szCs w:val="24"/>
          </w:rPr>
          <w:t xml:space="preserve"> master </w:t>
        </w:r>
        <w:r w:rsidR="002901F9" w:rsidRPr="000111F8">
          <w:rPr>
            <w:rFonts w:ascii="Arial" w:hAnsi="Arial" w:cs="Arial"/>
            <w:sz w:val="24"/>
            <w:szCs w:val="24"/>
          </w:rPr>
          <w:t>mix</w:t>
        </w:r>
      </w:ins>
      <w:ins w:id="306" w:author="Author" w:date="2016-06-21T20:02:00Z">
        <w:r w:rsidR="000111F8">
          <w:rPr>
            <w:rFonts w:ascii="Arial" w:hAnsi="Arial" w:cs="Arial"/>
            <w:sz w:val="24"/>
            <w:szCs w:val="24"/>
          </w:rPr>
          <w:t xml:space="preserve"> (</w:t>
        </w:r>
      </w:ins>
      <w:ins w:id="307" w:author="Author" w:date="2016-06-21T19:40:00Z">
        <w:r w:rsidR="002F79B0" w:rsidRPr="008371EC">
          <w:rPr>
            <w:rFonts w:ascii="Arial" w:hAnsi="Arial" w:cs="Arial"/>
            <w:sz w:val="24"/>
            <w:szCs w:val="24"/>
            <w:rPrChange w:id="308" w:author="Author" w:date="2016-06-21T19:40:00Z">
              <w:rPr/>
            </w:rPrChange>
          </w:rPr>
          <w:t xml:space="preserve">containing </w:t>
        </w:r>
        <w:proofErr w:type="spellStart"/>
        <w:r w:rsidR="002F79B0" w:rsidRPr="008371EC">
          <w:rPr>
            <w:rFonts w:ascii="Arial" w:hAnsi="Arial" w:cs="Arial"/>
            <w:sz w:val="24"/>
            <w:szCs w:val="24"/>
            <w:rPrChange w:id="309" w:author="Author" w:date="2016-06-21T19:40:00Z">
              <w:rPr/>
            </w:rPrChange>
          </w:rPr>
          <w:t>Taq</w:t>
        </w:r>
        <w:proofErr w:type="spellEnd"/>
        <w:r w:rsidR="002F79B0" w:rsidRPr="008371EC">
          <w:rPr>
            <w:rFonts w:ascii="Arial" w:hAnsi="Arial" w:cs="Arial"/>
            <w:sz w:val="24"/>
            <w:szCs w:val="24"/>
            <w:rPrChange w:id="310" w:author="Author" w:date="2016-06-21T19:40:00Z">
              <w:rPr/>
            </w:rPrChange>
          </w:rPr>
          <w:t xml:space="preserve"> pol</w:t>
        </w:r>
        <w:r w:rsidR="002F79B0" w:rsidRPr="000111F8">
          <w:rPr>
            <w:rFonts w:ascii="Arial" w:hAnsi="Arial" w:cs="Arial"/>
            <w:sz w:val="24"/>
            <w:szCs w:val="24"/>
          </w:rPr>
          <w:t xml:space="preserve">ymerase, </w:t>
        </w:r>
        <w:proofErr w:type="spellStart"/>
        <w:r w:rsidR="002F79B0" w:rsidRPr="000111F8">
          <w:rPr>
            <w:rFonts w:ascii="Arial" w:hAnsi="Arial" w:cs="Arial"/>
            <w:sz w:val="24"/>
            <w:szCs w:val="24"/>
          </w:rPr>
          <w:t>dNTP</w:t>
        </w:r>
      </w:ins>
      <w:proofErr w:type="spellEnd"/>
      <w:ins w:id="311" w:author="Author" w:date="2016-06-21T19:41:00Z">
        <w:r w:rsidR="002F79B0">
          <w:rPr>
            <w:rFonts w:ascii="Arial" w:hAnsi="Arial" w:cs="Arial"/>
            <w:sz w:val="24"/>
            <w:szCs w:val="24"/>
          </w:rPr>
          <w:t xml:space="preserve"> mix</w:t>
        </w:r>
      </w:ins>
      <w:ins w:id="312" w:author="Author" w:date="2016-06-21T19:40:00Z">
        <w:r w:rsidR="002F79B0" w:rsidRPr="000111F8">
          <w:rPr>
            <w:rFonts w:ascii="Arial" w:hAnsi="Arial" w:cs="Arial"/>
            <w:sz w:val="24"/>
            <w:szCs w:val="24"/>
          </w:rPr>
          <w:t>, buffer, MgCl</w:t>
        </w:r>
        <w:r w:rsidR="002F79B0" w:rsidRPr="008371EC">
          <w:rPr>
            <w:rFonts w:ascii="Arial" w:hAnsi="Arial" w:cs="Arial"/>
            <w:sz w:val="24"/>
            <w:szCs w:val="24"/>
            <w:vertAlign w:val="subscript"/>
            <w:rPrChange w:id="313" w:author="Author" w:date="2016-06-21T19:40:00Z">
              <w:rPr>
                <w:rFonts w:ascii="Arial" w:hAnsi="Arial" w:cs="Arial"/>
                <w:sz w:val="24"/>
                <w:szCs w:val="24"/>
              </w:rPr>
            </w:rPrChange>
          </w:rPr>
          <w:t>2</w:t>
        </w:r>
        <w:r w:rsidR="002F79B0">
          <w:rPr>
            <w:rFonts w:ascii="Arial" w:hAnsi="Arial" w:cs="Arial"/>
            <w:sz w:val="24"/>
            <w:szCs w:val="24"/>
          </w:rPr>
          <w:t xml:space="preserve"> and </w:t>
        </w:r>
        <w:r w:rsidR="002F79B0" w:rsidRPr="008371EC">
          <w:rPr>
            <w:rFonts w:ascii="Arial" w:hAnsi="Arial" w:cs="Arial"/>
            <w:sz w:val="24"/>
            <w:szCs w:val="24"/>
            <w:rPrChange w:id="314" w:author="Author" w:date="2016-06-21T19:40:00Z">
              <w:rPr/>
            </w:rPrChange>
          </w:rPr>
          <w:t>SYBR Green</w:t>
        </w:r>
      </w:ins>
      <w:ins w:id="315" w:author="Author" w:date="2016-06-21T20:02:00Z">
        <w:r w:rsidR="000111F8">
          <w:rPr>
            <w:rFonts w:ascii="Arial" w:hAnsi="Arial" w:cs="Arial"/>
            <w:sz w:val="24"/>
            <w:szCs w:val="24"/>
          </w:rPr>
          <w:t>)</w:t>
        </w:r>
      </w:ins>
      <w:ins w:id="316" w:author="Author" w:date="2016-06-21T19:41:00Z">
        <w:r w:rsidR="000111F8">
          <w:rPr>
            <w:rFonts w:ascii="Arial" w:hAnsi="Arial" w:cs="Arial"/>
            <w:sz w:val="24"/>
            <w:szCs w:val="24"/>
          </w:rPr>
          <w:t xml:space="preserve">, </w:t>
        </w:r>
      </w:ins>
      <w:ins w:id="317" w:author="Author" w:date="2016-06-21T20:03:00Z">
        <w:r w:rsidR="000111F8">
          <w:rPr>
            <w:rFonts w:ascii="Arial" w:hAnsi="Arial" w:cs="Arial"/>
            <w:sz w:val="24"/>
            <w:szCs w:val="24"/>
          </w:rPr>
          <w:t>0.5</w:t>
        </w:r>
      </w:ins>
      <w:ins w:id="318" w:author="Author" w:date="2016-06-21T19:42:00Z">
        <w:r w:rsidR="002F79B0">
          <w:rPr>
            <w:rFonts w:ascii="Arial" w:hAnsi="Arial" w:cs="Arial"/>
            <w:sz w:val="24"/>
            <w:szCs w:val="24"/>
          </w:rPr>
          <w:t xml:space="preserve"> </w:t>
        </w:r>
        <w:r w:rsidR="002F79B0" w:rsidRPr="00915806">
          <w:rPr>
            <w:rStyle w:val="Emphasis"/>
            <w:rFonts w:ascii="Symbol" w:hAnsi="Symbol" w:cs="Arial"/>
            <w:i w:val="0"/>
            <w:iCs w:val="0"/>
            <w:sz w:val="24"/>
            <w:szCs w:val="24"/>
            <w:shd w:val="clear" w:color="auto" w:fill="FFFFFF"/>
          </w:rPr>
          <w:t></w:t>
        </w:r>
        <w:r w:rsidR="002F79B0" w:rsidRPr="00915806">
          <w:rPr>
            <w:rFonts w:ascii="Arial" w:hAnsi="Arial" w:cs="Arial"/>
            <w:sz w:val="24"/>
            <w:szCs w:val="24"/>
          </w:rPr>
          <w:t>l</w:t>
        </w:r>
        <w:r w:rsidR="002F79B0">
          <w:rPr>
            <w:rFonts w:ascii="Arial" w:hAnsi="Arial" w:cs="Arial"/>
            <w:sz w:val="24"/>
            <w:szCs w:val="24"/>
          </w:rPr>
          <w:t xml:space="preserve"> </w:t>
        </w:r>
      </w:ins>
      <w:ins w:id="319" w:author="Author" w:date="2016-06-21T20:01:00Z">
        <w:r w:rsidR="000A54BE">
          <w:rPr>
            <w:rFonts w:ascii="Arial" w:hAnsi="Arial" w:cs="Arial"/>
            <w:sz w:val="24"/>
            <w:szCs w:val="24"/>
          </w:rPr>
          <w:t>forward primer</w:t>
        </w:r>
      </w:ins>
      <w:ins w:id="320" w:author="Author" w:date="2016-06-21T20:02:00Z">
        <w:r w:rsidR="000111F8">
          <w:rPr>
            <w:rFonts w:ascii="Arial" w:hAnsi="Arial" w:cs="Arial"/>
            <w:sz w:val="24"/>
            <w:szCs w:val="24"/>
          </w:rPr>
          <w:t xml:space="preserve"> (5 </w:t>
        </w:r>
        <w:r w:rsidR="000111F8" w:rsidRPr="00915806">
          <w:rPr>
            <w:rStyle w:val="Emphasis"/>
            <w:rFonts w:ascii="Symbol" w:hAnsi="Symbol" w:cs="Arial"/>
            <w:i w:val="0"/>
            <w:iCs w:val="0"/>
            <w:sz w:val="24"/>
            <w:szCs w:val="24"/>
            <w:shd w:val="clear" w:color="auto" w:fill="FFFFFF"/>
          </w:rPr>
          <w:t></w:t>
        </w:r>
        <w:r w:rsidR="000111F8">
          <w:rPr>
            <w:rFonts w:ascii="Arial" w:hAnsi="Arial" w:cs="Arial"/>
            <w:sz w:val="24"/>
            <w:szCs w:val="24"/>
          </w:rPr>
          <w:t xml:space="preserve">M), </w:t>
        </w:r>
      </w:ins>
      <w:ins w:id="321" w:author="Author" w:date="2016-06-21T20:03:00Z">
        <w:r w:rsidR="000111F8">
          <w:rPr>
            <w:rFonts w:ascii="Arial" w:hAnsi="Arial" w:cs="Arial"/>
            <w:sz w:val="24"/>
            <w:szCs w:val="24"/>
          </w:rPr>
          <w:t>0.5</w:t>
        </w:r>
      </w:ins>
      <w:ins w:id="322" w:author="Author" w:date="2016-06-21T16:26:00Z">
        <w:r w:rsidR="002901F9">
          <w:rPr>
            <w:rFonts w:ascii="Arial" w:hAnsi="Arial" w:cs="Arial"/>
            <w:sz w:val="24"/>
            <w:szCs w:val="24"/>
          </w:rPr>
          <w:t xml:space="preserve"> </w:t>
        </w:r>
      </w:ins>
      <w:ins w:id="323" w:author="Author" w:date="2016-06-21T20:01:00Z">
        <w:r w:rsidR="000A54BE" w:rsidRPr="00915806">
          <w:rPr>
            <w:rStyle w:val="Emphasis"/>
            <w:rFonts w:ascii="Symbol" w:hAnsi="Symbol" w:cs="Arial"/>
            <w:i w:val="0"/>
            <w:iCs w:val="0"/>
            <w:sz w:val="24"/>
            <w:szCs w:val="24"/>
            <w:shd w:val="clear" w:color="auto" w:fill="FFFFFF"/>
          </w:rPr>
          <w:t></w:t>
        </w:r>
        <w:r w:rsidR="000A54BE" w:rsidRPr="00915806">
          <w:rPr>
            <w:rFonts w:ascii="Arial" w:hAnsi="Arial" w:cs="Arial"/>
            <w:sz w:val="24"/>
            <w:szCs w:val="24"/>
          </w:rPr>
          <w:t xml:space="preserve">l </w:t>
        </w:r>
      </w:ins>
      <w:ins w:id="324" w:author="Author" w:date="2016-06-21T20:02:00Z">
        <w:r w:rsidR="000111F8">
          <w:rPr>
            <w:rFonts w:ascii="Arial" w:hAnsi="Arial" w:cs="Arial"/>
            <w:sz w:val="24"/>
            <w:szCs w:val="24"/>
          </w:rPr>
          <w:t xml:space="preserve">reverse primer (5 </w:t>
        </w:r>
        <w:r w:rsidR="000111F8" w:rsidRPr="00915806">
          <w:rPr>
            <w:rStyle w:val="Emphasis"/>
            <w:rFonts w:ascii="Symbol" w:hAnsi="Symbol" w:cs="Arial"/>
            <w:i w:val="0"/>
            <w:iCs w:val="0"/>
            <w:sz w:val="24"/>
            <w:szCs w:val="24"/>
            <w:shd w:val="clear" w:color="auto" w:fill="FFFFFF"/>
          </w:rPr>
          <w:t></w:t>
        </w:r>
        <w:r w:rsidR="000111F8">
          <w:rPr>
            <w:rFonts w:ascii="Arial" w:hAnsi="Arial" w:cs="Arial"/>
            <w:sz w:val="24"/>
            <w:szCs w:val="24"/>
          </w:rPr>
          <w:t>M)</w:t>
        </w:r>
      </w:ins>
      <w:ins w:id="325" w:author="Author" w:date="2016-06-21T20:03:00Z">
        <w:r w:rsidR="000111F8">
          <w:rPr>
            <w:rFonts w:ascii="Arial" w:hAnsi="Arial" w:cs="Arial"/>
            <w:sz w:val="24"/>
            <w:szCs w:val="24"/>
          </w:rPr>
          <w:t xml:space="preserve">, </w:t>
        </w:r>
      </w:ins>
      <w:ins w:id="326" w:author="Author" w:date="2016-06-21T20:04:00Z">
        <w:r w:rsidR="000111F8">
          <w:rPr>
            <w:rFonts w:ascii="Arial" w:hAnsi="Arial" w:cs="Arial"/>
            <w:sz w:val="24"/>
            <w:szCs w:val="24"/>
          </w:rPr>
          <w:t xml:space="preserve">8 </w:t>
        </w:r>
        <w:r w:rsidR="000111F8" w:rsidRPr="00915806">
          <w:rPr>
            <w:rStyle w:val="Emphasis"/>
            <w:rFonts w:ascii="Symbol" w:hAnsi="Symbol" w:cs="Arial"/>
            <w:i w:val="0"/>
            <w:iCs w:val="0"/>
            <w:sz w:val="24"/>
            <w:szCs w:val="24"/>
            <w:shd w:val="clear" w:color="auto" w:fill="FFFFFF"/>
          </w:rPr>
          <w:t></w:t>
        </w:r>
        <w:r w:rsidR="000111F8">
          <w:rPr>
            <w:rFonts w:ascii="Arial" w:hAnsi="Arial" w:cs="Arial"/>
            <w:sz w:val="24"/>
            <w:szCs w:val="24"/>
          </w:rPr>
          <w:t>l H</w:t>
        </w:r>
        <w:r w:rsidR="000111F8" w:rsidRPr="008371EC">
          <w:rPr>
            <w:rFonts w:ascii="Arial" w:hAnsi="Arial" w:cs="Arial"/>
            <w:sz w:val="24"/>
            <w:szCs w:val="24"/>
            <w:vertAlign w:val="subscript"/>
            <w:rPrChange w:id="327" w:author="Author" w:date="2016-06-21T20:04:00Z">
              <w:rPr>
                <w:rFonts w:ascii="Arial" w:hAnsi="Arial" w:cs="Arial"/>
                <w:sz w:val="24"/>
                <w:szCs w:val="24"/>
              </w:rPr>
            </w:rPrChange>
          </w:rPr>
          <w:t>2</w:t>
        </w:r>
        <w:r w:rsidR="000111F8">
          <w:rPr>
            <w:rFonts w:ascii="Arial" w:hAnsi="Arial" w:cs="Arial"/>
            <w:sz w:val="24"/>
            <w:szCs w:val="24"/>
          </w:rPr>
          <w:t xml:space="preserve">O and </w:t>
        </w:r>
      </w:ins>
      <w:ins w:id="328" w:author="Author" w:date="2016-06-21T20:03:00Z">
        <w:r w:rsidR="000111F8">
          <w:rPr>
            <w:rFonts w:ascii="Arial" w:hAnsi="Arial" w:cs="Arial"/>
            <w:sz w:val="24"/>
            <w:szCs w:val="24"/>
          </w:rPr>
          <w:t xml:space="preserve">1 </w:t>
        </w:r>
        <w:r w:rsidR="000111F8" w:rsidRPr="00915806">
          <w:rPr>
            <w:rStyle w:val="Emphasis"/>
            <w:rFonts w:ascii="Symbol" w:hAnsi="Symbol" w:cs="Arial"/>
            <w:i w:val="0"/>
            <w:iCs w:val="0"/>
            <w:sz w:val="24"/>
            <w:szCs w:val="24"/>
            <w:shd w:val="clear" w:color="auto" w:fill="FFFFFF"/>
          </w:rPr>
          <w:t></w:t>
        </w:r>
        <w:r w:rsidR="000111F8">
          <w:rPr>
            <w:rFonts w:ascii="Arial" w:hAnsi="Arial" w:cs="Arial"/>
            <w:sz w:val="24"/>
            <w:szCs w:val="24"/>
          </w:rPr>
          <w:t>l sample to be measu</w:t>
        </w:r>
      </w:ins>
      <w:ins w:id="329" w:author="Author" w:date="2016-06-21T20:04:00Z">
        <w:r w:rsidR="000111F8">
          <w:rPr>
            <w:rFonts w:ascii="Arial" w:hAnsi="Arial" w:cs="Arial"/>
            <w:sz w:val="24"/>
            <w:szCs w:val="24"/>
          </w:rPr>
          <w:t>r</w:t>
        </w:r>
      </w:ins>
      <w:ins w:id="330" w:author="Author" w:date="2016-06-21T20:03:00Z">
        <w:r w:rsidR="000111F8">
          <w:rPr>
            <w:rFonts w:ascii="Arial" w:hAnsi="Arial" w:cs="Arial"/>
            <w:sz w:val="24"/>
            <w:szCs w:val="24"/>
          </w:rPr>
          <w:t xml:space="preserve">ed. </w:t>
        </w:r>
      </w:ins>
      <w:r w:rsidR="00FE0FBD" w:rsidRPr="00915806">
        <w:rPr>
          <w:rFonts w:ascii="Arial" w:hAnsi="Arial" w:cs="Arial"/>
          <w:sz w:val="24"/>
          <w:szCs w:val="24"/>
        </w:rPr>
        <w:t>Perform qPCR</w:t>
      </w:r>
      <w:r w:rsidR="0066212A" w:rsidRPr="00915806">
        <w:rPr>
          <w:rFonts w:ascii="Arial" w:hAnsi="Arial" w:cs="Arial"/>
          <w:sz w:val="24"/>
          <w:szCs w:val="24"/>
        </w:rPr>
        <w:t xml:space="preserve"> with the following conditions: holding the samples at 50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2 min and 95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10 min; </w:t>
      </w:r>
      <w:r w:rsidR="0066212A" w:rsidRPr="00915806">
        <w:rPr>
          <w:rFonts w:ascii="Arial" w:hAnsi="Arial" w:cs="Arial"/>
          <w:sz w:val="24"/>
          <w:szCs w:val="24"/>
          <w:shd w:val="clear" w:color="auto" w:fill="FFFFFF"/>
        </w:rPr>
        <w:t>followed by 40 cycles</w:t>
      </w:r>
      <w:r w:rsidR="0066212A" w:rsidRPr="00915806">
        <w:rPr>
          <w:rFonts w:ascii="Arial" w:hAnsi="Arial" w:cs="Arial"/>
          <w:sz w:val="24"/>
          <w:szCs w:val="24"/>
        </w:rPr>
        <w:t xml:space="preserve"> of 95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15 sec, 60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1 min; for melt stage, incubate the samples at 95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30 sec and 60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15 sec. </w:t>
      </w:r>
      <w:r w:rsidR="00AC6DF9" w:rsidRPr="00915806">
        <w:rPr>
          <w:rFonts w:ascii="Arial" w:hAnsi="Arial" w:cs="Arial"/>
          <w:sz w:val="24"/>
          <w:szCs w:val="24"/>
        </w:rPr>
        <w:t>Generate the standard curve</w:t>
      </w:r>
      <w:r w:rsidR="00B57784" w:rsidRPr="00915806">
        <w:rPr>
          <w:rFonts w:ascii="Arial" w:hAnsi="Arial" w:cs="Arial"/>
          <w:sz w:val="24"/>
          <w:szCs w:val="24"/>
        </w:rPr>
        <w:t xml:space="preserve"> based on the C</w:t>
      </w:r>
      <w:r w:rsidR="00B57784" w:rsidRPr="00915806">
        <w:rPr>
          <w:rFonts w:ascii="Arial" w:hAnsi="Arial" w:cs="Arial"/>
          <w:sz w:val="24"/>
          <w:szCs w:val="24"/>
          <w:vertAlign w:val="subscript"/>
        </w:rPr>
        <w:t>T</w:t>
      </w:r>
      <w:r w:rsidR="00B57784" w:rsidRPr="00915806">
        <w:rPr>
          <w:rFonts w:ascii="Arial" w:hAnsi="Arial" w:cs="Arial"/>
          <w:sz w:val="24"/>
          <w:szCs w:val="24"/>
        </w:rPr>
        <w:t xml:space="preserve"> numbers of the standard samples</w:t>
      </w:r>
      <w:r w:rsidR="003E39BB" w:rsidRPr="00915806">
        <w:rPr>
          <w:rFonts w:ascii="Arial" w:hAnsi="Arial" w:cs="Arial"/>
          <w:sz w:val="24"/>
          <w:szCs w:val="24"/>
        </w:rPr>
        <w:t xml:space="preserve"> (</w:t>
      </w:r>
      <w:r w:rsidR="003E39BB" w:rsidRPr="00915806">
        <w:rPr>
          <w:rFonts w:ascii="Arial" w:hAnsi="Arial" w:cs="Arial"/>
          <w:b/>
          <w:sz w:val="24"/>
          <w:szCs w:val="24"/>
        </w:rPr>
        <w:t>Fig</w:t>
      </w:r>
      <w:r w:rsidR="00AA7704" w:rsidRPr="00915806">
        <w:rPr>
          <w:rFonts w:ascii="Arial" w:hAnsi="Arial" w:cs="Arial"/>
          <w:b/>
          <w:sz w:val="24"/>
          <w:szCs w:val="24"/>
        </w:rPr>
        <w:t>ure</w:t>
      </w:r>
      <w:r w:rsidR="003E39BB" w:rsidRPr="00915806">
        <w:rPr>
          <w:rFonts w:ascii="Arial" w:hAnsi="Arial" w:cs="Arial"/>
          <w:b/>
          <w:sz w:val="24"/>
          <w:szCs w:val="24"/>
        </w:rPr>
        <w:t xml:space="preserve"> 3</w:t>
      </w:r>
      <w:r w:rsidR="003E39BB" w:rsidRPr="00915806">
        <w:rPr>
          <w:rFonts w:ascii="Arial" w:hAnsi="Arial" w:cs="Arial"/>
          <w:sz w:val="24"/>
          <w:szCs w:val="24"/>
        </w:rPr>
        <w:t>)</w:t>
      </w:r>
      <w:r w:rsidR="00B57784" w:rsidRPr="00915806">
        <w:rPr>
          <w:rFonts w:ascii="Arial" w:hAnsi="Arial" w:cs="Arial"/>
          <w:sz w:val="24"/>
          <w:szCs w:val="24"/>
        </w:rPr>
        <w:t>.</w:t>
      </w:r>
    </w:p>
    <w:p w14:paraId="7B98053A" w14:textId="77777777" w:rsidR="000B60E6" w:rsidRPr="00915806" w:rsidRDefault="000B60E6" w:rsidP="00915806">
      <w:pPr>
        <w:pStyle w:val="NoSpacing"/>
        <w:jc w:val="both"/>
        <w:rPr>
          <w:rFonts w:ascii="Arial" w:hAnsi="Arial" w:cs="Arial"/>
          <w:sz w:val="24"/>
          <w:szCs w:val="24"/>
        </w:rPr>
      </w:pPr>
    </w:p>
    <w:p w14:paraId="46C841BF" w14:textId="197E9278" w:rsidR="00AC6DF9"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B57784" w:rsidRPr="00915806">
        <w:rPr>
          <w:rFonts w:ascii="Arial" w:hAnsi="Arial" w:cs="Arial"/>
          <w:sz w:val="24"/>
          <w:szCs w:val="24"/>
        </w:rPr>
        <w:t>.</w:t>
      </w:r>
      <w:r w:rsidR="00DE3756" w:rsidRPr="00915806">
        <w:rPr>
          <w:rFonts w:ascii="Arial" w:hAnsi="Arial" w:cs="Arial"/>
          <w:sz w:val="24"/>
          <w:szCs w:val="24"/>
        </w:rPr>
        <w:t>6.2</w:t>
      </w:r>
      <w:r w:rsidR="00B57784" w:rsidRPr="00915806">
        <w:rPr>
          <w:rFonts w:ascii="Arial" w:hAnsi="Arial" w:cs="Arial"/>
          <w:sz w:val="24"/>
          <w:szCs w:val="24"/>
        </w:rPr>
        <w:t>) C</w:t>
      </w:r>
      <w:r w:rsidR="00AC6DF9" w:rsidRPr="00915806">
        <w:rPr>
          <w:rFonts w:ascii="Arial" w:hAnsi="Arial" w:cs="Arial"/>
          <w:sz w:val="24"/>
          <w:szCs w:val="24"/>
        </w:rPr>
        <w:t>alculate the molecular concentration</w:t>
      </w:r>
      <w:r w:rsidR="003E39BB" w:rsidRPr="00915806">
        <w:rPr>
          <w:rFonts w:ascii="Arial" w:hAnsi="Arial" w:cs="Arial"/>
          <w:sz w:val="24"/>
          <w:szCs w:val="24"/>
        </w:rPr>
        <w:t>/titer</w:t>
      </w:r>
      <w:r w:rsidR="00AC6DF9" w:rsidRPr="00915806">
        <w:rPr>
          <w:rFonts w:ascii="Arial" w:hAnsi="Arial" w:cs="Arial"/>
          <w:sz w:val="24"/>
          <w:szCs w:val="24"/>
        </w:rPr>
        <w:t xml:space="preserve"> of the AAV sample</w:t>
      </w:r>
      <w:r w:rsidR="00B10165" w:rsidRPr="00915806">
        <w:rPr>
          <w:rFonts w:ascii="Arial" w:hAnsi="Arial" w:cs="Arial"/>
          <w:sz w:val="24"/>
          <w:szCs w:val="24"/>
        </w:rPr>
        <w:t xml:space="preserve"> against the standard curve</w:t>
      </w:r>
      <w:r w:rsidR="00AC6DF9" w:rsidRPr="00915806">
        <w:rPr>
          <w:rFonts w:ascii="Arial" w:hAnsi="Arial" w:cs="Arial"/>
          <w:sz w:val="24"/>
          <w:szCs w:val="24"/>
        </w:rPr>
        <w:t xml:space="preserve">. </w:t>
      </w:r>
      <w:ins w:id="331" w:author="Author" w:date="2016-06-30T20:59:00Z">
        <w:r w:rsidR="00FF68AB">
          <w:rPr>
            <w:rFonts w:ascii="Arial" w:hAnsi="Arial" w:cs="Arial"/>
            <w:sz w:val="24"/>
            <w:szCs w:val="24"/>
          </w:rPr>
          <w:t>The rAAV9 has single-strand DNA</w:t>
        </w:r>
      </w:ins>
      <w:ins w:id="332" w:author="Author" w:date="2016-06-30T21:00:00Z">
        <w:r w:rsidR="00FF68AB">
          <w:rPr>
            <w:rFonts w:ascii="Arial" w:hAnsi="Arial" w:cs="Arial"/>
            <w:sz w:val="24"/>
            <w:szCs w:val="24"/>
          </w:rPr>
          <w:t xml:space="preserve"> genome, so</w:t>
        </w:r>
      </w:ins>
      <w:ins w:id="333" w:author="Author" w:date="2016-06-30T21:01:00Z">
        <w:r w:rsidR="0060306F">
          <w:rPr>
            <w:rFonts w:ascii="Arial" w:hAnsi="Arial" w:cs="Arial"/>
            <w:sz w:val="24"/>
            <w:szCs w:val="24"/>
          </w:rPr>
          <w:t xml:space="preserve"> the molecular concentration should be 2 fold higher than </w:t>
        </w:r>
      </w:ins>
      <w:ins w:id="334" w:author="Author" w:date="2016-06-30T21:02:00Z">
        <w:r w:rsidR="0060306F">
          <w:rPr>
            <w:rFonts w:ascii="Arial" w:hAnsi="Arial" w:cs="Arial"/>
            <w:sz w:val="24"/>
            <w:szCs w:val="24"/>
          </w:rPr>
          <w:t>the calculated value</w:t>
        </w:r>
      </w:ins>
      <w:ins w:id="335" w:author="Author" w:date="2016-07-01T01:27:00Z">
        <w:r w:rsidR="00FA252B">
          <w:rPr>
            <w:rFonts w:ascii="Arial" w:hAnsi="Arial" w:cs="Arial"/>
            <w:sz w:val="24"/>
            <w:szCs w:val="24"/>
          </w:rPr>
          <w:t xml:space="preserve"> (2Xpower</w:t>
        </w:r>
      </w:ins>
      <w:ins w:id="336" w:author="Author" w:date="2016-07-05T11:41:00Z">
        <w:r w:rsidR="00C92D29">
          <w:rPr>
            <w:rFonts w:ascii="Arial" w:hAnsi="Arial" w:cs="Arial"/>
            <w:sz w:val="24"/>
            <w:szCs w:val="24"/>
          </w:rPr>
          <w:t xml:space="preserve"> </w:t>
        </w:r>
      </w:ins>
      <w:ins w:id="337" w:author="Author" w:date="2016-07-01T01:27:00Z">
        <w:r w:rsidR="00FA252B">
          <w:rPr>
            <w:rFonts w:ascii="Arial" w:hAnsi="Arial" w:cs="Arial"/>
            <w:sz w:val="24"/>
            <w:szCs w:val="24"/>
          </w:rPr>
          <w:t xml:space="preserve">(10, y), </w:t>
        </w:r>
        <w:r w:rsidR="00FA252B" w:rsidRPr="008371EC">
          <w:rPr>
            <w:rFonts w:ascii="Arial" w:hAnsi="Arial" w:cs="Arial"/>
            <w:b/>
            <w:sz w:val="24"/>
            <w:szCs w:val="24"/>
            <w:rPrChange w:id="338" w:author="Author" w:date="2016-07-01T01:28:00Z">
              <w:rPr>
                <w:rFonts w:ascii="Arial" w:hAnsi="Arial" w:cs="Arial"/>
                <w:sz w:val="24"/>
                <w:szCs w:val="24"/>
              </w:rPr>
            </w:rPrChange>
          </w:rPr>
          <w:t xml:space="preserve">Figure </w:t>
        </w:r>
      </w:ins>
      <w:ins w:id="339" w:author="Author" w:date="2016-07-01T01:31:00Z">
        <w:r w:rsidR="00E8549F">
          <w:rPr>
            <w:rFonts w:ascii="Arial" w:hAnsi="Arial" w:cs="Arial"/>
            <w:b/>
            <w:sz w:val="24"/>
            <w:szCs w:val="24"/>
          </w:rPr>
          <w:t>3B</w:t>
        </w:r>
      </w:ins>
      <w:ins w:id="340" w:author="Author" w:date="2016-07-01T01:27:00Z">
        <w:del w:id="341" w:author="Author" w:date="2016-07-01T01:31:00Z">
          <w:r w:rsidR="00FA252B" w:rsidRPr="008371EC" w:rsidDel="00E8549F">
            <w:rPr>
              <w:rFonts w:ascii="Arial" w:hAnsi="Arial" w:cs="Arial"/>
              <w:b/>
              <w:sz w:val="24"/>
              <w:szCs w:val="24"/>
              <w:rPrChange w:id="342" w:author="Author" w:date="2016-07-01T01:28:00Z">
                <w:rPr>
                  <w:rFonts w:ascii="Arial" w:hAnsi="Arial" w:cs="Arial"/>
                  <w:sz w:val="24"/>
                  <w:szCs w:val="24"/>
                </w:rPr>
              </w:rPrChange>
            </w:rPr>
            <w:delText>4</w:delText>
          </w:r>
        </w:del>
        <w:r w:rsidR="00FA252B">
          <w:rPr>
            <w:rFonts w:ascii="Arial" w:hAnsi="Arial" w:cs="Arial"/>
            <w:sz w:val="24"/>
            <w:szCs w:val="24"/>
          </w:rPr>
          <w:t>)</w:t>
        </w:r>
      </w:ins>
      <w:ins w:id="343" w:author="Author" w:date="2016-06-30T21:02:00Z">
        <w:r w:rsidR="0060306F">
          <w:rPr>
            <w:rFonts w:ascii="Arial" w:hAnsi="Arial" w:cs="Arial"/>
            <w:sz w:val="24"/>
            <w:szCs w:val="24"/>
          </w:rPr>
          <w:t>.</w:t>
        </w:r>
      </w:ins>
      <w:ins w:id="344" w:author="Author" w:date="2016-06-30T21:01:00Z">
        <w:r w:rsidR="0060306F">
          <w:rPr>
            <w:rFonts w:ascii="Arial" w:hAnsi="Arial" w:cs="Arial"/>
            <w:sz w:val="24"/>
            <w:szCs w:val="24"/>
          </w:rPr>
          <w:t xml:space="preserve"> </w:t>
        </w:r>
      </w:ins>
      <w:ins w:id="345" w:author="Author" w:date="2016-06-30T21:00:00Z">
        <w:r w:rsidR="00FF68AB">
          <w:rPr>
            <w:rFonts w:ascii="Arial" w:hAnsi="Arial" w:cs="Arial"/>
            <w:sz w:val="24"/>
            <w:szCs w:val="24"/>
          </w:rPr>
          <w:t xml:space="preserve"> </w:t>
        </w:r>
      </w:ins>
      <w:ins w:id="346" w:author="Author" w:date="2016-06-30T20:59:00Z">
        <w:r w:rsidR="00FF68AB">
          <w:rPr>
            <w:rFonts w:ascii="Arial" w:hAnsi="Arial" w:cs="Arial"/>
            <w:sz w:val="24"/>
            <w:szCs w:val="24"/>
          </w:rPr>
          <w:t xml:space="preserve"> </w:t>
        </w:r>
      </w:ins>
      <w:del w:id="347" w:author="Author" w:date="2016-06-30T21:02:00Z">
        <w:r w:rsidR="00AC6DF9" w:rsidRPr="00915806" w:rsidDel="0060306F">
          <w:rPr>
            <w:rFonts w:ascii="Arial" w:hAnsi="Arial" w:cs="Arial"/>
            <w:sz w:val="24"/>
            <w:szCs w:val="24"/>
          </w:rPr>
          <w:delText xml:space="preserve"> </w:delText>
        </w:r>
      </w:del>
      <w:ins w:id="348" w:author="Author" w:date="2016-06-30T21:02:00Z">
        <w:r w:rsidR="0060306F">
          <w:rPr>
            <w:rFonts w:ascii="Arial" w:hAnsi="Arial" w:cs="Arial"/>
            <w:sz w:val="24"/>
            <w:szCs w:val="24"/>
          </w:rPr>
          <w:t>In addition, t</w:t>
        </w:r>
      </w:ins>
      <w:del w:id="349" w:author="Author" w:date="2016-06-30T21:02:00Z">
        <w:r w:rsidR="00AC6DF9" w:rsidRPr="00915806" w:rsidDel="0060306F">
          <w:rPr>
            <w:rFonts w:ascii="Arial" w:hAnsi="Arial" w:cs="Arial"/>
            <w:sz w:val="24"/>
            <w:szCs w:val="24"/>
          </w:rPr>
          <w:delText>T</w:delText>
        </w:r>
      </w:del>
      <w:r w:rsidR="00AC6DF9" w:rsidRPr="00915806">
        <w:rPr>
          <w:rFonts w:ascii="Arial" w:hAnsi="Arial" w:cs="Arial"/>
          <w:sz w:val="24"/>
          <w:szCs w:val="24"/>
        </w:rPr>
        <w:t xml:space="preserve">he titer of the purified </w:t>
      </w:r>
      <w:ins w:id="350" w:author="Author" w:date="2016-06-30T20:59:00Z">
        <w:r w:rsidR="00FF68AB">
          <w:rPr>
            <w:rFonts w:ascii="Arial" w:hAnsi="Arial" w:cs="Arial"/>
            <w:sz w:val="24"/>
            <w:szCs w:val="24"/>
          </w:rPr>
          <w:t>r</w:t>
        </w:r>
      </w:ins>
      <w:r w:rsidR="00AC6DF9" w:rsidRPr="00915806">
        <w:rPr>
          <w:rFonts w:ascii="Arial" w:hAnsi="Arial" w:cs="Arial"/>
          <w:sz w:val="24"/>
          <w:szCs w:val="24"/>
        </w:rPr>
        <w:t>AAV</w:t>
      </w:r>
      <w:ins w:id="351" w:author="Author" w:date="2016-06-30T20:59:00Z">
        <w:r w:rsidR="00FF68AB">
          <w:rPr>
            <w:rFonts w:ascii="Arial" w:hAnsi="Arial" w:cs="Arial"/>
            <w:sz w:val="24"/>
            <w:szCs w:val="24"/>
          </w:rPr>
          <w:t>9</w:t>
        </w:r>
      </w:ins>
      <w:r w:rsidR="00AC6DF9" w:rsidRPr="00915806">
        <w:rPr>
          <w:rFonts w:ascii="Arial" w:hAnsi="Arial" w:cs="Arial"/>
          <w:sz w:val="24"/>
          <w:szCs w:val="24"/>
        </w:rPr>
        <w:t xml:space="preserve"> will be 20 fold higher than what is obtained from the </w:t>
      </w:r>
      <w:ins w:id="352" w:author="Author" w:date="2016-06-30T21:00:00Z">
        <w:r w:rsidR="00FF68AB">
          <w:rPr>
            <w:rFonts w:ascii="Arial" w:hAnsi="Arial" w:cs="Arial"/>
            <w:sz w:val="24"/>
            <w:szCs w:val="24"/>
          </w:rPr>
          <w:t>calculation</w:t>
        </w:r>
      </w:ins>
      <w:del w:id="353" w:author="Author" w:date="2016-06-30T21:00:00Z">
        <w:r w:rsidR="00AC6DF9" w:rsidRPr="00915806" w:rsidDel="00FF68AB">
          <w:rPr>
            <w:rFonts w:ascii="Arial" w:hAnsi="Arial" w:cs="Arial"/>
            <w:sz w:val="24"/>
            <w:szCs w:val="24"/>
          </w:rPr>
          <w:delText>qPCR</w:delText>
        </w:r>
      </w:del>
      <w:r w:rsidR="00AC6DF9" w:rsidRPr="00915806">
        <w:rPr>
          <w:rFonts w:ascii="Arial" w:hAnsi="Arial" w:cs="Arial"/>
          <w:sz w:val="24"/>
          <w:szCs w:val="24"/>
        </w:rPr>
        <w:t xml:space="preserve">, due to the 1:20 dilution of the virus in </w:t>
      </w:r>
      <w:proofErr w:type="spellStart"/>
      <w:r w:rsidR="00AC6DF9" w:rsidRPr="00915806">
        <w:rPr>
          <w:rFonts w:ascii="Arial" w:hAnsi="Arial" w:cs="Arial"/>
          <w:sz w:val="24"/>
          <w:szCs w:val="24"/>
        </w:rPr>
        <w:t>DNAse</w:t>
      </w:r>
      <w:proofErr w:type="spellEnd"/>
      <w:r w:rsidR="00AC6DF9" w:rsidRPr="00915806">
        <w:rPr>
          <w:rFonts w:ascii="Arial" w:hAnsi="Arial" w:cs="Arial"/>
          <w:sz w:val="24"/>
          <w:szCs w:val="24"/>
        </w:rPr>
        <w:t xml:space="preserve"> and Proteinase K reactions (5</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AC6DF9" w:rsidRPr="00915806">
        <w:rPr>
          <w:rFonts w:ascii="Arial" w:hAnsi="Arial" w:cs="Arial"/>
          <w:sz w:val="24"/>
          <w:szCs w:val="24"/>
        </w:rPr>
        <w:t>l in 100</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AC6DF9" w:rsidRPr="00915806">
        <w:rPr>
          <w:rFonts w:ascii="Arial" w:hAnsi="Arial" w:cs="Arial"/>
          <w:sz w:val="24"/>
          <w:szCs w:val="24"/>
        </w:rPr>
        <w:t>l total).</w:t>
      </w:r>
    </w:p>
    <w:p w14:paraId="0B8F04B3" w14:textId="77777777" w:rsidR="00BE7E3E" w:rsidRPr="00915806" w:rsidRDefault="00BE7E3E" w:rsidP="00915806">
      <w:pPr>
        <w:pStyle w:val="NoSpacing"/>
        <w:jc w:val="both"/>
        <w:rPr>
          <w:rFonts w:ascii="Arial" w:hAnsi="Arial" w:cs="Arial"/>
          <w:sz w:val="24"/>
          <w:szCs w:val="24"/>
        </w:rPr>
      </w:pPr>
    </w:p>
    <w:p w14:paraId="08B3F603" w14:textId="0367AB23" w:rsidR="00BE7E3E" w:rsidRPr="00915806" w:rsidRDefault="00A361D3" w:rsidP="00915806">
      <w:pPr>
        <w:pStyle w:val="NoSpacing"/>
        <w:jc w:val="both"/>
        <w:rPr>
          <w:rFonts w:ascii="Arial" w:hAnsi="Arial" w:cs="Arial"/>
          <w:b/>
          <w:sz w:val="24"/>
          <w:szCs w:val="24"/>
        </w:rPr>
      </w:pPr>
      <w:r w:rsidRPr="00915806">
        <w:rPr>
          <w:rFonts w:ascii="Arial" w:hAnsi="Arial" w:cs="Arial"/>
          <w:b/>
          <w:sz w:val="24"/>
          <w:szCs w:val="24"/>
        </w:rPr>
        <w:t>5</w:t>
      </w:r>
      <w:r w:rsidR="00D946A3" w:rsidRPr="00915806">
        <w:rPr>
          <w:rFonts w:ascii="Arial" w:hAnsi="Arial" w:cs="Arial"/>
          <w:b/>
          <w:sz w:val="24"/>
          <w:szCs w:val="24"/>
        </w:rPr>
        <w:t xml:space="preserve">. </w:t>
      </w:r>
      <w:proofErr w:type="gramStart"/>
      <w:r w:rsidR="006E30F2" w:rsidRPr="00915806">
        <w:rPr>
          <w:rFonts w:ascii="Arial" w:hAnsi="Arial" w:cs="Arial"/>
          <w:b/>
          <w:sz w:val="24"/>
          <w:szCs w:val="24"/>
        </w:rPr>
        <w:t>r</w:t>
      </w:r>
      <w:r w:rsidR="00BE7E3E" w:rsidRPr="00915806">
        <w:rPr>
          <w:rFonts w:ascii="Arial" w:hAnsi="Arial" w:cs="Arial"/>
          <w:b/>
          <w:sz w:val="24"/>
          <w:szCs w:val="24"/>
        </w:rPr>
        <w:t>AAV</w:t>
      </w:r>
      <w:r w:rsidR="006E30F2" w:rsidRPr="00915806">
        <w:rPr>
          <w:rFonts w:ascii="Arial" w:hAnsi="Arial" w:cs="Arial"/>
          <w:b/>
          <w:sz w:val="24"/>
          <w:szCs w:val="24"/>
        </w:rPr>
        <w:t>9</w:t>
      </w:r>
      <w:proofErr w:type="gramEnd"/>
      <w:r w:rsidR="00BE7E3E" w:rsidRPr="00915806">
        <w:rPr>
          <w:rFonts w:ascii="Arial" w:hAnsi="Arial" w:cs="Arial"/>
          <w:b/>
          <w:sz w:val="24"/>
          <w:szCs w:val="24"/>
        </w:rPr>
        <w:t xml:space="preserve"> injection in neonatal mice</w:t>
      </w:r>
      <w:r w:rsidR="00DC7E58" w:rsidRPr="00915806">
        <w:rPr>
          <w:rFonts w:ascii="Arial" w:hAnsi="Arial" w:cs="Arial"/>
          <w:b/>
          <w:sz w:val="24"/>
          <w:szCs w:val="24"/>
        </w:rPr>
        <w:t xml:space="preserve"> and gene expression assays in the heart</w:t>
      </w:r>
      <w:r w:rsidR="003D1F8E" w:rsidRPr="00915806">
        <w:rPr>
          <w:rFonts w:ascii="Arial" w:hAnsi="Arial" w:cs="Arial"/>
          <w:b/>
          <w:sz w:val="24"/>
          <w:szCs w:val="24"/>
        </w:rPr>
        <w:t xml:space="preserve"> </w:t>
      </w:r>
    </w:p>
    <w:p w14:paraId="012EA6D2" w14:textId="738D4846" w:rsidR="00E10B16" w:rsidRPr="00915806" w:rsidRDefault="00A361D3" w:rsidP="00915806">
      <w:pPr>
        <w:pStyle w:val="NoSpacing"/>
        <w:jc w:val="both"/>
        <w:rPr>
          <w:rFonts w:ascii="Arial" w:hAnsi="Arial" w:cs="Arial"/>
          <w:sz w:val="24"/>
          <w:szCs w:val="24"/>
        </w:rPr>
      </w:pPr>
      <w:r w:rsidRPr="00915806">
        <w:rPr>
          <w:rFonts w:ascii="Arial" w:hAnsi="Arial" w:cs="Arial"/>
          <w:sz w:val="24"/>
          <w:szCs w:val="24"/>
          <w:highlight w:val="yellow"/>
        </w:rPr>
        <w:t>5</w:t>
      </w:r>
      <w:r w:rsidR="00D946A3" w:rsidRPr="00915806">
        <w:rPr>
          <w:rFonts w:ascii="Arial" w:hAnsi="Arial" w:cs="Arial"/>
          <w:sz w:val="24"/>
          <w:szCs w:val="24"/>
          <w:highlight w:val="yellow"/>
        </w:rPr>
        <w:t xml:space="preserve">.1) </w:t>
      </w:r>
      <w:r w:rsidR="00CD2739" w:rsidRPr="00915806">
        <w:rPr>
          <w:rFonts w:ascii="Arial" w:hAnsi="Arial" w:cs="Arial"/>
          <w:sz w:val="24"/>
          <w:szCs w:val="24"/>
          <w:highlight w:val="yellow"/>
        </w:rPr>
        <w:t xml:space="preserve">Prepare </w:t>
      </w:r>
      <w:r w:rsidR="006E30F2" w:rsidRPr="00915806">
        <w:rPr>
          <w:rFonts w:ascii="Arial" w:hAnsi="Arial" w:cs="Arial"/>
          <w:sz w:val="24"/>
          <w:szCs w:val="24"/>
          <w:highlight w:val="yellow"/>
        </w:rPr>
        <w:t>r</w:t>
      </w:r>
      <w:r w:rsidR="00CD2739" w:rsidRPr="00915806">
        <w:rPr>
          <w:rFonts w:ascii="Arial" w:hAnsi="Arial" w:cs="Arial"/>
          <w:sz w:val="24"/>
          <w:szCs w:val="24"/>
          <w:highlight w:val="yellow"/>
        </w:rPr>
        <w:t>AAV</w:t>
      </w:r>
      <w:r w:rsidR="006E30F2" w:rsidRPr="00915806">
        <w:rPr>
          <w:rFonts w:ascii="Arial" w:hAnsi="Arial" w:cs="Arial"/>
          <w:sz w:val="24"/>
          <w:szCs w:val="24"/>
          <w:highlight w:val="yellow"/>
        </w:rPr>
        <w:t>9</w:t>
      </w:r>
      <w:r w:rsidR="00CD2739" w:rsidRPr="00915806">
        <w:rPr>
          <w:rFonts w:ascii="Arial" w:hAnsi="Arial" w:cs="Arial"/>
          <w:sz w:val="24"/>
          <w:szCs w:val="24"/>
          <w:highlight w:val="yellow"/>
        </w:rPr>
        <w:t xml:space="preserve"> working solutions in </w:t>
      </w:r>
      <w:proofErr w:type="spellStart"/>
      <w:r w:rsidR="006E2D97" w:rsidRPr="00915806">
        <w:rPr>
          <w:rFonts w:ascii="Arial" w:hAnsi="Arial" w:cs="Arial"/>
          <w:sz w:val="24"/>
          <w:szCs w:val="24"/>
          <w:highlight w:val="yellow"/>
          <w:shd w:val="clear" w:color="auto" w:fill="FFFFFF"/>
        </w:rPr>
        <w:t>polyoxyethylene-polyoxypropylene</w:t>
      </w:r>
      <w:proofErr w:type="spellEnd"/>
      <w:r w:rsidR="006E2D97" w:rsidRPr="00915806">
        <w:rPr>
          <w:rFonts w:ascii="Arial" w:hAnsi="Arial" w:cs="Arial"/>
          <w:sz w:val="24"/>
          <w:szCs w:val="24"/>
          <w:highlight w:val="yellow"/>
          <w:shd w:val="clear" w:color="auto" w:fill="FFFFFF"/>
        </w:rPr>
        <w:t xml:space="preserve"> block copolymer</w:t>
      </w:r>
      <w:r w:rsidR="006E2D97" w:rsidRPr="00915806">
        <w:rPr>
          <w:rFonts w:ascii="Arial" w:hAnsi="Arial" w:cs="Arial"/>
          <w:sz w:val="24"/>
          <w:szCs w:val="24"/>
          <w:highlight w:val="yellow"/>
        </w:rPr>
        <w:t xml:space="preserve"> PBS solution</w:t>
      </w:r>
      <w:r w:rsidR="00CD2739" w:rsidRPr="00915806">
        <w:rPr>
          <w:rFonts w:ascii="Arial" w:hAnsi="Arial" w:cs="Arial"/>
          <w:sz w:val="24"/>
          <w:szCs w:val="24"/>
          <w:highlight w:val="yellow"/>
        </w:rPr>
        <w:t xml:space="preserve">. </w:t>
      </w:r>
      <w:r w:rsidR="00B5511B" w:rsidRPr="00915806">
        <w:rPr>
          <w:rFonts w:ascii="Arial" w:hAnsi="Arial" w:cs="Arial"/>
          <w:sz w:val="24"/>
          <w:szCs w:val="24"/>
          <w:highlight w:val="yellow"/>
        </w:rPr>
        <w:t>M</w:t>
      </w:r>
      <w:r w:rsidR="00D946A3" w:rsidRPr="00915806">
        <w:rPr>
          <w:rFonts w:ascii="Arial" w:hAnsi="Arial" w:cs="Arial"/>
          <w:sz w:val="24"/>
          <w:szCs w:val="24"/>
          <w:highlight w:val="yellow"/>
        </w:rPr>
        <w:t xml:space="preserve">ake </w:t>
      </w:r>
      <w:r w:rsidR="00DC7E58" w:rsidRPr="00915806">
        <w:rPr>
          <w:rFonts w:ascii="Arial" w:hAnsi="Arial" w:cs="Arial"/>
          <w:sz w:val="24"/>
          <w:szCs w:val="24"/>
          <w:highlight w:val="yellow"/>
        </w:rPr>
        <w:t xml:space="preserve">the virus stock with the titers of </w:t>
      </w:r>
      <w:r w:rsidR="00574D2F" w:rsidRPr="00915806">
        <w:rPr>
          <w:rFonts w:ascii="Arial" w:hAnsi="Arial" w:cs="Arial"/>
          <w:sz w:val="24"/>
          <w:szCs w:val="24"/>
          <w:highlight w:val="yellow"/>
        </w:rPr>
        <w:t>1</w:t>
      </w:r>
      <w:r w:rsidR="00D946A3" w:rsidRPr="00915806">
        <w:rPr>
          <w:rFonts w:ascii="Arial" w:hAnsi="Arial" w:cs="Arial"/>
          <w:sz w:val="24"/>
          <w:szCs w:val="24"/>
          <w:highlight w:val="yellow"/>
        </w:rPr>
        <w:t>-</w:t>
      </w:r>
      <w:r w:rsidR="00DC7E58" w:rsidRPr="00915806">
        <w:rPr>
          <w:rFonts w:ascii="Arial" w:hAnsi="Arial" w:cs="Arial"/>
          <w:sz w:val="24"/>
          <w:szCs w:val="24"/>
          <w:highlight w:val="yellow"/>
        </w:rPr>
        <w:t>7</w:t>
      </w:r>
      <w:r w:rsidR="00D946A3" w:rsidRPr="00915806">
        <w:rPr>
          <w:rFonts w:ascii="Arial" w:hAnsi="Arial" w:cs="Arial"/>
          <w:sz w:val="24"/>
          <w:szCs w:val="24"/>
          <w:highlight w:val="yellow"/>
        </w:rPr>
        <w:t xml:space="preserve"> X 10</w:t>
      </w:r>
      <w:r w:rsidR="00D946A3" w:rsidRPr="00915806">
        <w:rPr>
          <w:rFonts w:ascii="Arial" w:hAnsi="Arial" w:cs="Arial"/>
          <w:sz w:val="24"/>
          <w:szCs w:val="24"/>
          <w:highlight w:val="yellow"/>
          <w:vertAlign w:val="superscript"/>
        </w:rPr>
        <w:t>12</w:t>
      </w:r>
      <w:r w:rsidR="00923E5E" w:rsidRPr="00915806">
        <w:rPr>
          <w:rFonts w:ascii="Arial" w:hAnsi="Arial" w:cs="Arial"/>
          <w:sz w:val="24"/>
          <w:szCs w:val="24"/>
          <w:highlight w:val="yellow"/>
          <w:vertAlign w:val="superscript"/>
        </w:rPr>
        <w:t xml:space="preserve"> </w:t>
      </w:r>
      <w:r w:rsidR="00D946A3" w:rsidRPr="00915806">
        <w:rPr>
          <w:rFonts w:ascii="Arial" w:hAnsi="Arial" w:cs="Arial"/>
          <w:sz w:val="24"/>
          <w:szCs w:val="24"/>
          <w:highlight w:val="yellow"/>
        </w:rPr>
        <w:t>particles/</w:t>
      </w:r>
      <w:proofErr w:type="spellStart"/>
      <w:r w:rsidR="00D946A3" w:rsidRPr="00915806">
        <w:rPr>
          <w:rFonts w:ascii="Arial" w:hAnsi="Arial" w:cs="Arial"/>
          <w:sz w:val="24"/>
          <w:szCs w:val="24"/>
          <w:highlight w:val="yellow"/>
        </w:rPr>
        <w:t>m</w:t>
      </w:r>
      <w:r w:rsidR="003D1F8E" w:rsidRPr="00915806">
        <w:rPr>
          <w:rFonts w:ascii="Arial" w:hAnsi="Arial" w:cs="Arial"/>
          <w:sz w:val="24"/>
          <w:szCs w:val="24"/>
          <w:highlight w:val="yellow"/>
        </w:rPr>
        <w:t>L</w:t>
      </w:r>
      <w:r w:rsidR="00DC7E58" w:rsidRPr="00915806">
        <w:rPr>
          <w:rFonts w:ascii="Arial" w:hAnsi="Arial" w:cs="Arial"/>
          <w:sz w:val="24"/>
          <w:szCs w:val="24"/>
          <w:highlight w:val="yellow"/>
        </w:rPr>
        <w:t>.</w:t>
      </w:r>
      <w:proofErr w:type="spellEnd"/>
      <w:r w:rsidR="00DC7E58" w:rsidRPr="00915806">
        <w:rPr>
          <w:rFonts w:ascii="Arial" w:hAnsi="Arial" w:cs="Arial"/>
          <w:sz w:val="24"/>
          <w:szCs w:val="24"/>
        </w:rPr>
        <w:t xml:space="preserve">  </w:t>
      </w:r>
      <w:r w:rsidR="006E2D97" w:rsidRPr="00915806">
        <w:rPr>
          <w:rFonts w:ascii="Arial" w:hAnsi="Arial" w:cs="Arial"/>
          <w:sz w:val="24"/>
          <w:szCs w:val="24"/>
        </w:rPr>
        <w:t xml:space="preserve"> </w:t>
      </w:r>
    </w:p>
    <w:p w14:paraId="18452CE7" w14:textId="77777777" w:rsidR="00915806" w:rsidRPr="00915806" w:rsidRDefault="00915806" w:rsidP="00915806">
      <w:pPr>
        <w:pStyle w:val="NoSpacing"/>
        <w:jc w:val="both"/>
        <w:rPr>
          <w:rFonts w:ascii="Arial" w:hAnsi="Arial" w:cs="Arial"/>
          <w:sz w:val="24"/>
          <w:szCs w:val="24"/>
        </w:rPr>
      </w:pPr>
    </w:p>
    <w:p w14:paraId="1DD3A7B9" w14:textId="5FD65C06" w:rsidR="00911D64" w:rsidRPr="00915806" w:rsidRDefault="00E10B16" w:rsidP="00915806">
      <w:pPr>
        <w:pStyle w:val="NoSpacing"/>
        <w:jc w:val="both"/>
        <w:rPr>
          <w:rFonts w:ascii="Arial" w:hAnsi="Arial" w:cs="Arial"/>
          <w:sz w:val="24"/>
          <w:szCs w:val="24"/>
        </w:rPr>
      </w:pPr>
      <w:r w:rsidRPr="00915806">
        <w:rPr>
          <w:rFonts w:ascii="Arial" w:hAnsi="Arial" w:cs="Arial"/>
          <w:sz w:val="24"/>
          <w:szCs w:val="24"/>
        </w:rPr>
        <w:t xml:space="preserve">Note: </w:t>
      </w:r>
      <w:r w:rsidR="00121888" w:rsidRPr="00915806">
        <w:rPr>
          <w:rFonts w:ascii="Arial" w:hAnsi="Arial" w:cs="Arial"/>
          <w:sz w:val="24"/>
          <w:szCs w:val="24"/>
        </w:rPr>
        <w:t>D</w:t>
      </w:r>
      <w:r w:rsidR="00DC7E58" w:rsidRPr="00915806">
        <w:rPr>
          <w:rFonts w:ascii="Arial" w:hAnsi="Arial" w:cs="Arial"/>
          <w:sz w:val="24"/>
          <w:szCs w:val="24"/>
        </w:rPr>
        <w:t>eliver 50-70</w:t>
      </w:r>
      <w:r w:rsidR="00923E5E" w:rsidRPr="00915806">
        <w:rPr>
          <w:rFonts w:ascii="Arial" w:hAnsi="Arial" w:cs="Arial"/>
          <w:sz w:val="24"/>
          <w:szCs w:val="24"/>
        </w:rPr>
        <w:t xml:space="preserve"> </w:t>
      </w:r>
      <w:r w:rsidR="004E7211" w:rsidRPr="00915806">
        <w:rPr>
          <w:rStyle w:val="Emphasis"/>
          <w:rFonts w:ascii="Symbol" w:hAnsi="Symbol" w:cs="Arial"/>
          <w:i w:val="0"/>
          <w:iCs w:val="0"/>
          <w:sz w:val="24"/>
          <w:szCs w:val="24"/>
          <w:shd w:val="clear" w:color="auto" w:fill="FFFFFF"/>
        </w:rPr>
        <w:t></w:t>
      </w:r>
      <w:r w:rsidR="00DC7E58" w:rsidRPr="00915806">
        <w:rPr>
          <w:rFonts w:ascii="Arial" w:hAnsi="Arial" w:cs="Arial"/>
          <w:sz w:val="24"/>
          <w:szCs w:val="24"/>
        </w:rPr>
        <w:t xml:space="preserve">l rAAV9 solution into each postnatal day 0.5-1.5 mice by subcutaneous injection. To achieve efficient gene overexpression or knockdown, </w:t>
      </w:r>
      <w:r w:rsidR="00B6253D" w:rsidRPr="00915806">
        <w:rPr>
          <w:rFonts w:ascii="Arial" w:hAnsi="Arial" w:cs="Arial"/>
          <w:sz w:val="24"/>
          <w:szCs w:val="24"/>
        </w:rPr>
        <w:t xml:space="preserve">it is recommended to perform </w:t>
      </w:r>
      <w:r w:rsidR="00E4601C" w:rsidRPr="00915806">
        <w:rPr>
          <w:rFonts w:ascii="Arial" w:hAnsi="Arial" w:cs="Arial"/>
          <w:sz w:val="24"/>
          <w:szCs w:val="24"/>
        </w:rPr>
        <w:t xml:space="preserve">a </w:t>
      </w:r>
      <w:r w:rsidR="00DC7E58" w:rsidRPr="00915806">
        <w:rPr>
          <w:rFonts w:ascii="Arial" w:hAnsi="Arial" w:cs="Arial"/>
          <w:sz w:val="24"/>
          <w:szCs w:val="24"/>
        </w:rPr>
        <w:t xml:space="preserve">pilot test for each study to optimize the amount of injected AAV. </w:t>
      </w:r>
      <w:r w:rsidR="009B7B2D" w:rsidRPr="00915806">
        <w:rPr>
          <w:rFonts w:ascii="Arial" w:hAnsi="Arial" w:cs="Arial"/>
          <w:sz w:val="24"/>
          <w:szCs w:val="24"/>
        </w:rPr>
        <w:t>Use t</w:t>
      </w:r>
      <w:r w:rsidR="00DC7E58" w:rsidRPr="00915806">
        <w:rPr>
          <w:rFonts w:ascii="Arial" w:hAnsi="Arial" w:cs="Arial"/>
          <w:sz w:val="24"/>
          <w:szCs w:val="24"/>
        </w:rPr>
        <w:t>he same amount of rAAV9</w:t>
      </w:r>
      <w:ins w:id="354" w:author="Author" w:date="2016-06-30T21:03:00Z">
        <w:r w:rsidR="00C5412E">
          <w:rPr>
            <w:rFonts w:ascii="Arial" w:hAnsi="Arial" w:cs="Arial"/>
            <w:sz w:val="24"/>
            <w:szCs w:val="24"/>
          </w:rPr>
          <w:t>.cTNT</w:t>
        </w:r>
        <w:proofErr w:type="gramStart"/>
        <w:r w:rsidR="00C5412E">
          <w:rPr>
            <w:rFonts w:ascii="Arial" w:hAnsi="Arial" w:cs="Arial"/>
            <w:sz w:val="24"/>
            <w:szCs w:val="24"/>
          </w:rPr>
          <w:t>::</w:t>
        </w:r>
      </w:ins>
      <w:proofErr w:type="gramEnd"/>
      <w:del w:id="355" w:author="Author" w:date="2016-06-30T21:03:00Z">
        <w:r w:rsidR="00DC7E58" w:rsidRPr="00915806" w:rsidDel="00C5412E">
          <w:rPr>
            <w:rFonts w:ascii="Arial" w:hAnsi="Arial" w:cs="Arial"/>
            <w:sz w:val="24"/>
            <w:szCs w:val="24"/>
          </w:rPr>
          <w:delText>-</w:delText>
        </w:r>
      </w:del>
      <w:r w:rsidR="00DC7E58" w:rsidRPr="00915806">
        <w:rPr>
          <w:rFonts w:ascii="Arial" w:hAnsi="Arial" w:cs="Arial"/>
          <w:sz w:val="24"/>
          <w:szCs w:val="24"/>
        </w:rPr>
        <w:t>Luc or rAAV9</w:t>
      </w:r>
      <w:ins w:id="356" w:author="Author" w:date="2016-06-30T21:03:00Z">
        <w:r w:rsidR="00C5412E">
          <w:rPr>
            <w:rFonts w:ascii="Arial" w:hAnsi="Arial" w:cs="Arial"/>
            <w:sz w:val="24"/>
            <w:szCs w:val="24"/>
          </w:rPr>
          <w:t>.</w:t>
        </w:r>
      </w:ins>
      <w:del w:id="357" w:author="Author" w:date="2016-06-30T21:03:00Z">
        <w:r w:rsidR="00DC7E58" w:rsidRPr="00915806" w:rsidDel="00C5412E">
          <w:rPr>
            <w:rFonts w:ascii="Arial" w:hAnsi="Arial" w:cs="Arial"/>
            <w:sz w:val="24"/>
            <w:szCs w:val="24"/>
          </w:rPr>
          <w:delText>-</w:delText>
        </w:r>
      </w:del>
      <w:r w:rsidR="00DC7E58" w:rsidRPr="00915806">
        <w:rPr>
          <w:rFonts w:ascii="Arial" w:hAnsi="Arial" w:cs="Arial"/>
          <w:sz w:val="24"/>
          <w:szCs w:val="24"/>
        </w:rPr>
        <w:t>U6</w:t>
      </w:r>
      <w:proofErr w:type="gramStart"/>
      <w:ins w:id="358" w:author="Author" w:date="2016-06-30T21:03:00Z">
        <w:r w:rsidR="00C5412E">
          <w:rPr>
            <w:rFonts w:ascii="Arial" w:hAnsi="Arial" w:cs="Arial"/>
            <w:sz w:val="24"/>
            <w:szCs w:val="24"/>
          </w:rPr>
          <w:t>::</w:t>
        </w:r>
      </w:ins>
      <w:proofErr w:type="gramEnd"/>
      <w:del w:id="359" w:author="Author" w:date="2016-06-30T21:03:00Z">
        <w:r w:rsidR="00DC7E58" w:rsidRPr="00915806" w:rsidDel="00C5412E">
          <w:rPr>
            <w:rFonts w:ascii="Arial" w:hAnsi="Arial" w:cs="Arial"/>
            <w:sz w:val="24"/>
            <w:szCs w:val="24"/>
          </w:rPr>
          <w:delText>-</w:delText>
        </w:r>
      </w:del>
      <w:r w:rsidR="00DC7E58" w:rsidRPr="00915806">
        <w:rPr>
          <w:rFonts w:ascii="Arial" w:hAnsi="Arial" w:cs="Arial"/>
          <w:sz w:val="24"/>
          <w:szCs w:val="24"/>
        </w:rPr>
        <w:t xml:space="preserve">scramble controls for each study to minimize </w:t>
      </w:r>
      <w:r w:rsidR="003D1F8E" w:rsidRPr="00915806">
        <w:rPr>
          <w:rFonts w:ascii="Arial" w:hAnsi="Arial" w:cs="Arial"/>
          <w:sz w:val="24"/>
          <w:szCs w:val="24"/>
        </w:rPr>
        <w:t xml:space="preserve">the </w:t>
      </w:r>
      <w:r w:rsidR="00DC7E58" w:rsidRPr="00915806">
        <w:rPr>
          <w:rFonts w:ascii="Arial" w:hAnsi="Arial" w:cs="Arial"/>
          <w:sz w:val="24"/>
          <w:szCs w:val="24"/>
        </w:rPr>
        <w:t>bias. (</w:t>
      </w:r>
      <w:r w:rsidR="00911D64" w:rsidRPr="00915806">
        <w:rPr>
          <w:rFonts w:ascii="Arial" w:hAnsi="Arial" w:cs="Arial"/>
          <w:sz w:val="24"/>
          <w:szCs w:val="24"/>
        </w:rPr>
        <w:t>We use 1–1.5 × 10</w:t>
      </w:r>
      <w:r w:rsidR="00911D64" w:rsidRPr="00915806">
        <w:rPr>
          <w:rStyle w:val="A13"/>
          <w:rFonts w:ascii="Arial" w:hAnsi="Arial" w:cs="Arial"/>
          <w:color w:val="auto"/>
          <w:sz w:val="24"/>
          <w:szCs w:val="24"/>
          <w:vertAlign w:val="superscript"/>
        </w:rPr>
        <w:t>11</w:t>
      </w:r>
      <w:r w:rsidR="00911D64" w:rsidRPr="00915806">
        <w:rPr>
          <w:rStyle w:val="A13"/>
          <w:rFonts w:ascii="Arial" w:hAnsi="Arial" w:cs="Arial"/>
          <w:color w:val="auto"/>
          <w:sz w:val="24"/>
          <w:szCs w:val="24"/>
        </w:rPr>
        <w:t xml:space="preserve"> </w:t>
      </w:r>
      <w:r w:rsidR="00911D64" w:rsidRPr="00915806">
        <w:rPr>
          <w:rFonts w:ascii="Arial" w:hAnsi="Arial" w:cs="Arial"/>
          <w:sz w:val="24"/>
          <w:szCs w:val="24"/>
        </w:rPr>
        <w:t>particles/pup for overexpression, 2.5–</w:t>
      </w:r>
      <w:r w:rsidR="00DC7E58" w:rsidRPr="00915806">
        <w:rPr>
          <w:rFonts w:ascii="Arial" w:hAnsi="Arial" w:cs="Arial"/>
          <w:sz w:val="24"/>
          <w:szCs w:val="24"/>
        </w:rPr>
        <w:t>5</w:t>
      </w:r>
      <w:r w:rsidR="00911D64" w:rsidRPr="00915806">
        <w:rPr>
          <w:rFonts w:ascii="Arial" w:hAnsi="Arial" w:cs="Arial"/>
          <w:sz w:val="24"/>
          <w:szCs w:val="24"/>
        </w:rPr>
        <w:t xml:space="preserve"> × 10</w:t>
      </w:r>
      <w:r w:rsidR="00911D64" w:rsidRPr="00915806">
        <w:rPr>
          <w:rStyle w:val="A13"/>
          <w:rFonts w:ascii="Arial" w:hAnsi="Arial" w:cs="Arial"/>
          <w:color w:val="auto"/>
          <w:sz w:val="24"/>
          <w:szCs w:val="24"/>
          <w:vertAlign w:val="superscript"/>
        </w:rPr>
        <w:t>11</w:t>
      </w:r>
      <w:r w:rsidR="00911D64" w:rsidRPr="00915806">
        <w:rPr>
          <w:rStyle w:val="A13"/>
          <w:rFonts w:ascii="Arial" w:hAnsi="Arial" w:cs="Arial"/>
          <w:color w:val="auto"/>
          <w:sz w:val="24"/>
          <w:szCs w:val="24"/>
        </w:rPr>
        <w:t xml:space="preserve"> </w:t>
      </w:r>
      <w:r w:rsidR="00911D64" w:rsidRPr="00915806">
        <w:rPr>
          <w:rFonts w:ascii="Arial" w:hAnsi="Arial" w:cs="Arial"/>
          <w:sz w:val="24"/>
          <w:szCs w:val="24"/>
        </w:rPr>
        <w:t>particles/pup for knockdown</w:t>
      </w:r>
      <w:r w:rsidR="008A7D8B" w:rsidRPr="00915806">
        <w:rPr>
          <w:rFonts w:ascii="Arial" w:hAnsi="Arial" w:cs="Arial"/>
          <w:sz w:val="24"/>
          <w:szCs w:val="24"/>
        </w:rPr>
        <w:t>, for postnatal day 0.5</w:t>
      </w:r>
      <w:r w:rsidR="00C2322D" w:rsidRPr="00915806">
        <w:rPr>
          <w:rFonts w:ascii="Arial" w:hAnsi="Arial" w:cs="Arial"/>
          <w:sz w:val="24"/>
          <w:szCs w:val="24"/>
        </w:rPr>
        <w:t xml:space="preserve"> </w:t>
      </w:r>
      <w:r w:rsidR="008A7D8B" w:rsidRPr="00915806">
        <w:rPr>
          <w:rFonts w:ascii="Arial" w:hAnsi="Arial" w:cs="Arial"/>
          <w:sz w:val="24"/>
          <w:szCs w:val="24"/>
        </w:rPr>
        <w:t>-</w:t>
      </w:r>
      <w:r w:rsidR="00C2322D" w:rsidRPr="00915806">
        <w:rPr>
          <w:rFonts w:ascii="Arial" w:hAnsi="Arial" w:cs="Arial"/>
          <w:sz w:val="24"/>
          <w:szCs w:val="24"/>
        </w:rPr>
        <w:t xml:space="preserve"> </w:t>
      </w:r>
      <w:r w:rsidR="008A7D8B" w:rsidRPr="00915806">
        <w:rPr>
          <w:rFonts w:ascii="Arial" w:hAnsi="Arial" w:cs="Arial"/>
          <w:sz w:val="24"/>
          <w:szCs w:val="24"/>
        </w:rPr>
        <w:t>1.5 mice</w:t>
      </w:r>
      <w:r w:rsidR="00DC7E58" w:rsidRPr="00915806">
        <w:rPr>
          <w:rFonts w:ascii="Arial" w:hAnsi="Arial" w:cs="Arial"/>
          <w:sz w:val="24"/>
          <w:szCs w:val="24"/>
        </w:rPr>
        <w:t>)</w:t>
      </w:r>
      <w:r w:rsidR="00911D64" w:rsidRPr="00915806">
        <w:rPr>
          <w:rFonts w:ascii="Arial" w:hAnsi="Arial" w:cs="Arial"/>
          <w:sz w:val="24"/>
          <w:szCs w:val="24"/>
        </w:rPr>
        <w:t xml:space="preserve">.  </w:t>
      </w:r>
      <w:r w:rsidR="00DC7E58" w:rsidRPr="00915806">
        <w:rPr>
          <w:rFonts w:ascii="Arial" w:hAnsi="Arial" w:cs="Arial"/>
          <w:sz w:val="24"/>
          <w:szCs w:val="24"/>
        </w:rPr>
        <w:t xml:space="preserve"> </w:t>
      </w:r>
      <w:r w:rsidR="00C10494" w:rsidRPr="00915806">
        <w:rPr>
          <w:rFonts w:ascii="Arial" w:hAnsi="Arial" w:cs="Arial"/>
          <w:sz w:val="24"/>
          <w:szCs w:val="24"/>
        </w:rPr>
        <w:t xml:space="preserve"> </w:t>
      </w:r>
    </w:p>
    <w:p w14:paraId="5BD61C07" w14:textId="77777777" w:rsidR="008A7D8B" w:rsidRPr="00915806" w:rsidRDefault="008A7D8B" w:rsidP="00915806">
      <w:pPr>
        <w:pStyle w:val="NoSpacing"/>
        <w:jc w:val="both"/>
        <w:rPr>
          <w:rFonts w:ascii="Arial" w:hAnsi="Arial" w:cs="Arial"/>
          <w:sz w:val="24"/>
          <w:szCs w:val="24"/>
        </w:rPr>
      </w:pPr>
    </w:p>
    <w:p w14:paraId="334DDD61" w14:textId="5A8AB857" w:rsidR="00430374"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5</w:t>
      </w:r>
      <w:r w:rsidR="00CE7FDB" w:rsidRPr="00915806">
        <w:rPr>
          <w:rFonts w:ascii="Arial" w:hAnsi="Arial" w:cs="Arial"/>
          <w:sz w:val="24"/>
          <w:szCs w:val="24"/>
          <w:highlight w:val="yellow"/>
        </w:rPr>
        <w:t xml:space="preserve">.2) </w:t>
      </w:r>
      <w:r w:rsidR="00623273" w:rsidRPr="00915806">
        <w:rPr>
          <w:rFonts w:ascii="Arial" w:hAnsi="Arial" w:cs="Arial"/>
          <w:sz w:val="24"/>
          <w:szCs w:val="24"/>
          <w:highlight w:val="yellow"/>
        </w:rPr>
        <w:t xml:space="preserve">Treat </w:t>
      </w:r>
      <w:r w:rsidR="00F860BE" w:rsidRPr="00915806">
        <w:rPr>
          <w:rFonts w:ascii="Arial" w:hAnsi="Arial" w:cs="Arial"/>
          <w:sz w:val="24"/>
          <w:szCs w:val="24"/>
          <w:highlight w:val="yellow"/>
        </w:rPr>
        <w:t xml:space="preserve">Neonatal mice with </w:t>
      </w:r>
      <w:r w:rsidR="00562441" w:rsidRPr="00915806">
        <w:rPr>
          <w:rFonts w:ascii="Arial" w:hAnsi="Arial" w:cs="Arial"/>
          <w:sz w:val="24"/>
          <w:szCs w:val="24"/>
          <w:highlight w:val="yellow"/>
        </w:rPr>
        <w:t>r</w:t>
      </w:r>
      <w:r w:rsidR="00F860BE" w:rsidRPr="00915806">
        <w:rPr>
          <w:rFonts w:ascii="Arial" w:hAnsi="Arial" w:cs="Arial"/>
          <w:sz w:val="24"/>
          <w:szCs w:val="24"/>
          <w:highlight w:val="yellow"/>
        </w:rPr>
        <w:t>AAV</w:t>
      </w:r>
      <w:r w:rsidR="00562441" w:rsidRPr="00915806">
        <w:rPr>
          <w:rFonts w:ascii="Arial" w:hAnsi="Arial" w:cs="Arial"/>
          <w:sz w:val="24"/>
          <w:szCs w:val="24"/>
          <w:highlight w:val="yellow"/>
        </w:rPr>
        <w:t>9</w:t>
      </w:r>
      <w:r w:rsidR="00F860BE" w:rsidRPr="00915806">
        <w:rPr>
          <w:rFonts w:ascii="Arial" w:hAnsi="Arial" w:cs="Arial"/>
          <w:sz w:val="24"/>
          <w:szCs w:val="24"/>
          <w:highlight w:val="yellow"/>
        </w:rPr>
        <w:t xml:space="preserve"> at P0.5</w:t>
      </w:r>
      <w:r w:rsidR="00C2322D" w:rsidRPr="00915806">
        <w:rPr>
          <w:rFonts w:ascii="Arial" w:hAnsi="Arial" w:cs="Arial"/>
          <w:sz w:val="24"/>
          <w:szCs w:val="24"/>
          <w:highlight w:val="yellow"/>
        </w:rPr>
        <w:t xml:space="preserve"> </w:t>
      </w:r>
      <w:r w:rsidR="00F860BE" w:rsidRPr="00915806">
        <w:rPr>
          <w:rFonts w:ascii="Arial" w:hAnsi="Arial" w:cs="Arial"/>
          <w:sz w:val="24"/>
          <w:szCs w:val="24"/>
          <w:highlight w:val="yellow"/>
        </w:rPr>
        <w:t>–</w:t>
      </w:r>
      <w:r w:rsidR="00C2322D" w:rsidRPr="00915806">
        <w:rPr>
          <w:rFonts w:ascii="Arial" w:hAnsi="Arial" w:cs="Arial"/>
          <w:sz w:val="24"/>
          <w:szCs w:val="24"/>
          <w:highlight w:val="yellow"/>
        </w:rPr>
        <w:t xml:space="preserve"> </w:t>
      </w:r>
      <w:r w:rsidR="00F860BE" w:rsidRPr="00915806">
        <w:rPr>
          <w:rFonts w:ascii="Arial" w:hAnsi="Arial" w:cs="Arial"/>
          <w:sz w:val="24"/>
          <w:szCs w:val="24"/>
          <w:highlight w:val="yellow"/>
        </w:rPr>
        <w:t>P</w:t>
      </w:r>
      <w:r w:rsidR="00CE7FDB" w:rsidRPr="00915806">
        <w:rPr>
          <w:rFonts w:ascii="Arial" w:hAnsi="Arial" w:cs="Arial"/>
          <w:sz w:val="24"/>
          <w:szCs w:val="24"/>
          <w:highlight w:val="yellow"/>
        </w:rPr>
        <w:t>2</w:t>
      </w:r>
      <w:r w:rsidR="00F860BE" w:rsidRPr="00915806">
        <w:rPr>
          <w:rFonts w:ascii="Arial" w:hAnsi="Arial" w:cs="Arial"/>
          <w:sz w:val="24"/>
          <w:szCs w:val="24"/>
          <w:highlight w:val="yellow"/>
        </w:rPr>
        <w:t>.5 by subcutaneous</w:t>
      </w:r>
      <w:r w:rsidR="002154E3" w:rsidRPr="00915806">
        <w:rPr>
          <w:rFonts w:ascii="Arial" w:hAnsi="Arial" w:cs="Arial"/>
          <w:sz w:val="24"/>
          <w:szCs w:val="24"/>
          <w:highlight w:val="yellow"/>
        </w:rPr>
        <w:t xml:space="preserve"> injection.</w:t>
      </w:r>
    </w:p>
    <w:p w14:paraId="5062F7AD" w14:textId="77777777" w:rsidR="00B7627D" w:rsidRPr="00915806" w:rsidRDefault="00B7627D" w:rsidP="00915806">
      <w:pPr>
        <w:pStyle w:val="NoSpacing"/>
        <w:jc w:val="both"/>
        <w:rPr>
          <w:rFonts w:ascii="Arial" w:hAnsi="Arial" w:cs="Arial"/>
          <w:sz w:val="24"/>
          <w:szCs w:val="24"/>
          <w:highlight w:val="yellow"/>
        </w:rPr>
      </w:pPr>
    </w:p>
    <w:p w14:paraId="5616E534" w14:textId="33B91892" w:rsidR="00430374"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5</w:t>
      </w:r>
      <w:r w:rsidR="00430374" w:rsidRPr="00915806">
        <w:rPr>
          <w:rFonts w:ascii="Arial" w:hAnsi="Arial" w:cs="Arial"/>
          <w:sz w:val="24"/>
          <w:szCs w:val="24"/>
          <w:highlight w:val="yellow"/>
        </w:rPr>
        <w:t>.2.1)</w:t>
      </w:r>
      <w:r w:rsidR="00C2322D" w:rsidRPr="00915806">
        <w:rPr>
          <w:rFonts w:ascii="Arial" w:hAnsi="Arial" w:cs="Arial"/>
          <w:sz w:val="24"/>
          <w:szCs w:val="24"/>
          <w:highlight w:val="yellow"/>
        </w:rPr>
        <w:t xml:space="preserve"> </w:t>
      </w:r>
      <w:r w:rsidR="00430374" w:rsidRPr="00915806">
        <w:rPr>
          <w:rFonts w:ascii="Arial" w:hAnsi="Arial" w:cs="Arial"/>
          <w:sz w:val="24"/>
          <w:szCs w:val="24"/>
          <w:highlight w:val="yellow"/>
        </w:rPr>
        <w:t xml:space="preserve">Pre-fill </w:t>
      </w:r>
      <w:r w:rsidR="00F32349" w:rsidRPr="00915806">
        <w:rPr>
          <w:rFonts w:ascii="Arial" w:hAnsi="Arial" w:cs="Arial"/>
          <w:sz w:val="24"/>
          <w:szCs w:val="24"/>
          <w:highlight w:val="yellow"/>
        </w:rPr>
        <w:t xml:space="preserve">29G1/2, 0.33 </w:t>
      </w:r>
      <w:r w:rsidR="004A1B77" w:rsidRPr="00915806">
        <w:rPr>
          <w:rFonts w:ascii="Arial" w:hAnsi="Arial" w:cs="Arial"/>
          <w:sz w:val="24"/>
          <w:szCs w:val="24"/>
          <w:highlight w:val="yellow"/>
        </w:rPr>
        <w:t xml:space="preserve">X </w:t>
      </w:r>
      <w:r w:rsidR="00F32349" w:rsidRPr="00915806">
        <w:rPr>
          <w:rFonts w:ascii="Arial" w:hAnsi="Arial" w:cs="Arial"/>
          <w:sz w:val="24"/>
          <w:szCs w:val="24"/>
          <w:highlight w:val="yellow"/>
        </w:rPr>
        <w:t>12.7</w:t>
      </w:r>
      <w:r w:rsidR="00C2322D" w:rsidRPr="00915806">
        <w:rPr>
          <w:rFonts w:ascii="Arial" w:hAnsi="Arial" w:cs="Arial"/>
          <w:sz w:val="24"/>
          <w:szCs w:val="24"/>
          <w:highlight w:val="yellow"/>
        </w:rPr>
        <w:t xml:space="preserve"> </w:t>
      </w:r>
      <w:r w:rsidR="00430374" w:rsidRPr="00915806">
        <w:rPr>
          <w:rFonts w:ascii="Arial" w:hAnsi="Arial" w:cs="Arial"/>
          <w:sz w:val="24"/>
          <w:szCs w:val="24"/>
          <w:highlight w:val="yellow"/>
        </w:rPr>
        <w:t xml:space="preserve">mm </w:t>
      </w:r>
      <w:r w:rsidR="008350D6" w:rsidRPr="00915806">
        <w:rPr>
          <w:rFonts w:ascii="Arial" w:hAnsi="Arial" w:cs="Arial"/>
          <w:sz w:val="24"/>
          <w:szCs w:val="24"/>
          <w:highlight w:val="yellow"/>
        </w:rPr>
        <w:t>insulin syringe with</w:t>
      </w:r>
      <w:r w:rsidR="00FF0303" w:rsidRPr="00915806">
        <w:rPr>
          <w:rFonts w:ascii="Arial" w:hAnsi="Arial" w:cs="Arial"/>
          <w:sz w:val="24"/>
          <w:szCs w:val="24"/>
          <w:highlight w:val="yellow"/>
        </w:rPr>
        <w:t xml:space="preserve"> the </w:t>
      </w:r>
      <w:r w:rsidR="00430374" w:rsidRPr="00915806">
        <w:rPr>
          <w:rFonts w:ascii="Arial" w:hAnsi="Arial" w:cs="Arial"/>
          <w:sz w:val="24"/>
          <w:szCs w:val="24"/>
          <w:highlight w:val="yellow"/>
        </w:rPr>
        <w:t>rAAV9 solution. Be careful to remove air bubbles.</w:t>
      </w:r>
    </w:p>
    <w:p w14:paraId="7FC49431" w14:textId="77777777" w:rsidR="00B7627D" w:rsidRPr="00915806" w:rsidRDefault="00B7627D" w:rsidP="00915806">
      <w:pPr>
        <w:pStyle w:val="NoSpacing"/>
        <w:jc w:val="both"/>
        <w:rPr>
          <w:rFonts w:ascii="Arial" w:hAnsi="Arial" w:cs="Arial"/>
          <w:sz w:val="24"/>
          <w:szCs w:val="24"/>
          <w:highlight w:val="yellow"/>
        </w:rPr>
      </w:pPr>
    </w:p>
    <w:p w14:paraId="47693414" w14:textId="78591D35" w:rsidR="002154E3" w:rsidRPr="00915806" w:rsidRDefault="00A361D3" w:rsidP="00915806">
      <w:pPr>
        <w:pStyle w:val="NoSpacing"/>
        <w:jc w:val="both"/>
        <w:rPr>
          <w:rFonts w:ascii="Arial" w:hAnsi="Arial" w:cs="Arial"/>
          <w:sz w:val="24"/>
          <w:szCs w:val="24"/>
        </w:rPr>
      </w:pPr>
      <w:r w:rsidRPr="00915806">
        <w:rPr>
          <w:rFonts w:ascii="Arial" w:hAnsi="Arial" w:cs="Arial"/>
          <w:sz w:val="24"/>
          <w:szCs w:val="24"/>
          <w:highlight w:val="yellow"/>
        </w:rPr>
        <w:t>5</w:t>
      </w:r>
      <w:r w:rsidR="00430374" w:rsidRPr="00915806">
        <w:rPr>
          <w:rFonts w:ascii="Arial" w:hAnsi="Arial" w:cs="Arial"/>
          <w:sz w:val="24"/>
          <w:szCs w:val="24"/>
          <w:highlight w:val="yellow"/>
        </w:rPr>
        <w:t xml:space="preserve">.2.2) </w:t>
      </w:r>
      <w:r w:rsidR="002154E3" w:rsidRPr="00915806">
        <w:rPr>
          <w:rFonts w:ascii="Arial" w:hAnsi="Arial" w:cs="Arial"/>
          <w:sz w:val="24"/>
          <w:szCs w:val="24"/>
          <w:highlight w:val="yellow"/>
        </w:rPr>
        <w:t>Hold the pup in one hand with thumb and forefinger</w:t>
      </w:r>
      <w:r w:rsidR="00FF0303" w:rsidRPr="00915806">
        <w:rPr>
          <w:rFonts w:ascii="Arial" w:hAnsi="Arial" w:cs="Arial"/>
          <w:sz w:val="24"/>
          <w:szCs w:val="24"/>
          <w:highlight w:val="yellow"/>
        </w:rPr>
        <w:t>.</w:t>
      </w:r>
      <w:r w:rsidR="002154E3" w:rsidRPr="00915806">
        <w:rPr>
          <w:rFonts w:ascii="Arial" w:hAnsi="Arial" w:cs="Arial"/>
          <w:sz w:val="24"/>
          <w:szCs w:val="24"/>
          <w:highlight w:val="yellow"/>
        </w:rPr>
        <w:t xml:space="preserve"> </w:t>
      </w:r>
      <w:r w:rsidR="00FB16CB" w:rsidRPr="00915806">
        <w:rPr>
          <w:rFonts w:ascii="Arial" w:hAnsi="Arial" w:cs="Arial"/>
          <w:sz w:val="24"/>
          <w:szCs w:val="24"/>
          <w:highlight w:val="yellow"/>
        </w:rPr>
        <w:t xml:space="preserve">Prior to injection, swipe the back skin of the pup with </w:t>
      </w:r>
      <w:r w:rsidR="00FB16CB" w:rsidRPr="00915806">
        <w:rPr>
          <w:rFonts w:ascii="Arial" w:hAnsi="Arial" w:cs="Arial"/>
          <w:sz w:val="24"/>
          <w:szCs w:val="24"/>
          <w:highlight w:val="yellow"/>
          <w:shd w:val="clear" w:color="auto" w:fill="FFFFFF"/>
        </w:rPr>
        <w:t>swab</w:t>
      </w:r>
      <w:r w:rsidR="005E3757" w:rsidRPr="00915806">
        <w:rPr>
          <w:rFonts w:ascii="Arial" w:hAnsi="Arial" w:cs="Arial"/>
          <w:sz w:val="24"/>
          <w:szCs w:val="24"/>
          <w:highlight w:val="yellow"/>
          <w:shd w:val="clear" w:color="auto" w:fill="FFFFFF"/>
        </w:rPr>
        <w:t xml:space="preserve"> </w:t>
      </w:r>
      <w:r w:rsidR="00FB16CB" w:rsidRPr="00915806">
        <w:rPr>
          <w:rFonts w:ascii="Arial" w:hAnsi="Arial" w:cs="Arial"/>
          <w:sz w:val="24"/>
          <w:szCs w:val="24"/>
          <w:highlight w:val="yellow"/>
          <w:shd w:val="clear" w:color="auto" w:fill="FFFFFF"/>
        </w:rPr>
        <w:t xml:space="preserve">stick saturated with 70% isopropyl alcohol to maintain the </w:t>
      </w:r>
      <w:r w:rsidR="00FB16CB" w:rsidRPr="00915806">
        <w:rPr>
          <w:rFonts w:ascii="Arial" w:eastAsia="Times New Roman" w:hAnsi="Arial" w:cs="Arial"/>
          <w:sz w:val="24"/>
          <w:szCs w:val="24"/>
          <w:highlight w:val="yellow"/>
        </w:rPr>
        <w:t>sterile condition.</w:t>
      </w:r>
      <w:r w:rsidR="005E3757" w:rsidRPr="00915806">
        <w:rPr>
          <w:rFonts w:ascii="Arial" w:eastAsia="Times New Roman" w:hAnsi="Arial" w:cs="Arial"/>
          <w:sz w:val="24"/>
          <w:szCs w:val="24"/>
          <w:highlight w:val="yellow"/>
        </w:rPr>
        <w:t xml:space="preserve"> </w:t>
      </w:r>
      <w:r w:rsidR="00FB16CB" w:rsidRPr="00915806">
        <w:rPr>
          <w:rFonts w:ascii="Arial" w:hAnsi="Arial" w:cs="Arial"/>
          <w:sz w:val="24"/>
          <w:szCs w:val="24"/>
          <w:highlight w:val="yellow"/>
        </w:rPr>
        <w:t xml:space="preserve">Insert </w:t>
      </w:r>
      <w:r w:rsidR="00FF0303" w:rsidRPr="00915806">
        <w:rPr>
          <w:rFonts w:ascii="Arial" w:hAnsi="Arial" w:cs="Arial"/>
          <w:sz w:val="24"/>
          <w:szCs w:val="24"/>
          <w:highlight w:val="yellow"/>
        </w:rPr>
        <w:t xml:space="preserve">the </w:t>
      </w:r>
      <w:r w:rsidR="00BD4150" w:rsidRPr="00915806">
        <w:rPr>
          <w:rFonts w:ascii="Arial" w:hAnsi="Arial" w:cs="Arial"/>
          <w:sz w:val="24"/>
          <w:szCs w:val="24"/>
          <w:highlight w:val="yellow"/>
        </w:rPr>
        <w:t xml:space="preserve">syringe </w:t>
      </w:r>
      <w:r w:rsidR="00FF0303" w:rsidRPr="00915806">
        <w:rPr>
          <w:rFonts w:ascii="Arial" w:hAnsi="Arial" w:cs="Arial"/>
          <w:sz w:val="24"/>
          <w:szCs w:val="24"/>
          <w:highlight w:val="yellow"/>
        </w:rPr>
        <w:t xml:space="preserve">needle </w:t>
      </w:r>
      <w:r w:rsidR="00C81A11" w:rsidRPr="00915806">
        <w:rPr>
          <w:rFonts w:ascii="Arial" w:hAnsi="Arial" w:cs="Arial"/>
          <w:sz w:val="24"/>
          <w:szCs w:val="24"/>
          <w:highlight w:val="yellow"/>
        </w:rPr>
        <w:t>into</w:t>
      </w:r>
      <w:r w:rsidR="004D4A85" w:rsidRPr="00915806">
        <w:rPr>
          <w:rFonts w:ascii="Arial" w:hAnsi="Arial" w:cs="Arial"/>
          <w:sz w:val="24"/>
          <w:szCs w:val="24"/>
          <w:highlight w:val="yellow"/>
        </w:rPr>
        <w:t xml:space="preserve"> anterior-</w:t>
      </w:r>
      <w:r w:rsidR="00372A17" w:rsidRPr="00915806">
        <w:rPr>
          <w:rFonts w:ascii="Arial" w:hAnsi="Arial" w:cs="Arial"/>
          <w:sz w:val="24"/>
          <w:szCs w:val="24"/>
          <w:highlight w:val="yellow"/>
        </w:rPr>
        <w:t>dorsal</w:t>
      </w:r>
      <w:r w:rsidR="004D4A85" w:rsidRPr="00915806">
        <w:rPr>
          <w:rFonts w:ascii="Arial" w:hAnsi="Arial" w:cs="Arial"/>
          <w:sz w:val="24"/>
          <w:szCs w:val="24"/>
          <w:highlight w:val="yellow"/>
        </w:rPr>
        <w:t xml:space="preserve"> </w:t>
      </w:r>
      <w:proofErr w:type="spellStart"/>
      <w:r w:rsidR="004D4A85" w:rsidRPr="00915806">
        <w:rPr>
          <w:rFonts w:ascii="Arial" w:hAnsi="Arial" w:cs="Arial"/>
          <w:sz w:val="24"/>
          <w:szCs w:val="24"/>
          <w:highlight w:val="yellow"/>
        </w:rPr>
        <w:t>subcutis</w:t>
      </w:r>
      <w:proofErr w:type="spellEnd"/>
      <w:r w:rsidR="004D4A85" w:rsidRPr="00915806">
        <w:rPr>
          <w:rFonts w:ascii="Arial" w:hAnsi="Arial" w:cs="Arial"/>
          <w:sz w:val="24"/>
          <w:szCs w:val="24"/>
          <w:highlight w:val="yellow"/>
        </w:rPr>
        <w:t xml:space="preserve"> </w:t>
      </w:r>
      <w:r w:rsidR="00C81A11" w:rsidRPr="00915806">
        <w:rPr>
          <w:rFonts w:ascii="Arial" w:hAnsi="Arial" w:cs="Arial"/>
          <w:sz w:val="24"/>
          <w:szCs w:val="24"/>
          <w:highlight w:val="yellow"/>
        </w:rPr>
        <w:t>of the animal</w:t>
      </w:r>
      <w:r w:rsidR="00EC194A" w:rsidRPr="00915806">
        <w:rPr>
          <w:rFonts w:ascii="Arial" w:hAnsi="Arial" w:cs="Arial"/>
          <w:sz w:val="24"/>
          <w:szCs w:val="24"/>
          <w:highlight w:val="yellow"/>
        </w:rPr>
        <w:t xml:space="preserve"> </w:t>
      </w:r>
      <w:r w:rsidR="00EC194A" w:rsidRPr="00915806">
        <w:rPr>
          <w:rFonts w:ascii="Arial" w:hAnsi="Arial" w:cs="Arial"/>
          <w:sz w:val="24"/>
          <w:szCs w:val="24"/>
          <w:highlight w:val="yellow"/>
          <w:shd w:val="clear" w:color="auto" w:fill="FFFFFF"/>
        </w:rPr>
        <w:t xml:space="preserve">at </w:t>
      </w:r>
      <w:r w:rsidR="00447611" w:rsidRPr="00915806">
        <w:rPr>
          <w:rFonts w:ascii="Arial" w:hAnsi="Arial" w:cs="Arial"/>
          <w:sz w:val="24"/>
          <w:szCs w:val="24"/>
          <w:highlight w:val="yellow"/>
          <w:shd w:val="clear" w:color="auto" w:fill="FFFFFF"/>
        </w:rPr>
        <w:t xml:space="preserve">an angle of </w:t>
      </w:r>
      <w:r w:rsidR="00EC194A" w:rsidRPr="00915806">
        <w:rPr>
          <w:rFonts w:ascii="Arial" w:hAnsi="Arial" w:cs="Arial"/>
          <w:sz w:val="24"/>
          <w:szCs w:val="24"/>
          <w:highlight w:val="yellow"/>
          <w:shd w:val="clear" w:color="auto" w:fill="FFFFFF"/>
        </w:rPr>
        <w:t xml:space="preserve">5 to </w:t>
      </w:r>
      <w:r w:rsidR="00B10165" w:rsidRPr="00915806">
        <w:rPr>
          <w:rFonts w:ascii="Arial" w:hAnsi="Arial" w:cs="Arial"/>
          <w:sz w:val="24"/>
          <w:szCs w:val="24"/>
          <w:highlight w:val="yellow"/>
          <w:shd w:val="clear" w:color="auto" w:fill="FFFFFF"/>
        </w:rPr>
        <w:t>1</w:t>
      </w:r>
      <w:r w:rsidR="00EC194A" w:rsidRPr="00915806">
        <w:rPr>
          <w:rFonts w:ascii="Arial" w:hAnsi="Arial" w:cs="Arial"/>
          <w:sz w:val="24"/>
          <w:szCs w:val="24"/>
          <w:highlight w:val="yellow"/>
          <w:shd w:val="clear" w:color="auto" w:fill="FFFFFF"/>
        </w:rPr>
        <w:t>0 degree</w:t>
      </w:r>
      <w:r w:rsidR="00447611" w:rsidRPr="00915806">
        <w:rPr>
          <w:rFonts w:ascii="Arial" w:hAnsi="Arial" w:cs="Arial"/>
          <w:sz w:val="24"/>
          <w:szCs w:val="24"/>
          <w:highlight w:val="yellow"/>
          <w:shd w:val="clear" w:color="auto" w:fill="FFFFFF"/>
        </w:rPr>
        <w:t>s</w:t>
      </w:r>
      <w:r w:rsidR="00C81A11" w:rsidRPr="00915806">
        <w:rPr>
          <w:rFonts w:ascii="Arial" w:hAnsi="Arial" w:cs="Arial"/>
          <w:sz w:val="24"/>
          <w:szCs w:val="24"/>
          <w:highlight w:val="yellow"/>
        </w:rPr>
        <w:t>.</w:t>
      </w:r>
      <w:r w:rsidR="004D4A85" w:rsidRPr="00915806">
        <w:rPr>
          <w:rFonts w:ascii="Arial" w:hAnsi="Arial" w:cs="Arial"/>
          <w:sz w:val="24"/>
          <w:szCs w:val="24"/>
          <w:highlight w:val="yellow"/>
        </w:rPr>
        <w:t xml:space="preserve"> </w:t>
      </w:r>
      <w:r w:rsidR="00EC194A" w:rsidRPr="00915806">
        <w:rPr>
          <w:rFonts w:ascii="Arial" w:hAnsi="Arial" w:cs="Arial"/>
          <w:sz w:val="24"/>
          <w:szCs w:val="24"/>
          <w:highlight w:val="yellow"/>
        </w:rPr>
        <w:t>I</w:t>
      </w:r>
      <w:r w:rsidR="002154E3" w:rsidRPr="00915806">
        <w:rPr>
          <w:rFonts w:ascii="Arial" w:hAnsi="Arial" w:cs="Arial"/>
          <w:sz w:val="24"/>
          <w:szCs w:val="24"/>
          <w:highlight w:val="yellow"/>
        </w:rPr>
        <w:t xml:space="preserve">nject 50-70 </w:t>
      </w:r>
      <w:r w:rsidR="004E7211" w:rsidRPr="008371EC">
        <w:rPr>
          <w:rStyle w:val="Emphasis"/>
          <w:rFonts w:ascii="Symbol" w:hAnsi="Symbol" w:cs="Arial"/>
          <w:i w:val="0"/>
          <w:iCs w:val="0"/>
          <w:sz w:val="24"/>
          <w:szCs w:val="24"/>
          <w:highlight w:val="yellow"/>
          <w:shd w:val="clear" w:color="auto" w:fill="FFFFFF"/>
          <w:rPrChange w:id="360" w:author="Author" w:date="2016-06-25T18:46:00Z">
            <w:rPr>
              <w:rStyle w:val="Emphasis"/>
              <w:rFonts w:ascii="Symbol" w:hAnsi="Symbol" w:cs="Arial"/>
              <w:i w:val="0"/>
              <w:iCs w:val="0"/>
              <w:sz w:val="24"/>
              <w:szCs w:val="24"/>
              <w:shd w:val="clear" w:color="auto" w:fill="FFFFFF"/>
            </w:rPr>
          </w:rPrChange>
        </w:rPr>
        <w:t></w:t>
      </w:r>
      <w:r w:rsidR="002154E3" w:rsidRPr="00915806">
        <w:rPr>
          <w:rFonts w:ascii="Arial" w:hAnsi="Arial" w:cs="Arial"/>
          <w:sz w:val="24"/>
          <w:szCs w:val="24"/>
          <w:highlight w:val="yellow"/>
        </w:rPr>
        <w:t xml:space="preserve">l rAAV9 solution with </w:t>
      </w:r>
      <w:r w:rsidR="00430374" w:rsidRPr="00915806">
        <w:rPr>
          <w:rFonts w:ascii="Arial" w:hAnsi="Arial" w:cs="Arial"/>
          <w:sz w:val="24"/>
          <w:szCs w:val="24"/>
          <w:highlight w:val="yellow"/>
        </w:rPr>
        <w:t>the</w:t>
      </w:r>
      <w:r w:rsidR="002154E3" w:rsidRPr="00915806">
        <w:rPr>
          <w:rFonts w:ascii="Arial" w:hAnsi="Arial" w:cs="Arial"/>
          <w:sz w:val="24"/>
          <w:szCs w:val="24"/>
          <w:highlight w:val="yellow"/>
        </w:rPr>
        <w:t xml:space="preserve"> insulin syringe.</w:t>
      </w:r>
      <w:r w:rsidR="002154E3" w:rsidRPr="00915806">
        <w:rPr>
          <w:rFonts w:ascii="Arial" w:hAnsi="Arial" w:cs="Arial"/>
          <w:sz w:val="24"/>
          <w:szCs w:val="24"/>
        </w:rPr>
        <w:t xml:space="preserve"> </w:t>
      </w:r>
    </w:p>
    <w:p w14:paraId="3FFE1EBF" w14:textId="1F634018" w:rsidR="00F860BE" w:rsidRPr="00915806" w:rsidRDefault="002154E3" w:rsidP="00915806">
      <w:pPr>
        <w:pStyle w:val="NoSpacing"/>
        <w:jc w:val="both"/>
        <w:rPr>
          <w:rFonts w:ascii="Arial" w:hAnsi="Arial" w:cs="Arial"/>
          <w:sz w:val="24"/>
          <w:szCs w:val="24"/>
        </w:rPr>
      </w:pPr>
      <w:r w:rsidRPr="00915806">
        <w:rPr>
          <w:rFonts w:ascii="Arial" w:hAnsi="Arial" w:cs="Arial"/>
          <w:sz w:val="24"/>
          <w:szCs w:val="24"/>
        </w:rPr>
        <w:t xml:space="preserve">Note: </w:t>
      </w:r>
      <w:r w:rsidR="00E10B16" w:rsidRPr="00915806">
        <w:rPr>
          <w:rFonts w:ascii="Arial" w:hAnsi="Arial" w:cs="Arial"/>
          <w:sz w:val="24"/>
          <w:szCs w:val="24"/>
        </w:rPr>
        <w:t xml:space="preserve">rAAV9 </w:t>
      </w:r>
      <w:r w:rsidR="00C93B9B" w:rsidRPr="00915806">
        <w:rPr>
          <w:rFonts w:ascii="Arial" w:hAnsi="Arial" w:cs="Arial"/>
          <w:sz w:val="24"/>
          <w:szCs w:val="24"/>
        </w:rPr>
        <w:t>can also be delivered to the mouse via</w:t>
      </w:r>
      <w:r w:rsidR="00E10B16" w:rsidRPr="00915806">
        <w:rPr>
          <w:rFonts w:ascii="Arial" w:hAnsi="Arial" w:cs="Arial"/>
          <w:sz w:val="24"/>
          <w:szCs w:val="24"/>
        </w:rPr>
        <w:t xml:space="preserve"> </w:t>
      </w:r>
      <w:proofErr w:type="spellStart"/>
      <w:r w:rsidR="00301B82" w:rsidRPr="00915806">
        <w:rPr>
          <w:rFonts w:ascii="Arial" w:hAnsi="Arial" w:cs="Arial"/>
          <w:sz w:val="24"/>
          <w:szCs w:val="24"/>
          <w:shd w:val="clear" w:color="auto" w:fill="FFFFFF"/>
        </w:rPr>
        <w:t>intraperitoneal</w:t>
      </w:r>
      <w:proofErr w:type="spellEnd"/>
      <w:r w:rsidR="00301B82" w:rsidRPr="00915806">
        <w:rPr>
          <w:rFonts w:ascii="Arial" w:hAnsi="Arial" w:cs="Arial"/>
          <w:sz w:val="24"/>
          <w:szCs w:val="24"/>
          <w:shd w:val="clear" w:color="auto" w:fill="FFFFFF"/>
        </w:rPr>
        <w:t xml:space="preserve"> or intravenous</w:t>
      </w:r>
      <w:r w:rsidR="00F860BE" w:rsidRPr="00915806">
        <w:rPr>
          <w:rFonts w:ascii="Arial" w:hAnsi="Arial" w:cs="Arial"/>
          <w:sz w:val="24"/>
          <w:szCs w:val="24"/>
        </w:rPr>
        <w:t xml:space="preserve"> injection</w:t>
      </w:r>
      <w:r w:rsidR="006C7EC4" w:rsidRPr="00915806">
        <w:rPr>
          <w:rFonts w:ascii="Arial" w:hAnsi="Arial" w:cs="Arial"/>
          <w:sz w:val="24"/>
          <w:szCs w:val="24"/>
          <w:vertAlign w:val="superscript"/>
        </w:rPr>
        <w:t>26</w:t>
      </w:r>
      <w:proofErr w:type="gramStart"/>
      <w:r w:rsidR="006C7EC4" w:rsidRPr="00915806">
        <w:rPr>
          <w:rFonts w:ascii="Arial" w:hAnsi="Arial" w:cs="Arial"/>
          <w:sz w:val="24"/>
          <w:szCs w:val="24"/>
          <w:vertAlign w:val="superscript"/>
        </w:rPr>
        <w:t>,27</w:t>
      </w:r>
      <w:proofErr w:type="gramEnd"/>
      <w:r w:rsidR="00F860BE" w:rsidRPr="00915806">
        <w:rPr>
          <w:rFonts w:ascii="Arial" w:hAnsi="Arial" w:cs="Arial"/>
          <w:sz w:val="24"/>
          <w:szCs w:val="24"/>
        </w:rPr>
        <w:t>.</w:t>
      </w:r>
      <w:r w:rsidR="00712A86" w:rsidRPr="00915806">
        <w:rPr>
          <w:rFonts w:ascii="Arial" w:hAnsi="Arial" w:cs="Arial"/>
          <w:sz w:val="24"/>
          <w:szCs w:val="24"/>
        </w:rPr>
        <w:t xml:space="preserve"> </w:t>
      </w:r>
      <w:ins w:id="361" w:author="Author" w:date="2016-06-25T18:50:00Z">
        <w:r w:rsidR="00421D6F">
          <w:rPr>
            <w:rFonts w:ascii="Arial" w:hAnsi="Arial" w:cs="Arial"/>
            <w:sz w:val="24"/>
            <w:szCs w:val="24"/>
          </w:rPr>
          <w:t>Efficient</w:t>
        </w:r>
        <w:r w:rsidR="00421D6F">
          <w:rPr>
            <w:rFonts w:ascii="Arial" w:hAnsi="Arial" w:cs="Arial" w:hint="eastAsia"/>
            <w:sz w:val="24"/>
            <w:szCs w:val="24"/>
          </w:rPr>
          <w:t xml:space="preserve"> </w:t>
        </w:r>
        <w:r w:rsidR="00421D6F">
          <w:rPr>
            <w:rFonts w:ascii="Arial" w:hAnsi="Arial" w:cs="Arial"/>
            <w:sz w:val="24"/>
            <w:szCs w:val="24"/>
          </w:rPr>
          <w:t>expression of the delivered genes in the heart can be obtained</w:t>
        </w:r>
      </w:ins>
      <w:ins w:id="362" w:author="Author" w:date="2016-06-25T18:56:00Z">
        <w:del w:id="363" w:author="Author" w:date="2016-07-05T15:43:00Z">
          <w:r w:rsidR="00421D6F" w:rsidDel="00AB1E4B">
            <w:rPr>
              <w:rFonts w:ascii="Arial" w:hAnsi="Arial" w:cs="Arial"/>
              <w:sz w:val="24"/>
              <w:szCs w:val="24"/>
            </w:rPr>
            <w:delText>, as well</w:delText>
          </w:r>
        </w:del>
      </w:ins>
      <w:ins w:id="364" w:author="Author" w:date="2016-06-25T18:51:00Z">
        <w:r w:rsidR="00421D6F">
          <w:rPr>
            <w:rFonts w:ascii="Arial" w:hAnsi="Arial" w:cs="Arial"/>
            <w:sz w:val="24"/>
            <w:szCs w:val="24"/>
          </w:rPr>
          <w:t>.</w:t>
        </w:r>
      </w:ins>
      <w:ins w:id="365" w:author="Author" w:date="2016-06-25T18:52:00Z">
        <w:r w:rsidR="00421D6F">
          <w:rPr>
            <w:rFonts w:ascii="Arial" w:hAnsi="Arial" w:cs="Arial"/>
            <w:sz w:val="24"/>
            <w:szCs w:val="24"/>
          </w:rPr>
          <w:t xml:space="preserve"> </w:t>
        </w:r>
      </w:ins>
      <w:ins w:id="366" w:author="Author" w:date="2016-06-25T19:02:00Z">
        <w:r w:rsidR="00682302">
          <w:rPr>
            <w:rFonts w:ascii="Arial" w:hAnsi="Arial" w:cs="Arial"/>
            <w:sz w:val="24"/>
            <w:szCs w:val="24"/>
          </w:rPr>
          <w:t xml:space="preserve">However, </w:t>
        </w:r>
      </w:ins>
      <w:proofErr w:type="spellStart"/>
      <w:ins w:id="367" w:author="Author" w:date="2016-06-25T19:04:00Z">
        <w:r w:rsidR="00682302" w:rsidRPr="00915806">
          <w:rPr>
            <w:rFonts w:ascii="Arial" w:hAnsi="Arial" w:cs="Arial"/>
            <w:sz w:val="24"/>
            <w:szCs w:val="24"/>
            <w:shd w:val="clear" w:color="auto" w:fill="FFFFFF"/>
          </w:rPr>
          <w:t>intraperitoneal</w:t>
        </w:r>
        <w:proofErr w:type="spellEnd"/>
        <w:r w:rsidR="00682302">
          <w:rPr>
            <w:rFonts w:ascii="Arial" w:hAnsi="Arial" w:cs="Arial"/>
            <w:sz w:val="24"/>
            <w:szCs w:val="24"/>
            <w:shd w:val="clear" w:color="auto" w:fill="FFFFFF"/>
          </w:rPr>
          <w:t xml:space="preserve"> injection</w:t>
        </w:r>
        <w:r w:rsidR="00682302">
          <w:rPr>
            <w:rFonts w:ascii="Arial" w:hAnsi="Arial" w:cs="Arial"/>
            <w:sz w:val="24"/>
            <w:szCs w:val="24"/>
          </w:rPr>
          <w:t xml:space="preserve"> </w:t>
        </w:r>
      </w:ins>
      <w:ins w:id="368" w:author="Author" w:date="2016-06-25T19:03:00Z">
        <w:r w:rsidR="00682302">
          <w:rPr>
            <w:rFonts w:ascii="Arial" w:hAnsi="Arial" w:cs="Arial"/>
            <w:sz w:val="24"/>
            <w:szCs w:val="24"/>
          </w:rPr>
          <w:t xml:space="preserve">sometimes </w:t>
        </w:r>
      </w:ins>
      <w:ins w:id="369" w:author="Author" w:date="2016-06-25T19:04:00Z">
        <w:r w:rsidR="00682302">
          <w:rPr>
            <w:rFonts w:ascii="Arial" w:hAnsi="Arial" w:cs="Arial"/>
            <w:sz w:val="24"/>
            <w:szCs w:val="24"/>
          </w:rPr>
          <w:t xml:space="preserve">may </w:t>
        </w:r>
      </w:ins>
      <w:ins w:id="370" w:author="Author" w:date="2016-07-05T15:44:00Z">
        <w:r w:rsidR="00AB1E4B">
          <w:rPr>
            <w:rFonts w:ascii="Arial" w:hAnsi="Arial" w:cs="Arial"/>
            <w:sz w:val="24"/>
            <w:szCs w:val="24"/>
          </w:rPr>
          <w:t>result in</w:t>
        </w:r>
      </w:ins>
      <w:ins w:id="371" w:author="Author" w:date="2016-06-25T19:04:00Z">
        <w:del w:id="372" w:author="Author" w:date="2016-07-05T15:44:00Z">
          <w:r w:rsidR="00682302" w:rsidDel="00AB1E4B">
            <w:rPr>
              <w:rFonts w:ascii="Arial" w:hAnsi="Arial" w:cs="Arial"/>
              <w:sz w:val="24"/>
              <w:szCs w:val="24"/>
            </w:rPr>
            <w:delText>increase</w:delText>
          </w:r>
        </w:del>
        <w:r w:rsidR="00682302">
          <w:rPr>
            <w:rFonts w:ascii="Arial" w:hAnsi="Arial" w:cs="Arial"/>
            <w:sz w:val="24"/>
            <w:szCs w:val="24"/>
          </w:rPr>
          <w:t xml:space="preserve"> </w:t>
        </w:r>
      </w:ins>
      <w:ins w:id="373" w:author="Author" w:date="2016-06-25T19:02:00Z">
        <w:r w:rsidR="00682302">
          <w:rPr>
            <w:rFonts w:ascii="Arial" w:hAnsi="Arial" w:cs="Arial"/>
            <w:sz w:val="24"/>
            <w:szCs w:val="24"/>
          </w:rPr>
          <w:t>leaky expression in the liver</w:t>
        </w:r>
      </w:ins>
      <w:ins w:id="374" w:author="Author" w:date="2016-06-25T19:04:00Z">
        <w:r w:rsidR="00682302">
          <w:rPr>
            <w:rFonts w:ascii="Arial" w:hAnsi="Arial" w:cs="Arial"/>
            <w:sz w:val="24"/>
            <w:szCs w:val="24"/>
          </w:rPr>
          <w:t>.</w:t>
        </w:r>
      </w:ins>
      <w:ins w:id="375" w:author="Author" w:date="2016-06-25T19:03:00Z">
        <w:r w:rsidR="00682302">
          <w:rPr>
            <w:rFonts w:ascii="Arial" w:hAnsi="Arial" w:cs="Arial"/>
            <w:sz w:val="24"/>
            <w:szCs w:val="24"/>
          </w:rPr>
          <w:t xml:space="preserve"> </w:t>
        </w:r>
      </w:ins>
      <w:ins w:id="376" w:author="Author" w:date="2016-06-25T19:02:00Z">
        <w:r w:rsidR="00682302">
          <w:rPr>
            <w:rFonts w:ascii="Arial" w:hAnsi="Arial" w:cs="Arial"/>
            <w:sz w:val="24"/>
            <w:szCs w:val="24"/>
          </w:rPr>
          <w:t xml:space="preserve"> </w:t>
        </w:r>
      </w:ins>
      <w:ins w:id="377" w:author="Author" w:date="2016-06-25T18:46:00Z">
        <w:del w:id="378" w:author="Author" w:date="2016-06-25T19:04:00Z">
          <w:r w:rsidR="00421D6F" w:rsidRPr="00915806" w:rsidDel="00384041">
            <w:rPr>
              <w:rFonts w:ascii="Arial" w:hAnsi="Arial" w:cs="Arial"/>
              <w:sz w:val="24"/>
              <w:szCs w:val="24"/>
            </w:rPr>
            <w:delText xml:space="preserve"> </w:delText>
          </w:r>
        </w:del>
      </w:ins>
      <w:r w:rsidR="00991F3A" w:rsidRPr="00915806">
        <w:rPr>
          <w:rFonts w:ascii="Arial" w:hAnsi="Arial" w:cs="Arial"/>
          <w:sz w:val="24"/>
          <w:szCs w:val="24"/>
        </w:rPr>
        <w:t xml:space="preserve">After injection, </w:t>
      </w:r>
      <w:r w:rsidR="00991F3A" w:rsidRPr="00915806">
        <w:rPr>
          <w:rFonts w:ascii="Arial" w:hAnsi="Arial" w:cs="Arial"/>
          <w:sz w:val="24"/>
          <w:szCs w:val="24"/>
          <w:shd w:val="clear" w:color="auto" w:fill="FFFFFF"/>
        </w:rPr>
        <w:t>condition of the pups was monitored</w:t>
      </w:r>
      <w:r w:rsidR="00991F3A" w:rsidRPr="00915806">
        <w:rPr>
          <w:rFonts w:ascii="Arial" w:hAnsi="Arial" w:cs="Arial"/>
          <w:sz w:val="24"/>
          <w:szCs w:val="24"/>
        </w:rPr>
        <w:t xml:space="preserve"> every</w:t>
      </w:r>
      <w:ins w:id="379" w:author="Author" w:date="2016-06-30T23:04:00Z">
        <w:r w:rsidR="007E5F5C">
          <w:rPr>
            <w:rFonts w:ascii="Arial" w:hAnsi="Arial" w:cs="Arial"/>
            <w:sz w:val="24"/>
            <w:szCs w:val="24"/>
          </w:rPr>
          <w:t xml:space="preserve"> </w:t>
        </w:r>
      </w:ins>
      <w:del w:id="380" w:author="Author" w:date="2016-06-30T23:04:00Z">
        <w:r w:rsidR="00991F3A" w:rsidRPr="00915806" w:rsidDel="007E5F5C">
          <w:rPr>
            <w:rFonts w:ascii="Arial" w:hAnsi="Arial" w:cs="Arial"/>
            <w:sz w:val="24"/>
            <w:szCs w:val="24"/>
          </w:rPr>
          <w:delText xml:space="preserve"> </w:delText>
        </w:r>
      </w:del>
      <w:r w:rsidR="00991F3A" w:rsidRPr="00915806">
        <w:rPr>
          <w:rFonts w:ascii="Arial" w:hAnsi="Arial" w:cs="Arial"/>
          <w:sz w:val="24"/>
          <w:szCs w:val="24"/>
        </w:rPr>
        <w:t>day.</w:t>
      </w:r>
    </w:p>
    <w:p w14:paraId="12EE55F0" w14:textId="77777777" w:rsidR="004540E3" w:rsidRPr="00915806" w:rsidRDefault="004540E3" w:rsidP="00915806">
      <w:pPr>
        <w:pStyle w:val="NoSpacing"/>
        <w:jc w:val="both"/>
        <w:rPr>
          <w:rFonts w:ascii="Arial" w:hAnsi="Arial" w:cs="Arial"/>
          <w:sz w:val="24"/>
          <w:szCs w:val="24"/>
        </w:rPr>
      </w:pPr>
    </w:p>
    <w:p w14:paraId="5C6395C7" w14:textId="1B9C39B1" w:rsidR="004540E3" w:rsidRPr="00915806" w:rsidRDefault="00A361D3" w:rsidP="00915806">
      <w:pPr>
        <w:pStyle w:val="NoSpacing"/>
        <w:jc w:val="both"/>
        <w:rPr>
          <w:rFonts w:ascii="Arial" w:hAnsi="Arial" w:cs="Arial"/>
          <w:sz w:val="24"/>
          <w:szCs w:val="24"/>
        </w:rPr>
      </w:pPr>
      <w:r w:rsidRPr="00915806">
        <w:rPr>
          <w:rFonts w:ascii="Arial" w:hAnsi="Arial" w:cs="Arial"/>
          <w:sz w:val="24"/>
          <w:szCs w:val="24"/>
        </w:rPr>
        <w:t>5</w:t>
      </w:r>
      <w:r w:rsidR="00CE7FDB" w:rsidRPr="00915806">
        <w:rPr>
          <w:rFonts w:ascii="Arial" w:hAnsi="Arial" w:cs="Arial"/>
          <w:sz w:val="24"/>
          <w:szCs w:val="24"/>
        </w:rPr>
        <w:t xml:space="preserve">.3) </w:t>
      </w:r>
      <w:ins w:id="381" w:author="Author" w:date="2016-06-21T16:08:00Z">
        <w:r w:rsidR="00450E04">
          <w:rPr>
            <w:rFonts w:ascii="Arial" w:hAnsi="Arial" w:cs="Arial"/>
            <w:sz w:val="24"/>
            <w:szCs w:val="24"/>
          </w:rPr>
          <w:t>T</w:t>
        </w:r>
      </w:ins>
      <w:del w:id="382" w:author="Author" w:date="2016-06-21T16:08:00Z">
        <w:r w:rsidR="00623273" w:rsidRPr="00915806" w:rsidDel="00450E04">
          <w:rPr>
            <w:rFonts w:ascii="Arial" w:hAnsi="Arial" w:cs="Arial"/>
            <w:sz w:val="24"/>
            <w:szCs w:val="24"/>
          </w:rPr>
          <w:delText>Monitor t</w:delText>
        </w:r>
      </w:del>
      <w:r w:rsidR="004540E3" w:rsidRPr="00915806">
        <w:rPr>
          <w:rFonts w:ascii="Arial" w:hAnsi="Arial" w:cs="Arial"/>
          <w:sz w:val="24"/>
          <w:szCs w:val="24"/>
        </w:rPr>
        <w:t>he level of gene expression in the hear</w:t>
      </w:r>
      <w:r w:rsidR="00344C43" w:rsidRPr="00915806">
        <w:rPr>
          <w:rFonts w:ascii="Arial" w:hAnsi="Arial" w:cs="Arial"/>
          <w:sz w:val="24"/>
          <w:szCs w:val="24"/>
        </w:rPr>
        <w:t>t can be monitored with qPCR, immunoflu</w:t>
      </w:r>
      <w:r w:rsidR="00DF72E2" w:rsidRPr="00915806">
        <w:rPr>
          <w:rFonts w:ascii="Arial" w:hAnsi="Arial" w:cs="Arial"/>
          <w:sz w:val="24"/>
          <w:szCs w:val="24"/>
        </w:rPr>
        <w:t>o</w:t>
      </w:r>
      <w:r w:rsidR="00344C43" w:rsidRPr="00915806">
        <w:rPr>
          <w:rFonts w:ascii="Arial" w:hAnsi="Arial" w:cs="Arial"/>
          <w:sz w:val="24"/>
          <w:szCs w:val="24"/>
        </w:rPr>
        <w:t>re</w:t>
      </w:r>
      <w:r w:rsidR="00DF72E2" w:rsidRPr="00915806">
        <w:rPr>
          <w:rFonts w:ascii="Arial" w:hAnsi="Arial" w:cs="Arial"/>
          <w:sz w:val="24"/>
          <w:szCs w:val="24"/>
        </w:rPr>
        <w:t>sce</w:t>
      </w:r>
      <w:r w:rsidR="00344C43" w:rsidRPr="00915806">
        <w:rPr>
          <w:rFonts w:ascii="Arial" w:hAnsi="Arial" w:cs="Arial"/>
          <w:sz w:val="24"/>
          <w:szCs w:val="24"/>
        </w:rPr>
        <w:t xml:space="preserve">nce, </w:t>
      </w:r>
      <w:r w:rsidR="00584B41" w:rsidRPr="00915806">
        <w:rPr>
          <w:rFonts w:ascii="Arial" w:hAnsi="Arial" w:cs="Arial"/>
          <w:sz w:val="24"/>
          <w:szCs w:val="24"/>
        </w:rPr>
        <w:t>or</w:t>
      </w:r>
      <w:r w:rsidR="00344C43" w:rsidRPr="00915806">
        <w:rPr>
          <w:rFonts w:ascii="Arial" w:hAnsi="Arial" w:cs="Arial"/>
          <w:sz w:val="24"/>
          <w:szCs w:val="24"/>
        </w:rPr>
        <w:t xml:space="preserve"> </w:t>
      </w:r>
      <w:r w:rsidR="004540E3" w:rsidRPr="00915806">
        <w:rPr>
          <w:rFonts w:ascii="Arial" w:hAnsi="Arial" w:cs="Arial"/>
          <w:sz w:val="24"/>
          <w:szCs w:val="24"/>
        </w:rPr>
        <w:t>western blot</w:t>
      </w:r>
      <w:r w:rsidR="003E39BB" w:rsidRPr="00915806">
        <w:rPr>
          <w:rFonts w:ascii="Arial" w:hAnsi="Arial" w:cs="Arial"/>
          <w:sz w:val="24"/>
          <w:szCs w:val="24"/>
        </w:rPr>
        <w:t xml:space="preserve"> (</w:t>
      </w:r>
      <w:r w:rsidR="00FA6D97" w:rsidRPr="00915806">
        <w:rPr>
          <w:rFonts w:ascii="Arial" w:hAnsi="Arial" w:cs="Arial"/>
          <w:sz w:val="24"/>
          <w:szCs w:val="24"/>
        </w:rPr>
        <w:t xml:space="preserve">representative results are shown in </w:t>
      </w:r>
      <w:r w:rsidR="003E39BB" w:rsidRPr="00915806">
        <w:rPr>
          <w:rFonts w:ascii="Arial" w:hAnsi="Arial" w:cs="Arial"/>
          <w:b/>
          <w:sz w:val="24"/>
          <w:szCs w:val="24"/>
        </w:rPr>
        <w:t>Fig</w:t>
      </w:r>
      <w:r w:rsidR="00AA7704" w:rsidRPr="00915806">
        <w:rPr>
          <w:rFonts w:ascii="Arial" w:hAnsi="Arial" w:cs="Arial"/>
          <w:b/>
          <w:sz w:val="24"/>
          <w:szCs w:val="24"/>
        </w:rPr>
        <w:t>ure</w:t>
      </w:r>
      <w:r w:rsidR="003E39BB" w:rsidRPr="00915806">
        <w:rPr>
          <w:rFonts w:ascii="Arial" w:hAnsi="Arial" w:cs="Arial"/>
          <w:b/>
          <w:sz w:val="24"/>
          <w:szCs w:val="24"/>
        </w:rPr>
        <w:t xml:space="preserve"> 4</w:t>
      </w:r>
      <w:r w:rsidR="00AA7704" w:rsidRPr="00915806">
        <w:rPr>
          <w:rFonts w:ascii="Arial" w:hAnsi="Arial" w:cs="Arial"/>
          <w:b/>
          <w:sz w:val="24"/>
          <w:szCs w:val="24"/>
        </w:rPr>
        <w:t xml:space="preserve"> and</w:t>
      </w:r>
      <w:r w:rsidR="003E39BB" w:rsidRPr="00915806">
        <w:rPr>
          <w:rFonts w:ascii="Arial" w:hAnsi="Arial" w:cs="Arial"/>
          <w:b/>
          <w:sz w:val="24"/>
          <w:szCs w:val="24"/>
        </w:rPr>
        <w:t xml:space="preserve"> </w:t>
      </w:r>
      <w:proofErr w:type="gramStart"/>
      <w:r w:rsidR="003E39BB" w:rsidRPr="00915806">
        <w:rPr>
          <w:rFonts w:ascii="Arial" w:hAnsi="Arial" w:cs="Arial"/>
          <w:b/>
          <w:sz w:val="24"/>
          <w:szCs w:val="24"/>
        </w:rPr>
        <w:t>5</w:t>
      </w:r>
      <w:r w:rsidR="003E39BB" w:rsidRPr="00915806">
        <w:rPr>
          <w:rFonts w:ascii="Arial" w:hAnsi="Arial" w:cs="Arial"/>
          <w:sz w:val="24"/>
          <w:szCs w:val="24"/>
        </w:rPr>
        <w:t>)</w:t>
      </w:r>
      <w:r w:rsidR="00FA6D97" w:rsidRPr="00915806">
        <w:rPr>
          <w:rFonts w:ascii="Arial" w:hAnsi="Arial" w:cs="Arial"/>
          <w:sz w:val="24"/>
          <w:szCs w:val="24"/>
          <w:vertAlign w:val="superscript"/>
        </w:rPr>
        <w:t>25,26</w:t>
      </w:r>
      <w:proofErr w:type="gramEnd"/>
      <w:r w:rsidR="004540E3" w:rsidRPr="00915806">
        <w:rPr>
          <w:rFonts w:ascii="Arial" w:hAnsi="Arial" w:cs="Arial"/>
          <w:sz w:val="24"/>
          <w:szCs w:val="24"/>
        </w:rPr>
        <w:t xml:space="preserve">.   </w:t>
      </w:r>
    </w:p>
    <w:p w14:paraId="7375D8F8" w14:textId="1D77A5C3" w:rsidR="00712A86" w:rsidRPr="00915806" w:rsidRDefault="007F4F2D" w:rsidP="00915806">
      <w:pPr>
        <w:pStyle w:val="NoSpacing"/>
        <w:jc w:val="both"/>
        <w:rPr>
          <w:rFonts w:ascii="Arial" w:hAnsi="Arial" w:cs="Arial"/>
          <w:sz w:val="24"/>
          <w:szCs w:val="24"/>
        </w:rPr>
      </w:pPr>
      <w:r w:rsidRPr="00915806">
        <w:rPr>
          <w:rFonts w:ascii="Arial" w:hAnsi="Arial" w:cs="Arial"/>
          <w:sz w:val="24"/>
          <w:szCs w:val="24"/>
        </w:rPr>
        <w:t>Note: Mice were euthanized by CO</w:t>
      </w:r>
      <w:r w:rsidRPr="00915806">
        <w:rPr>
          <w:rFonts w:ascii="Arial" w:hAnsi="Arial" w:cs="Arial"/>
          <w:sz w:val="24"/>
          <w:szCs w:val="24"/>
          <w:vertAlign w:val="subscript"/>
        </w:rPr>
        <w:t>2</w:t>
      </w:r>
      <w:r w:rsidRPr="00915806">
        <w:rPr>
          <w:rFonts w:ascii="Arial" w:hAnsi="Arial" w:cs="Arial"/>
          <w:sz w:val="24"/>
          <w:szCs w:val="24"/>
        </w:rPr>
        <w:t xml:space="preserve"> delivered from a compressed gas source.</w:t>
      </w:r>
      <w:r w:rsidR="00C84E27" w:rsidRPr="00915806">
        <w:rPr>
          <w:rFonts w:ascii="Arial" w:hAnsi="Arial" w:cs="Arial"/>
          <w:sz w:val="24"/>
          <w:szCs w:val="24"/>
        </w:rPr>
        <w:t xml:space="preserve"> </w:t>
      </w:r>
      <w:r w:rsidRPr="00915806">
        <w:rPr>
          <w:rFonts w:ascii="Arial" w:hAnsi="Arial" w:cs="Arial"/>
          <w:sz w:val="24"/>
          <w:szCs w:val="24"/>
        </w:rPr>
        <w:t>Tissue samples were collected after confirming that heart rate, movement and breathing of animals have ceased.</w:t>
      </w:r>
      <w:r w:rsidR="00443DF6" w:rsidRPr="00915806">
        <w:rPr>
          <w:rFonts w:ascii="Arial" w:hAnsi="Arial" w:cs="Arial"/>
          <w:sz w:val="24"/>
          <w:szCs w:val="24"/>
        </w:rPr>
        <w:t xml:space="preserve"> </w:t>
      </w:r>
      <w:r w:rsidR="00C84E27" w:rsidRPr="00915806">
        <w:rPr>
          <w:rFonts w:ascii="Arial" w:hAnsi="Arial" w:cs="Arial"/>
          <w:sz w:val="24"/>
          <w:szCs w:val="24"/>
        </w:rPr>
        <w:t>Neonatal rodents are resistant to CO</w:t>
      </w:r>
      <w:r w:rsidR="00C84E27" w:rsidRPr="00915806">
        <w:rPr>
          <w:rFonts w:ascii="Arial" w:hAnsi="Arial" w:cs="Arial"/>
          <w:sz w:val="24"/>
          <w:szCs w:val="24"/>
          <w:vertAlign w:val="subscript"/>
        </w:rPr>
        <w:t>2</w:t>
      </w:r>
      <w:r w:rsidR="00C84E27" w:rsidRPr="00915806">
        <w:rPr>
          <w:rFonts w:ascii="Arial" w:hAnsi="Arial" w:cs="Arial"/>
          <w:sz w:val="24"/>
          <w:szCs w:val="24"/>
        </w:rPr>
        <w:t xml:space="preserve"> euthanasia and were euthanized by decapitation using sharp scissors. </w:t>
      </w:r>
      <w:r w:rsidRPr="00915806">
        <w:rPr>
          <w:rFonts w:ascii="Arial" w:hAnsi="Arial" w:cs="Arial"/>
          <w:sz w:val="24"/>
          <w:szCs w:val="24"/>
        </w:rPr>
        <w:t>The method is consistent with the recommendations of the Panel on Euthanasia of the American Veterinary Medical Association.</w:t>
      </w:r>
    </w:p>
    <w:p w14:paraId="47E7C9FA" w14:textId="77777777" w:rsidR="007F4F2D" w:rsidRPr="00915806" w:rsidRDefault="007F4F2D" w:rsidP="00915806">
      <w:pPr>
        <w:pStyle w:val="NoSpacing"/>
        <w:jc w:val="both"/>
        <w:rPr>
          <w:rFonts w:ascii="Arial" w:hAnsi="Arial" w:cs="Arial"/>
          <w:sz w:val="24"/>
          <w:szCs w:val="24"/>
        </w:rPr>
      </w:pPr>
    </w:p>
    <w:p w14:paraId="0B118E98" w14:textId="2BFB0FFE" w:rsidR="00E60D39" w:rsidRPr="00915806" w:rsidRDefault="00E60D39" w:rsidP="00915806">
      <w:pPr>
        <w:pStyle w:val="NoSpacing"/>
        <w:jc w:val="both"/>
        <w:rPr>
          <w:rFonts w:ascii="Arial" w:hAnsi="Arial" w:cs="Arial"/>
          <w:b/>
          <w:sz w:val="24"/>
          <w:szCs w:val="24"/>
        </w:rPr>
      </w:pPr>
      <w:r w:rsidRPr="00915806">
        <w:rPr>
          <w:rFonts w:ascii="Arial" w:hAnsi="Arial" w:cs="Arial"/>
          <w:b/>
          <w:sz w:val="24"/>
          <w:szCs w:val="24"/>
        </w:rPr>
        <w:t>R</w:t>
      </w:r>
      <w:r w:rsidR="00715A2D" w:rsidRPr="00915806">
        <w:rPr>
          <w:rFonts w:ascii="Arial" w:hAnsi="Arial" w:cs="Arial"/>
          <w:b/>
          <w:sz w:val="24"/>
          <w:szCs w:val="24"/>
        </w:rPr>
        <w:t>EPRESENTATIVE RESULTS</w:t>
      </w:r>
      <w:r w:rsidRPr="00915806">
        <w:rPr>
          <w:rFonts w:ascii="Arial" w:hAnsi="Arial" w:cs="Arial"/>
          <w:b/>
          <w:sz w:val="24"/>
          <w:szCs w:val="24"/>
        </w:rPr>
        <w:t>:</w:t>
      </w:r>
    </w:p>
    <w:p w14:paraId="5DB11394" w14:textId="164127DC" w:rsidR="00297F46" w:rsidRPr="00915806" w:rsidRDefault="001A026F" w:rsidP="00915806">
      <w:pPr>
        <w:pStyle w:val="NoSpacing"/>
        <w:jc w:val="both"/>
        <w:rPr>
          <w:rFonts w:ascii="Arial" w:hAnsi="Arial" w:cs="Arial"/>
          <w:sz w:val="24"/>
          <w:szCs w:val="24"/>
        </w:rPr>
      </w:pPr>
      <w:proofErr w:type="gramStart"/>
      <w:r w:rsidRPr="00915806">
        <w:rPr>
          <w:rFonts w:ascii="Arial" w:hAnsi="Arial" w:cs="Arial"/>
          <w:sz w:val="24"/>
          <w:szCs w:val="24"/>
        </w:rPr>
        <w:t>The strategies for rAAV9 to construct rAAV9</w:t>
      </w:r>
      <w:ins w:id="383" w:author="Author" w:date="2016-06-30T21:04:00Z">
        <w:r w:rsidR="00C5412E">
          <w:rPr>
            <w:rFonts w:ascii="Arial" w:hAnsi="Arial" w:cs="Arial"/>
            <w:sz w:val="24"/>
            <w:szCs w:val="24"/>
          </w:rPr>
          <w:t>.</w:t>
        </w:r>
      </w:ins>
      <w:proofErr w:type="gramEnd"/>
      <w:del w:id="384" w:author="Author" w:date="2016-06-30T21:04:00Z">
        <w:r w:rsidRPr="00915806" w:rsidDel="00C5412E">
          <w:rPr>
            <w:rFonts w:ascii="Arial" w:hAnsi="Arial" w:cs="Arial"/>
            <w:sz w:val="24"/>
            <w:szCs w:val="24"/>
          </w:rPr>
          <w:delText>-</w:delText>
        </w:r>
      </w:del>
      <w:proofErr w:type="gramStart"/>
      <w:r w:rsidRPr="00915806">
        <w:rPr>
          <w:rFonts w:ascii="Arial" w:hAnsi="Arial" w:cs="Arial"/>
          <w:sz w:val="24"/>
          <w:szCs w:val="24"/>
        </w:rPr>
        <w:t>cTNT</w:t>
      </w:r>
      <w:proofErr w:type="gramEnd"/>
      <w:ins w:id="385" w:author="Author" w:date="2016-06-30T21:04:00Z">
        <w:r w:rsidR="00C5412E">
          <w:rPr>
            <w:rFonts w:ascii="Arial" w:hAnsi="Arial" w:cs="Arial"/>
            <w:sz w:val="24"/>
            <w:szCs w:val="24"/>
          </w:rPr>
          <w:t>::</w:t>
        </w:r>
      </w:ins>
      <w:del w:id="386" w:author="Author" w:date="2016-06-30T21:04:00Z">
        <w:r w:rsidRPr="00915806" w:rsidDel="00C5412E">
          <w:rPr>
            <w:rFonts w:ascii="Arial" w:hAnsi="Arial" w:cs="Arial"/>
            <w:sz w:val="24"/>
            <w:szCs w:val="24"/>
          </w:rPr>
          <w:delText>-</w:delText>
        </w:r>
      </w:del>
      <w:r w:rsidRPr="00915806">
        <w:rPr>
          <w:rFonts w:ascii="Arial" w:hAnsi="Arial" w:cs="Arial"/>
          <w:sz w:val="24"/>
          <w:szCs w:val="24"/>
        </w:rPr>
        <w:t>GFP or rAAV9</w:t>
      </w:r>
      <w:ins w:id="387" w:author="Author" w:date="2016-06-30T21:04:00Z">
        <w:r w:rsidR="00C5412E">
          <w:rPr>
            <w:rFonts w:ascii="Arial" w:hAnsi="Arial" w:cs="Arial"/>
            <w:sz w:val="24"/>
            <w:szCs w:val="24"/>
          </w:rPr>
          <w:t>.</w:t>
        </w:r>
      </w:ins>
      <w:del w:id="388" w:author="Author" w:date="2016-06-30T21:04:00Z">
        <w:r w:rsidRPr="00915806" w:rsidDel="00C5412E">
          <w:rPr>
            <w:rFonts w:ascii="Arial" w:hAnsi="Arial" w:cs="Arial"/>
            <w:sz w:val="24"/>
            <w:szCs w:val="24"/>
          </w:rPr>
          <w:delText>-</w:delText>
        </w:r>
      </w:del>
      <w:r w:rsidRPr="00915806">
        <w:rPr>
          <w:rFonts w:ascii="Arial" w:hAnsi="Arial" w:cs="Arial"/>
          <w:sz w:val="24"/>
          <w:szCs w:val="24"/>
        </w:rPr>
        <w:t>U6</w:t>
      </w:r>
      <w:proofErr w:type="gramStart"/>
      <w:ins w:id="389" w:author="Author" w:date="2016-06-30T21:04:00Z">
        <w:r w:rsidR="00C5412E">
          <w:rPr>
            <w:rFonts w:ascii="Arial" w:hAnsi="Arial" w:cs="Arial"/>
            <w:sz w:val="24"/>
            <w:szCs w:val="24"/>
          </w:rPr>
          <w:t>::</w:t>
        </w:r>
      </w:ins>
      <w:proofErr w:type="gramEnd"/>
      <w:del w:id="390" w:author="Author" w:date="2016-06-30T21:04:00Z">
        <w:r w:rsidRPr="00915806" w:rsidDel="00C5412E">
          <w:rPr>
            <w:rFonts w:ascii="Arial" w:hAnsi="Arial" w:cs="Arial"/>
            <w:sz w:val="24"/>
            <w:szCs w:val="24"/>
          </w:rPr>
          <w:delText>-</w:delText>
        </w:r>
      </w:del>
      <w:r w:rsidRPr="00915806">
        <w:rPr>
          <w:rFonts w:ascii="Arial" w:hAnsi="Arial" w:cs="Arial"/>
          <w:sz w:val="24"/>
          <w:szCs w:val="24"/>
        </w:rPr>
        <w:t>shRNA plasmids are shown in</w:t>
      </w:r>
      <w:r w:rsidR="00C2322D" w:rsidRPr="00915806">
        <w:rPr>
          <w:rFonts w:ascii="Arial" w:hAnsi="Arial" w:cs="Arial"/>
          <w:sz w:val="24"/>
          <w:szCs w:val="24"/>
        </w:rPr>
        <w:t xml:space="preserve"> </w:t>
      </w:r>
      <w:r w:rsidRPr="00915806">
        <w:rPr>
          <w:rFonts w:ascii="Arial" w:hAnsi="Arial" w:cs="Arial"/>
          <w:sz w:val="24"/>
          <w:szCs w:val="24"/>
        </w:rPr>
        <w:t>Figure 1 and Figure 2, respectively.</w:t>
      </w:r>
      <w:r w:rsidR="00297F46" w:rsidRPr="00915806">
        <w:rPr>
          <w:rFonts w:ascii="Arial" w:hAnsi="Arial" w:cs="Arial"/>
          <w:sz w:val="24"/>
          <w:szCs w:val="24"/>
        </w:rPr>
        <w:t xml:space="preserve"> As the examples, the rAAV</w:t>
      </w:r>
      <w:ins w:id="391" w:author="Author" w:date="2016-06-30T21:04:00Z">
        <w:r w:rsidR="00C5412E">
          <w:rPr>
            <w:rFonts w:ascii="Arial" w:hAnsi="Arial" w:cs="Arial"/>
            <w:sz w:val="24"/>
            <w:szCs w:val="24"/>
          </w:rPr>
          <w:t>9</w:t>
        </w:r>
      </w:ins>
      <w:r w:rsidR="00297F46" w:rsidRPr="00915806">
        <w:rPr>
          <w:rFonts w:ascii="Arial" w:hAnsi="Arial" w:cs="Arial"/>
          <w:sz w:val="24"/>
          <w:szCs w:val="24"/>
        </w:rPr>
        <w:t xml:space="preserve"> vector </w:t>
      </w:r>
      <w:r w:rsidR="00CA2205" w:rsidRPr="00915806">
        <w:rPr>
          <w:rFonts w:ascii="Arial" w:hAnsi="Arial" w:cs="Arial"/>
          <w:sz w:val="24"/>
          <w:szCs w:val="24"/>
        </w:rPr>
        <w:t xml:space="preserve">was generated </w:t>
      </w:r>
      <w:r w:rsidR="00297F46" w:rsidRPr="00915806">
        <w:rPr>
          <w:rFonts w:ascii="Arial" w:hAnsi="Arial" w:cs="Arial"/>
          <w:sz w:val="24"/>
          <w:szCs w:val="24"/>
        </w:rPr>
        <w:t>to overexpress GFP gene in mouse hearts. The resulting plasmid contains cTNT</w:t>
      </w:r>
      <w:proofErr w:type="gramStart"/>
      <w:ins w:id="392" w:author="Author" w:date="2016-06-30T21:04:00Z">
        <w:r w:rsidR="00C5412E">
          <w:rPr>
            <w:rFonts w:ascii="Arial" w:hAnsi="Arial" w:cs="Arial"/>
            <w:sz w:val="24"/>
            <w:szCs w:val="24"/>
          </w:rPr>
          <w:t>::</w:t>
        </w:r>
      </w:ins>
      <w:proofErr w:type="gramEnd"/>
      <w:del w:id="393" w:author="Author" w:date="2016-06-30T21:04:00Z">
        <w:r w:rsidR="00297F46" w:rsidRPr="00915806" w:rsidDel="00C5412E">
          <w:rPr>
            <w:rFonts w:ascii="Arial" w:hAnsi="Arial" w:cs="Arial"/>
            <w:sz w:val="24"/>
            <w:szCs w:val="24"/>
          </w:rPr>
          <w:delText>-</w:delText>
        </w:r>
      </w:del>
      <w:r w:rsidR="00297F46" w:rsidRPr="00915806">
        <w:rPr>
          <w:rFonts w:ascii="Arial" w:hAnsi="Arial" w:cs="Arial"/>
          <w:sz w:val="24"/>
          <w:szCs w:val="24"/>
        </w:rPr>
        <w:t>GFP cassette flanked by two ITR sites (</w:t>
      </w:r>
      <w:r w:rsidR="00297F46" w:rsidRPr="00915806">
        <w:rPr>
          <w:rFonts w:ascii="Arial" w:hAnsi="Arial" w:cs="Arial"/>
          <w:b/>
          <w:sz w:val="24"/>
          <w:szCs w:val="24"/>
        </w:rPr>
        <w:t>Figure 1</w:t>
      </w:r>
      <w:r w:rsidR="00297F46" w:rsidRPr="00915806">
        <w:rPr>
          <w:rFonts w:ascii="Arial" w:hAnsi="Arial" w:cs="Arial"/>
          <w:sz w:val="24"/>
          <w:szCs w:val="24"/>
        </w:rPr>
        <w:t xml:space="preserve">). </w:t>
      </w:r>
      <w:r w:rsidR="00646191" w:rsidRPr="00915806">
        <w:rPr>
          <w:rFonts w:ascii="Arial" w:hAnsi="Arial" w:cs="Arial"/>
          <w:sz w:val="24"/>
          <w:szCs w:val="24"/>
        </w:rPr>
        <w:t>T</w:t>
      </w:r>
      <w:r w:rsidR="00297F46" w:rsidRPr="00915806">
        <w:rPr>
          <w:rFonts w:ascii="Arial" w:hAnsi="Arial" w:cs="Arial"/>
          <w:sz w:val="24"/>
          <w:szCs w:val="24"/>
        </w:rPr>
        <w:t>he rAAV9</w:t>
      </w:r>
      <w:ins w:id="394" w:author="Author" w:date="2016-06-30T21:04:00Z">
        <w:r w:rsidR="00C5412E">
          <w:rPr>
            <w:rFonts w:ascii="Arial" w:hAnsi="Arial" w:cs="Arial"/>
            <w:sz w:val="24"/>
            <w:szCs w:val="24"/>
          </w:rPr>
          <w:t>.</w:t>
        </w:r>
      </w:ins>
      <w:del w:id="395" w:author="Author" w:date="2016-06-30T21:04:00Z">
        <w:r w:rsidR="00297F46" w:rsidRPr="00915806" w:rsidDel="00C5412E">
          <w:rPr>
            <w:rFonts w:ascii="Arial" w:hAnsi="Arial" w:cs="Arial"/>
            <w:sz w:val="24"/>
            <w:szCs w:val="24"/>
          </w:rPr>
          <w:delText>-</w:delText>
        </w:r>
      </w:del>
      <w:r w:rsidR="00297F46" w:rsidRPr="00915806">
        <w:rPr>
          <w:rFonts w:ascii="Arial" w:hAnsi="Arial" w:cs="Arial"/>
          <w:sz w:val="24"/>
          <w:szCs w:val="24"/>
        </w:rPr>
        <w:t>U6</w:t>
      </w:r>
      <w:proofErr w:type="gramStart"/>
      <w:ins w:id="396" w:author="Author" w:date="2016-06-30T21:04:00Z">
        <w:r w:rsidR="00C5412E">
          <w:rPr>
            <w:rFonts w:ascii="Arial" w:hAnsi="Arial" w:cs="Arial"/>
            <w:sz w:val="24"/>
            <w:szCs w:val="24"/>
          </w:rPr>
          <w:t>::</w:t>
        </w:r>
      </w:ins>
      <w:proofErr w:type="gramEnd"/>
      <w:del w:id="397" w:author="Author" w:date="2016-06-30T21:04:00Z">
        <w:r w:rsidR="00297F46" w:rsidRPr="00915806" w:rsidDel="00C5412E">
          <w:rPr>
            <w:rFonts w:ascii="Arial" w:hAnsi="Arial" w:cs="Arial"/>
            <w:sz w:val="24"/>
            <w:szCs w:val="24"/>
          </w:rPr>
          <w:delText>-</w:delText>
        </w:r>
      </w:del>
      <w:r w:rsidR="00297F46" w:rsidRPr="00915806">
        <w:rPr>
          <w:rFonts w:ascii="Arial" w:hAnsi="Arial" w:cs="Arial"/>
          <w:sz w:val="24"/>
          <w:szCs w:val="24"/>
        </w:rPr>
        <w:t xml:space="preserve">shRNA vector </w:t>
      </w:r>
      <w:r w:rsidR="00CA2205" w:rsidRPr="00915806">
        <w:rPr>
          <w:rFonts w:ascii="Arial" w:hAnsi="Arial" w:cs="Arial"/>
          <w:sz w:val="24"/>
          <w:szCs w:val="24"/>
        </w:rPr>
        <w:t xml:space="preserve">was constructed </w:t>
      </w:r>
      <w:r w:rsidR="00297F46" w:rsidRPr="00915806">
        <w:rPr>
          <w:rFonts w:ascii="Arial" w:hAnsi="Arial" w:cs="Arial"/>
          <w:sz w:val="24"/>
          <w:szCs w:val="24"/>
        </w:rPr>
        <w:t>to knockdown Trbp mRNA (</w:t>
      </w:r>
      <w:r w:rsidR="00297F46" w:rsidRPr="00915806">
        <w:rPr>
          <w:rFonts w:ascii="Arial" w:hAnsi="Arial" w:cs="Arial"/>
          <w:b/>
          <w:sz w:val="24"/>
          <w:szCs w:val="24"/>
        </w:rPr>
        <w:t>Figure 2</w:t>
      </w:r>
      <w:r w:rsidR="00297F46" w:rsidRPr="00915806">
        <w:rPr>
          <w:rFonts w:ascii="Arial" w:hAnsi="Arial" w:cs="Arial"/>
          <w:sz w:val="24"/>
          <w:szCs w:val="24"/>
        </w:rPr>
        <w:t>)</w:t>
      </w:r>
    </w:p>
    <w:p w14:paraId="0EBABCD2" w14:textId="42EC3A59" w:rsidR="001A026F" w:rsidRPr="00915806" w:rsidRDefault="00297F46" w:rsidP="00915806">
      <w:pPr>
        <w:pStyle w:val="NoSpacing"/>
        <w:jc w:val="both"/>
        <w:rPr>
          <w:rFonts w:ascii="Arial" w:hAnsi="Arial" w:cs="Arial"/>
          <w:sz w:val="24"/>
          <w:szCs w:val="24"/>
        </w:rPr>
      </w:pPr>
      <w:r w:rsidRPr="00915806">
        <w:rPr>
          <w:rFonts w:ascii="Arial" w:hAnsi="Arial" w:cs="Arial"/>
          <w:sz w:val="24"/>
          <w:szCs w:val="24"/>
        </w:rPr>
        <w:t xml:space="preserve"> </w:t>
      </w:r>
    </w:p>
    <w:p w14:paraId="3B98114B" w14:textId="4A2A88E1" w:rsidR="00492892" w:rsidRPr="00915806" w:rsidRDefault="00990A1E" w:rsidP="00915806">
      <w:pPr>
        <w:pStyle w:val="NoSpacing"/>
        <w:jc w:val="both"/>
        <w:rPr>
          <w:rFonts w:ascii="Arial" w:hAnsi="Arial" w:cs="Arial"/>
          <w:sz w:val="24"/>
          <w:szCs w:val="24"/>
        </w:rPr>
      </w:pPr>
      <w:r w:rsidRPr="00915806">
        <w:rPr>
          <w:rFonts w:ascii="Arial" w:hAnsi="Arial" w:cs="Arial"/>
          <w:sz w:val="24"/>
          <w:szCs w:val="24"/>
        </w:rPr>
        <w:t>The s</w:t>
      </w:r>
      <w:r w:rsidR="00A47BDF" w:rsidRPr="00915806">
        <w:rPr>
          <w:rFonts w:ascii="Arial" w:hAnsi="Arial" w:cs="Arial"/>
          <w:sz w:val="24"/>
          <w:szCs w:val="24"/>
        </w:rPr>
        <w:t>tandard curve for rAAV9 titration</w:t>
      </w:r>
      <w:r w:rsidRPr="00915806">
        <w:rPr>
          <w:rFonts w:ascii="Arial" w:hAnsi="Arial" w:cs="Arial"/>
          <w:sz w:val="24"/>
          <w:szCs w:val="24"/>
        </w:rPr>
        <w:t xml:space="preserve"> was generated with the qPCR data by linear regression. The </w:t>
      </w:r>
      <w:r w:rsidR="00975C12" w:rsidRPr="00915806">
        <w:rPr>
          <w:rFonts w:ascii="Arial" w:hAnsi="Arial" w:cs="Arial"/>
          <w:sz w:val="24"/>
          <w:szCs w:val="24"/>
        </w:rPr>
        <w:t xml:space="preserve">manipulated variable y </w:t>
      </w:r>
      <w:r w:rsidRPr="00915806">
        <w:rPr>
          <w:rFonts w:ascii="Arial" w:hAnsi="Arial" w:cs="Arial"/>
          <w:sz w:val="24"/>
          <w:szCs w:val="24"/>
        </w:rPr>
        <w:t>represents the Log</w:t>
      </w:r>
      <w:r w:rsidRPr="00915806">
        <w:rPr>
          <w:rFonts w:ascii="Arial" w:hAnsi="Arial" w:cs="Arial"/>
          <w:sz w:val="24"/>
          <w:szCs w:val="24"/>
          <w:vertAlign w:val="subscript"/>
        </w:rPr>
        <w:t>10</w:t>
      </w:r>
      <w:r w:rsidRPr="00915806">
        <w:rPr>
          <w:rFonts w:ascii="Arial" w:hAnsi="Arial" w:cs="Arial"/>
          <w:sz w:val="24"/>
          <w:szCs w:val="24"/>
        </w:rPr>
        <w:t xml:space="preserve"> value of DNA molecular concentration of each standard sample, and the </w:t>
      </w:r>
      <w:r w:rsidR="00975C12" w:rsidRPr="00915806">
        <w:rPr>
          <w:rFonts w:ascii="Arial" w:hAnsi="Arial" w:cs="Arial"/>
          <w:sz w:val="24"/>
          <w:szCs w:val="24"/>
        </w:rPr>
        <w:t xml:space="preserve">corresponding variable </w:t>
      </w:r>
      <w:r w:rsidRPr="00915806">
        <w:rPr>
          <w:rFonts w:ascii="Arial" w:hAnsi="Arial" w:cs="Arial"/>
          <w:sz w:val="24"/>
          <w:szCs w:val="24"/>
        </w:rPr>
        <w:t>x represents the C</w:t>
      </w:r>
      <w:r w:rsidRPr="00915806">
        <w:rPr>
          <w:rFonts w:ascii="Arial" w:hAnsi="Arial" w:cs="Arial"/>
          <w:sz w:val="24"/>
          <w:szCs w:val="24"/>
          <w:vertAlign w:val="subscript"/>
        </w:rPr>
        <w:t>T</w:t>
      </w:r>
      <w:r w:rsidRPr="00915806">
        <w:rPr>
          <w:rFonts w:ascii="Arial" w:hAnsi="Arial" w:cs="Arial"/>
          <w:sz w:val="24"/>
          <w:szCs w:val="24"/>
        </w:rPr>
        <w:t xml:space="preserve"> value.  The Log</w:t>
      </w:r>
      <w:r w:rsidRPr="00915806">
        <w:rPr>
          <w:rFonts w:ascii="Arial" w:hAnsi="Arial" w:cs="Arial"/>
          <w:sz w:val="24"/>
          <w:szCs w:val="24"/>
          <w:vertAlign w:val="subscript"/>
        </w:rPr>
        <w:t>10</w:t>
      </w:r>
      <w:r w:rsidR="00C2322D" w:rsidRPr="00915806">
        <w:rPr>
          <w:rFonts w:ascii="Arial" w:hAnsi="Arial" w:cs="Arial"/>
          <w:sz w:val="24"/>
          <w:szCs w:val="24"/>
          <w:vertAlign w:val="subscript"/>
        </w:rPr>
        <w:t xml:space="preserve"> </w:t>
      </w:r>
      <w:r w:rsidRPr="00915806">
        <w:rPr>
          <w:rFonts w:ascii="Arial" w:hAnsi="Arial" w:cs="Arial"/>
          <w:sz w:val="24"/>
          <w:szCs w:val="24"/>
        </w:rPr>
        <w:t>(concentration) values (y) and C</w:t>
      </w:r>
      <w:r w:rsidRPr="00915806">
        <w:rPr>
          <w:rFonts w:ascii="Arial" w:hAnsi="Arial" w:cs="Arial"/>
          <w:sz w:val="24"/>
          <w:szCs w:val="24"/>
          <w:vertAlign w:val="subscript"/>
        </w:rPr>
        <w:t>T</w:t>
      </w:r>
      <w:r w:rsidRPr="00915806">
        <w:rPr>
          <w:rFonts w:ascii="Arial" w:hAnsi="Arial" w:cs="Arial"/>
          <w:sz w:val="24"/>
          <w:szCs w:val="24"/>
        </w:rPr>
        <w:t xml:space="preserve"> n</w:t>
      </w:r>
      <w:r w:rsidR="007C3307" w:rsidRPr="00915806">
        <w:rPr>
          <w:rFonts w:ascii="Arial" w:hAnsi="Arial" w:cs="Arial"/>
          <w:sz w:val="24"/>
          <w:szCs w:val="24"/>
        </w:rPr>
        <w:t xml:space="preserve">umbers (x) exhibit </w:t>
      </w:r>
      <w:r w:rsidR="007A482C" w:rsidRPr="00915806">
        <w:rPr>
          <w:rFonts w:ascii="Arial" w:hAnsi="Arial" w:cs="Arial"/>
          <w:sz w:val="24"/>
          <w:szCs w:val="24"/>
        </w:rPr>
        <w:t xml:space="preserve">a </w:t>
      </w:r>
      <w:r w:rsidR="007C3307" w:rsidRPr="00915806">
        <w:rPr>
          <w:rFonts w:ascii="Arial" w:hAnsi="Arial" w:cs="Arial"/>
          <w:sz w:val="24"/>
          <w:szCs w:val="24"/>
        </w:rPr>
        <w:t>nice linear</w:t>
      </w:r>
      <w:r w:rsidRPr="00915806">
        <w:rPr>
          <w:rFonts w:ascii="Arial" w:hAnsi="Arial" w:cs="Arial"/>
          <w:sz w:val="24"/>
          <w:szCs w:val="24"/>
        </w:rPr>
        <w:t xml:space="preserve"> correlation (R</w:t>
      </w:r>
      <w:r w:rsidRPr="00915806">
        <w:rPr>
          <w:rFonts w:ascii="Arial" w:hAnsi="Arial" w:cs="Arial"/>
          <w:sz w:val="24"/>
          <w:szCs w:val="24"/>
          <w:vertAlign w:val="superscript"/>
        </w:rPr>
        <w:t>2</w:t>
      </w:r>
      <w:r w:rsidRPr="00915806">
        <w:rPr>
          <w:rFonts w:ascii="Arial" w:hAnsi="Arial" w:cs="Arial"/>
          <w:sz w:val="24"/>
          <w:szCs w:val="24"/>
        </w:rPr>
        <w:t xml:space="preserve">= 0.9971) and fit with the equation </w:t>
      </w:r>
      <w:r w:rsidR="00975C12" w:rsidRPr="00915806">
        <w:rPr>
          <w:rFonts w:ascii="Arial" w:hAnsi="Arial" w:cs="Arial"/>
          <w:sz w:val="24"/>
          <w:szCs w:val="24"/>
        </w:rPr>
        <w:t>y = -0.2832x + 14.616 (</w:t>
      </w:r>
      <w:r w:rsidR="00975C12" w:rsidRPr="00915806">
        <w:rPr>
          <w:rFonts w:ascii="Arial" w:hAnsi="Arial" w:cs="Arial"/>
          <w:b/>
          <w:sz w:val="24"/>
          <w:szCs w:val="24"/>
        </w:rPr>
        <w:t>Figure 3A</w:t>
      </w:r>
      <w:r w:rsidR="00975C12" w:rsidRPr="00915806">
        <w:rPr>
          <w:rFonts w:ascii="Arial" w:hAnsi="Arial" w:cs="Arial"/>
          <w:sz w:val="24"/>
          <w:szCs w:val="24"/>
        </w:rPr>
        <w:t xml:space="preserve">). </w:t>
      </w:r>
      <w:r w:rsidR="009812E6" w:rsidRPr="00915806">
        <w:rPr>
          <w:rFonts w:ascii="Arial" w:hAnsi="Arial" w:cs="Arial"/>
          <w:sz w:val="24"/>
          <w:szCs w:val="24"/>
        </w:rPr>
        <w:t>Titers of rAAV9 samples were calculated based on</w:t>
      </w:r>
      <w:r w:rsidR="00975C12" w:rsidRPr="00915806">
        <w:rPr>
          <w:rFonts w:ascii="Arial" w:hAnsi="Arial" w:cs="Arial"/>
          <w:sz w:val="24"/>
          <w:szCs w:val="24"/>
        </w:rPr>
        <w:t xml:space="preserve"> linear equation (</w:t>
      </w:r>
      <w:r w:rsidR="00975C12" w:rsidRPr="008371EC">
        <w:rPr>
          <w:rFonts w:ascii="Arial" w:hAnsi="Arial" w:cs="Arial"/>
          <w:b/>
          <w:sz w:val="24"/>
          <w:szCs w:val="24"/>
          <w:rPrChange w:id="398" w:author="Author" w:date="2016-07-05T11:43:00Z">
            <w:rPr>
              <w:rFonts w:ascii="Arial" w:hAnsi="Arial" w:cs="Arial"/>
              <w:sz w:val="24"/>
              <w:szCs w:val="24"/>
            </w:rPr>
          </w:rPrChange>
        </w:rPr>
        <w:t>Figure 3B</w:t>
      </w:r>
      <w:r w:rsidR="00975C12" w:rsidRPr="00915806">
        <w:rPr>
          <w:rFonts w:ascii="Arial" w:hAnsi="Arial" w:cs="Arial"/>
          <w:sz w:val="24"/>
          <w:szCs w:val="24"/>
        </w:rPr>
        <w:t>)</w:t>
      </w:r>
      <w:r w:rsidR="009812E6" w:rsidRPr="00915806">
        <w:rPr>
          <w:rFonts w:ascii="Arial" w:hAnsi="Arial" w:cs="Arial"/>
          <w:sz w:val="24"/>
          <w:szCs w:val="24"/>
        </w:rPr>
        <w:t>.</w:t>
      </w:r>
      <w:r w:rsidR="007B2F0D" w:rsidRPr="00915806">
        <w:rPr>
          <w:rFonts w:ascii="Arial" w:hAnsi="Arial" w:cs="Arial"/>
          <w:sz w:val="24"/>
          <w:szCs w:val="24"/>
        </w:rPr>
        <w:t xml:space="preserve"> With the method described in the protocol</w:t>
      </w:r>
      <w:ins w:id="399" w:author="Author" w:date="2016-07-05T11:43:00Z">
        <w:r w:rsidR="00C92D29">
          <w:rPr>
            <w:rFonts w:ascii="Arial" w:hAnsi="Arial" w:cs="Arial"/>
            <w:sz w:val="24"/>
            <w:szCs w:val="24"/>
          </w:rPr>
          <w:t xml:space="preserve"> </w:t>
        </w:r>
      </w:ins>
      <w:ins w:id="400" w:author="Author" w:date="2016-07-01T01:32:00Z">
        <w:r w:rsidR="006C6D8D">
          <w:rPr>
            <w:rFonts w:ascii="Arial" w:hAnsi="Arial" w:cs="Arial"/>
            <w:sz w:val="24"/>
            <w:szCs w:val="24"/>
          </w:rPr>
          <w:t xml:space="preserve">(step 4.6.2, and </w:t>
        </w:r>
        <w:r w:rsidR="006C6D8D" w:rsidRPr="00565C32">
          <w:rPr>
            <w:rFonts w:ascii="Arial" w:hAnsi="Arial" w:cs="Arial"/>
            <w:b/>
            <w:sz w:val="24"/>
            <w:szCs w:val="24"/>
          </w:rPr>
          <w:t>Figure 3B</w:t>
        </w:r>
        <w:r w:rsidR="006C6D8D">
          <w:rPr>
            <w:rFonts w:ascii="Arial" w:hAnsi="Arial" w:cs="Arial"/>
            <w:sz w:val="24"/>
            <w:szCs w:val="24"/>
          </w:rPr>
          <w:t>)</w:t>
        </w:r>
      </w:ins>
      <w:r w:rsidR="007B2F0D" w:rsidRPr="00915806">
        <w:rPr>
          <w:rFonts w:ascii="Arial" w:hAnsi="Arial" w:cs="Arial"/>
          <w:sz w:val="24"/>
          <w:szCs w:val="24"/>
        </w:rPr>
        <w:t>, high titer of rAAV9 vectors (</w:t>
      </w:r>
      <w:ins w:id="401" w:author="Author" w:date="2016-07-01T01:31:00Z">
        <w:r w:rsidR="006C6D8D">
          <w:rPr>
            <w:rFonts w:ascii="Arial" w:hAnsi="Arial" w:cs="Arial"/>
            <w:sz w:val="24"/>
            <w:szCs w:val="24"/>
          </w:rPr>
          <w:t xml:space="preserve">50-200 </w:t>
        </w:r>
        <w:r w:rsidR="006C6D8D" w:rsidRPr="00915806">
          <w:rPr>
            <w:rStyle w:val="Emphasis"/>
            <w:rFonts w:ascii="Symbol" w:hAnsi="Symbol" w:cs="Arial"/>
            <w:i w:val="0"/>
            <w:iCs w:val="0"/>
            <w:sz w:val="24"/>
            <w:szCs w:val="24"/>
            <w:shd w:val="clear" w:color="auto" w:fill="FFFFFF"/>
          </w:rPr>
          <w:t></w:t>
        </w:r>
        <w:r w:rsidR="006C6D8D" w:rsidRPr="00915806">
          <w:rPr>
            <w:rFonts w:ascii="Arial" w:hAnsi="Arial" w:cs="Arial"/>
            <w:sz w:val="24"/>
            <w:szCs w:val="24"/>
          </w:rPr>
          <w:t>l</w:t>
        </w:r>
        <w:r w:rsidR="006C6D8D">
          <w:rPr>
            <w:rFonts w:ascii="Arial" w:hAnsi="Arial" w:cs="Arial"/>
            <w:sz w:val="24"/>
            <w:szCs w:val="24"/>
          </w:rPr>
          <w:t xml:space="preserve">,  </w:t>
        </w:r>
      </w:ins>
      <w:ins w:id="402" w:author="Author" w:date="2016-07-01T01:32:00Z">
        <w:r w:rsidR="006C6D8D">
          <w:rPr>
            <w:rFonts w:ascii="Arial" w:hAnsi="Arial" w:cs="Arial"/>
            <w:sz w:val="24"/>
            <w:szCs w:val="24"/>
          </w:rPr>
          <w:t>&gt;6</w:t>
        </w:r>
      </w:ins>
      <w:ins w:id="403" w:author="Author" w:date="2016-07-05T13:55:00Z">
        <w:r w:rsidR="0002541D">
          <w:rPr>
            <w:rFonts w:ascii="Arial" w:hAnsi="Arial" w:cs="Arial"/>
            <w:sz w:val="24"/>
            <w:szCs w:val="24"/>
          </w:rPr>
          <w:t xml:space="preserve"> </w:t>
        </w:r>
      </w:ins>
      <w:del w:id="404" w:author="Author" w:date="2016-07-01T01:31:00Z">
        <w:r w:rsidR="007B2F0D" w:rsidRPr="00915806" w:rsidDel="006C6D8D">
          <w:rPr>
            <w:rFonts w:ascii="Arial" w:hAnsi="Arial" w:cs="Arial"/>
            <w:sz w:val="24"/>
            <w:szCs w:val="24"/>
          </w:rPr>
          <w:delText>3-</w:delText>
        </w:r>
        <w:r w:rsidR="00F10D7C" w:rsidRPr="00915806" w:rsidDel="006C6D8D">
          <w:rPr>
            <w:rFonts w:ascii="Arial" w:hAnsi="Arial" w:cs="Arial"/>
            <w:sz w:val="24"/>
            <w:szCs w:val="24"/>
          </w:rPr>
          <w:delText>4</w:delText>
        </w:r>
      </w:del>
      <w:ins w:id="405" w:author="Author" w:date="2016-06-30T21:05:00Z">
        <w:del w:id="406" w:author="Author" w:date="2016-07-01T01:31:00Z">
          <w:r w:rsidR="00C5412E" w:rsidDel="006C6D8D">
            <w:rPr>
              <w:rFonts w:ascii="Arial" w:hAnsi="Arial" w:cs="Arial"/>
              <w:sz w:val="24"/>
              <w:szCs w:val="24"/>
            </w:rPr>
            <w:delText>6-8</w:delText>
          </w:r>
          <w:r w:rsidR="0061798E" w:rsidDel="006C6D8D">
            <w:rPr>
              <w:rFonts w:ascii="Arial" w:hAnsi="Arial" w:cs="Arial"/>
              <w:sz w:val="24"/>
              <w:szCs w:val="24"/>
            </w:rPr>
            <w:delText>~7</w:delText>
          </w:r>
        </w:del>
      </w:ins>
      <w:del w:id="407" w:author="Author" w:date="2016-07-01T01:31:00Z">
        <w:r w:rsidR="007B2F0D" w:rsidRPr="00915806" w:rsidDel="006C6D8D">
          <w:rPr>
            <w:rFonts w:ascii="Arial" w:hAnsi="Arial" w:cs="Arial"/>
            <w:sz w:val="24"/>
            <w:szCs w:val="24"/>
          </w:rPr>
          <w:delText xml:space="preserve"> </w:delText>
        </w:r>
      </w:del>
      <w:r w:rsidR="007B2F0D" w:rsidRPr="00915806">
        <w:rPr>
          <w:rFonts w:ascii="Arial" w:hAnsi="Arial" w:cs="Arial"/>
          <w:sz w:val="24"/>
          <w:szCs w:val="24"/>
        </w:rPr>
        <w:t>X 10</w:t>
      </w:r>
      <w:r w:rsidR="007B2F0D" w:rsidRPr="00915806">
        <w:rPr>
          <w:rFonts w:ascii="Arial" w:hAnsi="Arial" w:cs="Arial"/>
          <w:sz w:val="24"/>
          <w:szCs w:val="24"/>
          <w:vertAlign w:val="superscript"/>
        </w:rPr>
        <w:t>13</w:t>
      </w:r>
      <w:r w:rsidR="007B2F0D" w:rsidRPr="00915806">
        <w:rPr>
          <w:rFonts w:ascii="Arial" w:hAnsi="Arial" w:cs="Arial"/>
          <w:sz w:val="24"/>
          <w:szCs w:val="24"/>
        </w:rPr>
        <w:t xml:space="preserve"> particles/m</w:t>
      </w:r>
      <w:r w:rsidR="007C3307" w:rsidRPr="00915806">
        <w:rPr>
          <w:rFonts w:ascii="Arial" w:hAnsi="Arial" w:cs="Arial"/>
          <w:sz w:val="24"/>
          <w:szCs w:val="24"/>
        </w:rPr>
        <w:t>L</w:t>
      </w:r>
      <w:r w:rsidR="007B2F0D" w:rsidRPr="00915806">
        <w:rPr>
          <w:rFonts w:ascii="Arial" w:hAnsi="Arial" w:cs="Arial"/>
          <w:sz w:val="24"/>
          <w:szCs w:val="24"/>
        </w:rPr>
        <w:t>)</w:t>
      </w:r>
      <w:r w:rsidR="00F10D7C" w:rsidRPr="00915806">
        <w:rPr>
          <w:rFonts w:ascii="Arial" w:hAnsi="Arial" w:cs="Arial"/>
          <w:sz w:val="24"/>
          <w:szCs w:val="24"/>
        </w:rPr>
        <w:t xml:space="preserve"> was obtained in the representative study.</w:t>
      </w:r>
    </w:p>
    <w:p w14:paraId="53DC4D4D" w14:textId="77777777" w:rsidR="007B2F0D" w:rsidRPr="00915806" w:rsidRDefault="007B2F0D" w:rsidP="00915806">
      <w:pPr>
        <w:pStyle w:val="NoSpacing"/>
        <w:jc w:val="both"/>
        <w:rPr>
          <w:rFonts w:ascii="Arial" w:hAnsi="Arial" w:cs="Arial"/>
          <w:sz w:val="24"/>
          <w:szCs w:val="24"/>
        </w:rPr>
      </w:pPr>
    </w:p>
    <w:p w14:paraId="458E61C2" w14:textId="56DF5218" w:rsidR="006D5787" w:rsidRPr="00915806" w:rsidRDefault="006D5787" w:rsidP="00915806">
      <w:pPr>
        <w:pStyle w:val="NoSpacing"/>
        <w:jc w:val="both"/>
        <w:rPr>
          <w:rFonts w:ascii="Arial" w:hAnsi="Arial" w:cs="Arial"/>
          <w:sz w:val="24"/>
          <w:szCs w:val="24"/>
        </w:rPr>
      </w:pPr>
      <w:proofErr w:type="gramStart"/>
      <w:r w:rsidRPr="00915806">
        <w:rPr>
          <w:rFonts w:ascii="Arial" w:hAnsi="Arial" w:cs="Arial"/>
          <w:sz w:val="24"/>
          <w:szCs w:val="24"/>
          <w:shd w:val="clear" w:color="auto" w:fill="FFFFFF"/>
        </w:rPr>
        <w:t xml:space="preserve">To monitor the efficiency and tissue specificity of </w:t>
      </w:r>
      <w:r w:rsidRPr="00915806">
        <w:rPr>
          <w:rFonts w:ascii="Arial" w:hAnsi="Arial" w:cs="Arial"/>
          <w:sz w:val="24"/>
          <w:szCs w:val="24"/>
        </w:rPr>
        <w:t>rAAV9</w:t>
      </w:r>
      <w:ins w:id="408" w:author="Author" w:date="2016-06-30T21:06:00Z">
        <w:r w:rsidR="000D26FF">
          <w:rPr>
            <w:rFonts w:ascii="Arial" w:hAnsi="Arial" w:cs="Arial"/>
            <w:sz w:val="24"/>
            <w:szCs w:val="24"/>
          </w:rPr>
          <w:t>.</w:t>
        </w:r>
      </w:ins>
      <w:proofErr w:type="gramEnd"/>
      <w:del w:id="409" w:author="Author" w:date="2016-06-30T21:06:00Z">
        <w:r w:rsidRPr="00915806" w:rsidDel="000D26FF">
          <w:rPr>
            <w:rFonts w:ascii="Arial" w:hAnsi="Arial" w:cs="Arial"/>
            <w:sz w:val="24"/>
            <w:szCs w:val="24"/>
          </w:rPr>
          <w:delText>-</w:delText>
        </w:r>
      </w:del>
      <w:proofErr w:type="gramStart"/>
      <w:r w:rsidRPr="00915806">
        <w:rPr>
          <w:rFonts w:ascii="Arial" w:hAnsi="Arial" w:cs="Arial"/>
          <w:sz w:val="24"/>
          <w:szCs w:val="24"/>
        </w:rPr>
        <w:t>cTNT</w:t>
      </w:r>
      <w:proofErr w:type="gramEnd"/>
      <w:r w:rsidRPr="00915806">
        <w:rPr>
          <w:rFonts w:ascii="Arial" w:hAnsi="Arial" w:cs="Arial"/>
          <w:sz w:val="24"/>
          <w:szCs w:val="24"/>
        </w:rPr>
        <w:t xml:space="preserve"> vectors,</w:t>
      </w:r>
      <w:r w:rsidRPr="00915806">
        <w:rPr>
          <w:rFonts w:ascii="Arial" w:hAnsi="Arial" w:cs="Arial"/>
          <w:sz w:val="24"/>
          <w:szCs w:val="24"/>
          <w:shd w:val="clear" w:color="auto" w:fill="FFFFFF"/>
        </w:rPr>
        <w:t xml:space="preserve"> </w:t>
      </w:r>
      <w:r w:rsidR="007B2F0D" w:rsidRPr="00915806">
        <w:rPr>
          <w:rFonts w:ascii="Arial" w:hAnsi="Arial" w:cs="Arial"/>
          <w:sz w:val="24"/>
          <w:szCs w:val="24"/>
          <w:shd w:val="clear" w:color="auto" w:fill="FFFFFF"/>
        </w:rPr>
        <w:t xml:space="preserve">P0.5 pups were treated with same amount </w:t>
      </w:r>
      <w:r w:rsidR="007B2F0D" w:rsidRPr="00915806">
        <w:rPr>
          <w:rFonts w:ascii="Arial" w:hAnsi="Arial" w:cs="Arial"/>
          <w:sz w:val="24"/>
          <w:szCs w:val="24"/>
        </w:rPr>
        <w:t>(1X10</w:t>
      </w:r>
      <w:r w:rsidR="007B2F0D" w:rsidRPr="00915806">
        <w:rPr>
          <w:rFonts w:ascii="Arial" w:hAnsi="Arial" w:cs="Arial"/>
          <w:sz w:val="24"/>
          <w:szCs w:val="24"/>
          <w:vertAlign w:val="superscript"/>
        </w:rPr>
        <w:t>11</w:t>
      </w:r>
      <w:r w:rsidR="00923E5E" w:rsidRPr="00915806">
        <w:rPr>
          <w:rFonts w:ascii="Arial" w:hAnsi="Arial" w:cs="Arial"/>
          <w:sz w:val="24"/>
          <w:szCs w:val="24"/>
          <w:vertAlign w:val="superscript"/>
        </w:rPr>
        <w:t xml:space="preserve"> </w:t>
      </w:r>
      <w:r w:rsidR="007B2F0D" w:rsidRPr="00915806">
        <w:rPr>
          <w:rFonts w:ascii="Arial" w:hAnsi="Arial" w:cs="Arial"/>
          <w:sz w:val="24"/>
          <w:szCs w:val="24"/>
        </w:rPr>
        <w:t>particles/pup) of rAAV9</w:t>
      </w:r>
      <w:ins w:id="410" w:author="Author" w:date="2016-06-30T21:06:00Z">
        <w:r w:rsidR="000D26FF">
          <w:rPr>
            <w:rFonts w:ascii="Arial" w:hAnsi="Arial" w:cs="Arial"/>
            <w:sz w:val="24"/>
            <w:szCs w:val="24"/>
          </w:rPr>
          <w:t>.</w:t>
        </w:r>
      </w:ins>
      <w:del w:id="411" w:author="Author" w:date="2016-06-30T21:06:00Z">
        <w:r w:rsidR="007B2F0D" w:rsidRPr="00915806" w:rsidDel="000D26FF">
          <w:rPr>
            <w:rFonts w:ascii="Arial" w:hAnsi="Arial" w:cs="Arial"/>
            <w:sz w:val="24"/>
            <w:szCs w:val="24"/>
          </w:rPr>
          <w:delText>-</w:delText>
        </w:r>
      </w:del>
      <w:proofErr w:type="gramStart"/>
      <w:r w:rsidR="007B2F0D" w:rsidRPr="00915806">
        <w:rPr>
          <w:rFonts w:ascii="Arial" w:hAnsi="Arial" w:cs="Arial"/>
          <w:sz w:val="24"/>
          <w:szCs w:val="24"/>
        </w:rPr>
        <w:t>cTNT</w:t>
      </w:r>
      <w:proofErr w:type="gramEnd"/>
      <w:ins w:id="412" w:author="Author" w:date="2016-06-30T21:06:00Z">
        <w:r w:rsidR="000D26FF">
          <w:rPr>
            <w:rFonts w:ascii="Arial" w:hAnsi="Arial" w:cs="Arial"/>
            <w:sz w:val="24"/>
            <w:szCs w:val="24"/>
          </w:rPr>
          <w:t>::</w:t>
        </w:r>
      </w:ins>
      <w:del w:id="413" w:author="Author" w:date="2016-06-30T21:06:00Z">
        <w:r w:rsidR="007B2F0D" w:rsidRPr="00915806" w:rsidDel="000D26FF">
          <w:rPr>
            <w:rFonts w:ascii="Arial" w:hAnsi="Arial" w:cs="Arial"/>
            <w:sz w:val="24"/>
            <w:szCs w:val="24"/>
          </w:rPr>
          <w:delText>-</w:delText>
        </w:r>
      </w:del>
      <w:r w:rsidR="007B2F0D" w:rsidRPr="00915806">
        <w:rPr>
          <w:rFonts w:ascii="Arial" w:hAnsi="Arial" w:cs="Arial"/>
          <w:sz w:val="24"/>
          <w:szCs w:val="24"/>
        </w:rPr>
        <w:t>Luciferase (AAV-Luc) or rAAV9</w:t>
      </w:r>
      <w:ins w:id="414" w:author="Author" w:date="2016-06-30T21:06:00Z">
        <w:r w:rsidR="000D26FF">
          <w:rPr>
            <w:rFonts w:ascii="Arial" w:hAnsi="Arial" w:cs="Arial"/>
            <w:sz w:val="24"/>
            <w:szCs w:val="24"/>
          </w:rPr>
          <w:t>.</w:t>
        </w:r>
      </w:ins>
      <w:del w:id="415" w:author="Author" w:date="2016-06-30T21:06:00Z">
        <w:r w:rsidR="007B2F0D" w:rsidRPr="00915806" w:rsidDel="000D26FF">
          <w:rPr>
            <w:rFonts w:ascii="Arial" w:hAnsi="Arial" w:cs="Arial"/>
            <w:sz w:val="24"/>
            <w:szCs w:val="24"/>
          </w:rPr>
          <w:delText>-</w:delText>
        </w:r>
      </w:del>
      <w:proofErr w:type="gramStart"/>
      <w:r w:rsidR="007B2F0D" w:rsidRPr="00915806">
        <w:rPr>
          <w:rFonts w:ascii="Arial" w:hAnsi="Arial" w:cs="Arial"/>
          <w:sz w:val="24"/>
          <w:szCs w:val="24"/>
        </w:rPr>
        <w:t>cTNT</w:t>
      </w:r>
      <w:proofErr w:type="gramEnd"/>
      <w:ins w:id="416" w:author="Author" w:date="2016-06-30T21:06:00Z">
        <w:r w:rsidR="000D26FF">
          <w:rPr>
            <w:rFonts w:ascii="Arial" w:hAnsi="Arial" w:cs="Arial"/>
            <w:sz w:val="24"/>
            <w:szCs w:val="24"/>
          </w:rPr>
          <w:t>::</w:t>
        </w:r>
      </w:ins>
      <w:del w:id="417" w:author="Author" w:date="2016-06-30T21:06:00Z">
        <w:r w:rsidR="007B2F0D" w:rsidRPr="00915806" w:rsidDel="000D26FF">
          <w:rPr>
            <w:rFonts w:ascii="Arial" w:hAnsi="Arial" w:cs="Arial"/>
            <w:sz w:val="24"/>
            <w:szCs w:val="24"/>
          </w:rPr>
          <w:delText>-</w:delText>
        </w:r>
      </w:del>
      <w:r w:rsidR="007B2F0D" w:rsidRPr="00915806">
        <w:rPr>
          <w:rFonts w:ascii="Arial" w:hAnsi="Arial" w:cs="Arial"/>
          <w:sz w:val="24"/>
          <w:szCs w:val="24"/>
        </w:rPr>
        <w:t xml:space="preserve">GFP (AAV-GFP) by subcutaneous injection. Two weeks after injection, GFP signal was monitored in various tissues of the mice. Robust expression of GFP </w:t>
      </w:r>
      <w:r w:rsidR="007B2F0D" w:rsidRPr="00915806">
        <w:rPr>
          <w:rFonts w:ascii="Arial" w:hAnsi="Arial" w:cs="Arial"/>
          <w:sz w:val="24"/>
          <w:szCs w:val="24"/>
        </w:rPr>
        <w:lastRenderedPageBreak/>
        <w:t xml:space="preserve">was detected in the heart, but </w:t>
      </w:r>
      <w:r w:rsidRPr="00915806">
        <w:rPr>
          <w:rFonts w:ascii="Arial" w:hAnsi="Arial" w:cs="Arial"/>
          <w:sz w:val="24"/>
          <w:szCs w:val="24"/>
        </w:rPr>
        <w:t>not in other organs</w:t>
      </w:r>
      <w:r w:rsidR="00094D75" w:rsidRPr="00915806">
        <w:rPr>
          <w:rFonts w:ascii="Arial" w:hAnsi="Arial" w:cs="Arial"/>
          <w:sz w:val="24"/>
          <w:szCs w:val="24"/>
        </w:rPr>
        <w:t xml:space="preserve"> (</w:t>
      </w:r>
      <w:r w:rsidR="00094D75" w:rsidRPr="00915806">
        <w:rPr>
          <w:rFonts w:ascii="Arial" w:hAnsi="Arial" w:cs="Arial"/>
          <w:b/>
          <w:sz w:val="24"/>
          <w:szCs w:val="24"/>
        </w:rPr>
        <w:t>Figure 4</w:t>
      </w:r>
      <w:ins w:id="418" w:author="Author" w:date="2016-06-30T20:00:00Z">
        <w:r w:rsidR="00E72F31">
          <w:rPr>
            <w:rFonts w:ascii="Arial" w:hAnsi="Arial" w:cs="Arial"/>
            <w:b/>
            <w:sz w:val="24"/>
            <w:szCs w:val="24"/>
          </w:rPr>
          <w:t xml:space="preserve">, </w:t>
        </w:r>
        <w:r w:rsidR="00E72F31" w:rsidRPr="008371EC">
          <w:rPr>
            <w:rFonts w:ascii="Arial" w:hAnsi="Arial" w:cs="Arial"/>
            <w:sz w:val="24"/>
            <w:szCs w:val="24"/>
            <w:rPrChange w:id="419" w:author="Author" w:date="2016-06-30T20:00:00Z">
              <w:rPr>
                <w:rFonts w:ascii="Arial" w:hAnsi="Arial" w:cs="Arial"/>
                <w:b/>
                <w:sz w:val="24"/>
                <w:szCs w:val="24"/>
              </w:rPr>
            </w:rPrChange>
          </w:rPr>
          <w:t>n&gt;3</w:t>
        </w:r>
      </w:ins>
      <w:r w:rsidR="00094D75" w:rsidRPr="00915806">
        <w:rPr>
          <w:rFonts w:ascii="Arial" w:hAnsi="Arial" w:cs="Arial"/>
          <w:sz w:val="24"/>
          <w:szCs w:val="24"/>
        </w:rPr>
        <w:t>)</w:t>
      </w:r>
      <w:r w:rsidRPr="00915806">
        <w:rPr>
          <w:rFonts w:ascii="Arial" w:hAnsi="Arial" w:cs="Arial"/>
          <w:sz w:val="24"/>
          <w:szCs w:val="24"/>
        </w:rPr>
        <w:t xml:space="preserve">. Thus efficient and </w:t>
      </w:r>
      <w:r w:rsidR="00637D1C" w:rsidRPr="00915806">
        <w:rPr>
          <w:rFonts w:ascii="Arial" w:hAnsi="Arial" w:cs="Arial"/>
          <w:sz w:val="24"/>
          <w:szCs w:val="24"/>
        </w:rPr>
        <w:t>heart-</w:t>
      </w:r>
      <w:r w:rsidRPr="00915806">
        <w:rPr>
          <w:rFonts w:ascii="Arial" w:hAnsi="Arial" w:cs="Arial"/>
          <w:sz w:val="24"/>
          <w:szCs w:val="24"/>
        </w:rPr>
        <w:t>specific gene expression</w:t>
      </w:r>
      <w:r w:rsidR="00637D1C" w:rsidRPr="00915806">
        <w:rPr>
          <w:rFonts w:ascii="Arial" w:hAnsi="Arial" w:cs="Arial"/>
          <w:sz w:val="24"/>
          <w:szCs w:val="24"/>
        </w:rPr>
        <w:t xml:space="preserve"> was achieved</w:t>
      </w:r>
      <w:r w:rsidRPr="00915806">
        <w:rPr>
          <w:rFonts w:ascii="Arial" w:hAnsi="Arial" w:cs="Arial"/>
          <w:sz w:val="24"/>
          <w:szCs w:val="24"/>
        </w:rPr>
        <w:t xml:space="preserve"> with rAAV9</w:t>
      </w:r>
      <w:ins w:id="420" w:author="Author" w:date="2016-06-30T21:06:00Z">
        <w:r w:rsidR="000D26FF">
          <w:rPr>
            <w:rFonts w:ascii="Arial" w:hAnsi="Arial" w:cs="Arial"/>
            <w:sz w:val="24"/>
            <w:szCs w:val="24"/>
          </w:rPr>
          <w:t>.</w:t>
        </w:r>
      </w:ins>
      <w:del w:id="421" w:author="Author" w:date="2016-06-30T21:06:00Z">
        <w:r w:rsidRPr="00915806" w:rsidDel="000D26FF">
          <w:rPr>
            <w:rFonts w:ascii="Arial" w:hAnsi="Arial" w:cs="Arial"/>
            <w:sz w:val="24"/>
            <w:szCs w:val="24"/>
          </w:rPr>
          <w:delText>-</w:delText>
        </w:r>
      </w:del>
      <w:proofErr w:type="gramStart"/>
      <w:r w:rsidRPr="00915806">
        <w:rPr>
          <w:rFonts w:ascii="Arial" w:hAnsi="Arial" w:cs="Arial"/>
          <w:sz w:val="24"/>
          <w:szCs w:val="24"/>
        </w:rPr>
        <w:t>cTNT</w:t>
      </w:r>
      <w:proofErr w:type="gramEnd"/>
      <w:r w:rsidRPr="00915806">
        <w:rPr>
          <w:rFonts w:ascii="Arial" w:hAnsi="Arial" w:cs="Arial"/>
          <w:sz w:val="24"/>
          <w:szCs w:val="24"/>
        </w:rPr>
        <w:t xml:space="preserve"> vector.</w:t>
      </w:r>
    </w:p>
    <w:p w14:paraId="024920B4" w14:textId="77777777" w:rsidR="006D5787" w:rsidRPr="00915806" w:rsidRDefault="006D5787" w:rsidP="00915806">
      <w:pPr>
        <w:pStyle w:val="NoSpacing"/>
        <w:jc w:val="both"/>
        <w:rPr>
          <w:rFonts w:ascii="Arial" w:hAnsi="Arial" w:cs="Arial"/>
          <w:sz w:val="24"/>
          <w:szCs w:val="24"/>
        </w:rPr>
      </w:pPr>
    </w:p>
    <w:p w14:paraId="4A7848F8" w14:textId="6A927860" w:rsidR="006D5787" w:rsidRPr="00915806" w:rsidRDefault="006D5787" w:rsidP="00915806">
      <w:pPr>
        <w:pStyle w:val="NoSpacing"/>
        <w:jc w:val="both"/>
        <w:rPr>
          <w:rFonts w:ascii="Arial" w:hAnsi="Arial" w:cs="Arial"/>
          <w:sz w:val="24"/>
          <w:szCs w:val="24"/>
          <w:shd w:val="clear" w:color="auto" w:fill="FFFFFF"/>
        </w:rPr>
      </w:pPr>
      <w:proofErr w:type="gramStart"/>
      <w:r w:rsidRPr="00915806">
        <w:rPr>
          <w:rFonts w:ascii="Arial" w:hAnsi="Arial" w:cs="Arial"/>
          <w:sz w:val="24"/>
          <w:szCs w:val="24"/>
          <w:shd w:val="clear" w:color="auto" w:fill="FFFFFF"/>
        </w:rPr>
        <w:t xml:space="preserve">To monitor the knockdown efficiency and tissue specificity of </w:t>
      </w:r>
      <w:r w:rsidRPr="00915806">
        <w:rPr>
          <w:rFonts w:ascii="Arial" w:hAnsi="Arial" w:cs="Arial"/>
          <w:sz w:val="24"/>
          <w:szCs w:val="24"/>
        </w:rPr>
        <w:t>rAAV9</w:t>
      </w:r>
      <w:ins w:id="422" w:author="Author" w:date="2016-06-30T21:06:00Z">
        <w:r w:rsidR="000D26FF">
          <w:rPr>
            <w:rFonts w:ascii="Arial" w:hAnsi="Arial" w:cs="Arial"/>
            <w:sz w:val="24"/>
            <w:szCs w:val="24"/>
          </w:rPr>
          <w:t>.</w:t>
        </w:r>
      </w:ins>
      <w:proofErr w:type="gramEnd"/>
      <w:del w:id="423" w:author="Author" w:date="2016-06-30T21:06:00Z">
        <w:r w:rsidRPr="00915806" w:rsidDel="000D26FF">
          <w:rPr>
            <w:rFonts w:ascii="Arial" w:hAnsi="Arial" w:cs="Arial"/>
            <w:sz w:val="24"/>
            <w:szCs w:val="24"/>
          </w:rPr>
          <w:delText>-</w:delText>
        </w:r>
      </w:del>
      <w:r w:rsidRPr="00915806">
        <w:rPr>
          <w:rFonts w:ascii="Arial" w:hAnsi="Arial" w:cs="Arial"/>
          <w:sz w:val="24"/>
          <w:szCs w:val="24"/>
        </w:rPr>
        <w:t>U6 vectors,</w:t>
      </w:r>
      <w:r w:rsidRPr="00915806">
        <w:rPr>
          <w:rFonts w:ascii="Arial" w:hAnsi="Arial" w:cs="Arial"/>
          <w:sz w:val="24"/>
          <w:szCs w:val="24"/>
          <w:shd w:val="clear" w:color="auto" w:fill="FFFFFF"/>
        </w:rPr>
        <w:t xml:space="preserve"> P0.5 mice were treated with same amount </w:t>
      </w:r>
      <w:r w:rsidRPr="00915806">
        <w:rPr>
          <w:rFonts w:ascii="Arial" w:hAnsi="Arial" w:cs="Arial"/>
          <w:sz w:val="24"/>
          <w:szCs w:val="24"/>
        </w:rPr>
        <w:t>(3X10</w:t>
      </w:r>
      <w:r w:rsidRPr="00915806">
        <w:rPr>
          <w:rFonts w:ascii="Arial" w:hAnsi="Arial" w:cs="Arial"/>
          <w:sz w:val="24"/>
          <w:szCs w:val="24"/>
          <w:vertAlign w:val="superscript"/>
        </w:rPr>
        <w:t>11</w:t>
      </w:r>
      <w:r w:rsidR="00923E5E" w:rsidRPr="00915806">
        <w:rPr>
          <w:rFonts w:ascii="Arial" w:hAnsi="Arial" w:cs="Arial"/>
          <w:sz w:val="24"/>
          <w:szCs w:val="24"/>
          <w:vertAlign w:val="superscript"/>
        </w:rPr>
        <w:t xml:space="preserve"> </w:t>
      </w:r>
      <w:r w:rsidRPr="00915806">
        <w:rPr>
          <w:rFonts w:ascii="Arial" w:hAnsi="Arial" w:cs="Arial"/>
          <w:sz w:val="24"/>
          <w:szCs w:val="24"/>
        </w:rPr>
        <w:t>particles/pup) of rAAV9</w:t>
      </w:r>
      <w:ins w:id="424" w:author="Author" w:date="2016-06-30T21:06:00Z">
        <w:r w:rsidR="000D26FF">
          <w:rPr>
            <w:rFonts w:ascii="Arial" w:hAnsi="Arial" w:cs="Arial"/>
            <w:sz w:val="24"/>
            <w:szCs w:val="24"/>
          </w:rPr>
          <w:t>.</w:t>
        </w:r>
      </w:ins>
      <w:del w:id="425" w:author="Author" w:date="2016-06-30T21:06:00Z">
        <w:r w:rsidRPr="00915806" w:rsidDel="000D26FF">
          <w:rPr>
            <w:rFonts w:ascii="Arial" w:hAnsi="Arial" w:cs="Arial"/>
            <w:sz w:val="24"/>
            <w:szCs w:val="24"/>
          </w:rPr>
          <w:delText>-</w:delText>
        </w:r>
      </w:del>
      <w:r w:rsidRPr="00915806">
        <w:rPr>
          <w:rFonts w:ascii="Arial" w:hAnsi="Arial" w:cs="Arial"/>
          <w:sz w:val="24"/>
          <w:szCs w:val="24"/>
        </w:rPr>
        <w:t>U6</w:t>
      </w:r>
      <w:proofErr w:type="gramStart"/>
      <w:ins w:id="426" w:author="Author" w:date="2016-06-30T21:06:00Z">
        <w:r w:rsidR="000D26FF">
          <w:rPr>
            <w:rFonts w:ascii="Arial" w:hAnsi="Arial" w:cs="Arial"/>
            <w:sz w:val="24"/>
            <w:szCs w:val="24"/>
          </w:rPr>
          <w:t>::</w:t>
        </w:r>
      </w:ins>
      <w:proofErr w:type="gramEnd"/>
      <w:del w:id="427" w:author="Author" w:date="2016-06-30T21:06:00Z">
        <w:r w:rsidRPr="00915806" w:rsidDel="000D26FF">
          <w:rPr>
            <w:rFonts w:ascii="Arial" w:hAnsi="Arial" w:cs="Arial"/>
            <w:sz w:val="24"/>
            <w:szCs w:val="24"/>
          </w:rPr>
          <w:delText>-</w:delText>
        </w:r>
      </w:del>
      <w:r w:rsidRPr="00915806">
        <w:rPr>
          <w:rFonts w:ascii="Arial" w:hAnsi="Arial" w:cs="Arial"/>
          <w:sz w:val="24"/>
          <w:szCs w:val="24"/>
        </w:rPr>
        <w:t>Scramble</w:t>
      </w:r>
      <w:r w:rsidR="00C2322D" w:rsidRPr="00915806">
        <w:rPr>
          <w:rFonts w:ascii="Arial" w:hAnsi="Arial" w:cs="Arial"/>
          <w:sz w:val="24"/>
          <w:szCs w:val="24"/>
        </w:rPr>
        <w:t xml:space="preserve"> </w:t>
      </w:r>
      <w:r w:rsidRPr="00915806">
        <w:rPr>
          <w:rFonts w:ascii="Arial" w:hAnsi="Arial" w:cs="Arial"/>
          <w:sz w:val="24"/>
          <w:szCs w:val="24"/>
        </w:rPr>
        <w:t>(AAV-Scramble) or rAAV9</w:t>
      </w:r>
      <w:ins w:id="428" w:author="Author" w:date="2016-06-30T21:07:00Z">
        <w:r w:rsidR="00234A03">
          <w:rPr>
            <w:rFonts w:ascii="Arial" w:hAnsi="Arial" w:cs="Arial"/>
            <w:sz w:val="24"/>
            <w:szCs w:val="24"/>
          </w:rPr>
          <w:t>.</w:t>
        </w:r>
      </w:ins>
      <w:del w:id="429" w:author="Author" w:date="2016-06-30T21:07:00Z">
        <w:r w:rsidRPr="00915806" w:rsidDel="00234A03">
          <w:rPr>
            <w:rFonts w:ascii="Arial" w:hAnsi="Arial" w:cs="Arial"/>
            <w:sz w:val="24"/>
            <w:szCs w:val="24"/>
          </w:rPr>
          <w:delText>-</w:delText>
        </w:r>
      </w:del>
      <w:r w:rsidRPr="00915806">
        <w:rPr>
          <w:rFonts w:ascii="Arial" w:hAnsi="Arial" w:cs="Arial"/>
          <w:sz w:val="24"/>
          <w:szCs w:val="24"/>
        </w:rPr>
        <w:t>U6</w:t>
      </w:r>
      <w:proofErr w:type="gramStart"/>
      <w:ins w:id="430" w:author="Author" w:date="2016-06-30T21:07:00Z">
        <w:r w:rsidR="00234A03">
          <w:rPr>
            <w:rFonts w:ascii="Arial" w:hAnsi="Arial" w:cs="Arial"/>
            <w:sz w:val="24"/>
            <w:szCs w:val="24"/>
          </w:rPr>
          <w:t>::</w:t>
        </w:r>
      </w:ins>
      <w:proofErr w:type="gramEnd"/>
      <w:del w:id="431" w:author="Author" w:date="2016-06-30T21:07:00Z">
        <w:r w:rsidRPr="00915806" w:rsidDel="00234A03">
          <w:rPr>
            <w:rFonts w:ascii="Arial" w:hAnsi="Arial" w:cs="Arial"/>
            <w:sz w:val="24"/>
            <w:szCs w:val="24"/>
          </w:rPr>
          <w:delText>-</w:delText>
        </w:r>
      </w:del>
      <w:r w:rsidRPr="00915806">
        <w:rPr>
          <w:rFonts w:ascii="Arial" w:hAnsi="Arial" w:cs="Arial"/>
          <w:sz w:val="24"/>
          <w:szCs w:val="24"/>
        </w:rPr>
        <w:t>Trbp shRNA</w:t>
      </w:r>
      <w:r w:rsidR="005E3757" w:rsidRPr="00915806">
        <w:rPr>
          <w:rFonts w:ascii="Arial" w:hAnsi="Arial" w:cs="Arial"/>
          <w:sz w:val="24"/>
          <w:szCs w:val="24"/>
        </w:rPr>
        <w:t xml:space="preserve"> </w:t>
      </w:r>
      <w:r w:rsidR="00063A49" w:rsidRPr="00915806">
        <w:rPr>
          <w:rFonts w:ascii="Arial" w:hAnsi="Arial" w:cs="Arial"/>
          <w:sz w:val="24"/>
          <w:szCs w:val="24"/>
        </w:rPr>
        <w:t>(AAV-</w:t>
      </w:r>
      <w:proofErr w:type="spellStart"/>
      <w:r w:rsidR="00063A49" w:rsidRPr="00915806">
        <w:rPr>
          <w:rFonts w:ascii="Arial" w:hAnsi="Arial" w:cs="Arial"/>
          <w:sz w:val="24"/>
          <w:szCs w:val="24"/>
        </w:rPr>
        <w:t>shTrbp</w:t>
      </w:r>
      <w:proofErr w:type="spellEnd"/>
      <w:r w:rsidRPr="00915806">
        <w:rPr>
          <w:rFonts w:ascii="Arial" w:hAnsi="Arial" w:cs="Arial"/>
          <w:sz w:val="24"/>
          <w:szCs w:val="24"/>
        </w:rPr>
        <w:t>)</w:t>
      </w:r>
      <w:r w:rsidRPr="00915806">
        <w:rPr>
          <w:rFonts w:ascii="Arial" w:hAnsi="Arial" w:cs="Arial"/>
          <w:sz w:val="24"/>
          <w:szCs w:val="24"/>
          <w:shd w:val="clear" w:color="auto" w:fill="FFFFFF"/>
        </w:rPr>
        <w:t xml:space="preserve"> </w:t>
      </w:r>
      <w:r w:rsidRPr="00915806">
        <w:rPr>
          <w:rFonts w:ascii="Arial" w:hAnsi="Arial" w:cs="Arial"/>
          <w:sz w:val="24"/>
          <w:szCs w:val="24"/>
        </w:rPr>
        <w:t xml:space="preserve">by subcutaneous injection.  Two weeks after injection, </w:t>
      </w:r>
      <w:r w:rsidR="00063A49" w:rsidRPr="00915806">
        <w:rPr>
          <w:rFonts w:ascii="Arial" w:hAnsi="Arial" w:cs="Arial"/>
          <w:sz w:val="24"/>
          <w:szCs w:val="24"/>
          <w:shd w:val="clear" w:color="auto" w:fill="FFFFFF"/>
        </w:rPr>
        <w:t>expr</w:t>
      </w:r>
      <w:r w:rsidR="007A482C" w:rsidRPr="00915806">
        <w:rPr>
          <w:rFonts w:ascii="Arial" w:hAnsi="Arial" w:cs="Arial"/>
          <w:sz w:val="24"/>
          <w:szCs w:val="24"/>
          <w:shd w:val="clear" w:color="auto" w:fill="FFFFFF"/>
        </w:rPr>
        <w:t>e</w:t>
      </w:r>
      <w:r w:rsidR="00063A49" w:rsidRPr="00915806">
        <w:rPr>
          <w:rFonts w:ascii="Arial" w:hAnsi="Arial" w:cs="Arial"/>
          <w:sz w:val="24"/>
          <w:szCs w:val="24"/>
          <w:shd w:val="clear" w:color="auto" w:fill="FFFFFF"/>
        </w:rPr>
        <w:t>ssion</w:t>
      </w:r>
      <w:r w:rsidRPr="00915806">
        <w:rPr>
          <w:rFonts w:ascii="Arial" w:hAnsi="Arial" w:cs="Arial"/>
          <w:sz w:val="24"/>
          <w:szCs w:val="24"/>
          <w:shd w:val="clear" w:color="auto" w:fill="FFFFFF"/>
        </w:rPr>
        <w:t xml:space="preserve"> of Trbp in various tissues of was monitored by qPCR</w:t>
      </w:r>
      <w:r w:rsidR="00C2322D" w:rsidRPr="00915806">
        <w:rPr>
          <w:rFonts w:ascii="Arial" w:hAnsi="Arial" w:cs="Arial"/>
          <w:sz w:val="24"/>
          <w:szCs w:val="24"/>
          <w:shd w:val="clear" w:color="auto" w:fill="FFFFFF"/>
        </w:rPr>
        <w:t xml:space="preserve"> </w:t>
      </w:r>
      <w:r w:rsidR="00094D75" w:rsidRPr="00915806">
        <w:rPr>
          <w:rFonts w:ascii="Arial" w:hAnsi="Arial" w:cs="Arial"/>
          <w:sz w:val="24"/>
          <w:szCs w:val="24"/>
        </w:rPr>
        <w:t>(</w:t>
      </w:r>
      <w:r w:rsidR="00094D75" w:rsidRPr="00915806">
        <w:rPr>
          <w:rFonts w:ascii="Arial" w:hAnsi="Arial" w:cs="Arial"/>
          <w:b/>
          <w:sz w:val="24"/>
          <w:szCs w:val="24"/>
        </w:rPr>
        <w:t>Figure 5</w:t>
      </w:r>
      <w:ins w:id="432" w:author="Author" w:date="2016-06-25T19:07:00Z">
        <w:r w:rsidR="00053B87">
          <w:rPr>
            <w:rFonts w:ascii="Arial" w:hAnsi="Arial" w:cs="Arial"/>
            <w:b/>
            <w:sz w:val="24"/>
            <w:szCs w:val="24"/>
          </w:rPr>
          <w:t xml:space="preserve">, </w:t>
        </w:r>
        <w:r w:rsidR="00053B87" w:rsidRPr="008371EC">
          <w:rPr>
            <w:rFonts w:ascii="Arial" w:hAnsi="Arial" w:cs="Arial"/>
            <w:sz w:val="24"/>
            <w:szCs w:val="24"/>
            <w:rPrChange w:id="433" w:author="Author" w:date="2016-06-25T19:07:00Z">
              <w:rPr>
                <w:rFonts w:ascii="Arial" w:hAnsi="Arial" w:cs="Arial"/>
                <w:b/>
                <w:sz w:val="24"/>
                <w:szCs w:val="24"/>
              </w:rPr>
            </w:rPrChange>
          </w:rPr>
          <w:t>n=3</w:t>
        </w:r>
      </w:ins>
      <w:r w:rsidR="00094D75" w:rsidRPr="00915806">
        <w:rPr>
          <w:rFonts w:ascii="Arial" w:hAnsi="Arial" w:cs="Arial"/>
          <w:sz w:val="24"/>
          <w:szCs w:val="24"/>
        </w:rPr>
        <w:t>)</w:t>
      </w:r>
      <w:r w:rsidRPr="00915806">
        <w:rPr>
          <w:rFonts w:ascii="Arial" w:hAnsi="Arial" w:cs="Arial"/>
          <w:sz w:val="24"/>
          <w:szCs w:val="24"/>
          <w:shd w:val="clear" w:color="auto" w:fill="FFFFFF"/>
        </w:rPr>
        <w:t xml:space="preserve">. </w:t>
      </w:r>
      <w:r w:rsidR="00063A49" w:rsidRPr="00915806">
        <w:rPr>
          <w:rFonts w:ascii="Arial" w:hAnsi="Arial" w:cs="Arial"/>
          <w:sz w:val="24"/>
          <w:szCs w:val="24"/>
          <w:shd w:val="clear" w:color="auto" w:fill="FFFFFF"/>
        </w:rPr>
        <w:t xml:space="preserve">The mRNA level of Trbp in the heart was substantially reduced by </w:t>
      </w:r>
      <w:proofErr w:type="gramStart"/>
      <w:ins w:id="434" w:author="Author" w:date="2016-06-30T21:07:00Z">
        <w:r w:rsidR="00234A03">
          <w:rPr>
            <w:rFonts w:ascii="Arial" w:hAnsi="Arial" w:cs="Arial"/>
            <w:sz w:val="24"/>
            <w:szCs w:val="24"/>
            <w:shd w:val="clear" w:color="auto" w:fill="FFFFFF"/>
          </w:rPr>
          <w:t>r</w:t>
        </w:r>
      </w:ins>
      <w:r w:rsidR="00063A49" w:rsidRPr="00915806">
        <w:rPr>
          <w:rFonts w:ascii="Arial" w:hAnsi="Arial" w:cs="Arial"/>
          <w:sz w:val="24"/>
          <w:szCs w:val="24"/>
          <w:shd w:val="clear" w:color="auto" w:fill="FFFFFF"/>
        </w:rPr>
        <w:t>AAV</w:t>
      </w:r>
      <w:ins w:id="435" w:author="Author" w:date="2016-06-30T21:07:00Z">
        <w:r w:rsidR="00234A03">
          <w:rPr>
            <w:rFonts w:ascii="Arial" w:hAnsi="Arial" w:cs="Arial"/>
            <w:sz w:val="24"/>
            <w:szCs w:val="24"/>
            <w:shd w:val="clear" w:color="auto" w:fill="FFFFFF"/>
          </w:rPr>
          <w:t>9.U6</w:t>
        </w:r>
        <w:proofErr w:type="gramEnd"/>
        <w:r w:rsidR="00234A03">
          <w:rPr>
            <w:rFonts w:ascii="Arial" w:hAnsi="Arial" w:cs="Arial"/>
            <w:sz w:val="24"/>
            <w:szCs w:val="24"/>
            <w:shd w:val="clear" w:color="auto" w:fill="FFFFFF"/>
          </w:rPr>
          <w:t>::</w:t>
        </w:r>
      </w:ins>
      <w:proofErr w:type="spellStart"/>
      <w:del w:id="436" w:author="Author" w:date="2016-06-30T21:07:00Z">
        <w:r w:rsidR="00063A49" w:rsidRPr="00915806" w:rsidDel="00234A03">
          <w:rPr>
            <w:rFonts w:ascii="Arial" w:hAnsi="Arial" w:cs="Arial"/>
            <w:sz w:val="24"/>
            <w:szCs w:val="24"/>
            <w:shd w:val="clear" w:color="auto" w:fill="FFFFFF"/>
          </w:rPr>
          <w:delText>-</w:delText>
        </w:r>
      </w:del>
      <w:r w:rsidR="00063A49" w:rsidRPr="00915806">
        <w:rPr>
          <w:rFonts w:ascii="Arial" w:hAnsi="Arial" w:cs="Arial"/>
          <w:sz w:val="24"/>
          <w:szCs w:val="24"/>
          <w:shd w:val="clear" w:color="auto" w:fill="FFFFFF"/>
        </w:rPr>
        <w:t>shTrbp</w:t>
      </w:r>
      <w:proofErr w:type="spellEnd"/>
      <w:r w:rsidR="00063A49" w:rsidRPr="00915806">
        <w:rPr>
          <w:rFonts w:ascii="Arial" w:hAnsi="Arial" w:cs="Arial"/>
          <w:sz w:val="24"/>
          <w:szCs w:val="24"/>
          <w:shd w:val="clear" w:color="auto" w:fill="FFFFFF"/>
        </w:rPr>
        <w:t xml:space="preserve"> (</w:t>
      </w:r>
      <w:del w:id="437" w:author="Author" w:date="2016-06-30T22:37:00Z">
        <w:r w:rsidR="00063A49" w:rsidRPr="00915806" w:rsidDel="00AB44D3">
          <w:rPr>
            <w:rFonts w:ascii="Arial" w:hAnsi="Arial" w:cs="Arial"/>
            <w:sz w:val="24"/>
            <w:szCs w:val="24"/>
          </w:rPr>
          <w:delText>0.</w:delText>
        </w:r>
      </w:del>
      <w:r w:rsidR="00063A49" w:rsidRPr="00915806">
        <w:rPr>
          <w:rFonts w:ascii="Arial" w:hAnsi="Arial" w:cs="Arial"/>
          <w:sz w:val="24"/>
          <w:szCs w:val="24"/>
        </w:rPr>
        <w:t>68</w:t>
      </w:r>
      <w:ins w:id="438" w:author="Author" w:date="2016-06-30T22:37:00Z">
        <w:r w:rsidR="00AB44D3">
          <w:rPr>
            <w:rFonts w:ascii="Arial" w:hAnsi="Arial" w:cs="Arial"/>
            <w:sz w:val="24"/>
            <w:szCs w:val="24"/>
          </w:rPr>
          <w:t>%</w:t>
        </w:r>
      </w:ins>
      <w:ins w:id="439" w:author="Author" w:date="2016-07-05T11:43:00Z">
        <w:r w:rsidR="00C92D29">
          <w:rPr>
            <w:rFonts w:ascii="Arial" w:hAnsi="Arial" w:cs="Arial"/>
            <w:sz w:val="24"/>
            <w:szCs w:val="24"/>
          </w:rPr>
          <w:t xml:space="preserve"> </w:t>
        </w:r>
      </w:ins>
      <w:del w:id="440" w:author="Author" w:date="2016-06-30T22:37:00Z">
        <w:r w:rsidR="00063A49" w:rsidRPr="00915806" w:rsidDel="00AB44D3">
          <w:rPr>
            <w:rFonts w:ascii="Arial" w:hAnsi="Arial" w:cs="Arial"/>
            <w:sz w:val="24"/>
            <w:szCs w:val="24"/>
          </w:rPr>
          <w:delText xml:space="preserve"> fold </w:delText>
        </w:r>
      </w:del>
      <w:r w:rsidR="00063A49" w:rsidRPr="00915806">
        <w:rPr>
          <w:rFonts w:ascii="Arial" w:hAnsi="Arial" w:cs="Arial"/>
          <w:sz w:val="24"/>
          <w:szCs w:val="24"/>
        </w:rPr>
        <w:t>downregulat</w:t>
      </w:r>
      <w:ins w:id="441" w:author="Author" w:date="2016-06-30T22:37:00Z">
        <w:r w:rsidR="00AB44D3">
          <w:rPr>
            <w:rFonts w:ascii="Arial" w:hAnsi="Arial" w:cs="Arial"/>
            <w:sz w:val="24"/>
            <w:szCs w:val="24"/>
          </w:rPr>
          <w:t>ion</w:t>
        </w:r>
      </w:ins>
      <w:del w:id="442" w:author="Author" w:date="2016-06-30T22:37:00Z">
        <w:r w:rsidR="005845CD" w:rsidRPr="00915806" w:rsidDel="00AB44D3">
          <w:rPr>
            <w:rFonts w:ascii="Arial" w:hAnsi="Arial" w:cs="Arial"/>
            <w:sz w:val="24"/>
            <w:szCs w:val="24"/>
          </w:rPr>
          <w:delText>ed</w:delText>
        </w:r>
      </w:del>
      <w:r w:rsidR="005845CD" w:rsidRPr="00915806">
        <w:rPr>
          <w:rFonts w:ascii="Arial" w:hAnsi="Arial" w:cs="Arial"/>
          <w:sz w:val="24"/>
          <w:szCs w:val="24"/>
        </w:rPr>
        <w:t xml:space="preserve">, </w:t>
      </w:r>
      <w:r w:rsidR="005845CD" w:rsidRPr="00915806">
        <w:rPr>
          <w:rFonts w:ascii="Arial" w:hAnsi="Arial" w:cs="Arial"/>
          <w:i/>
          <w:sz w:val="24"/>
          <w:szCs w:val="24"/>
        </w:rPr>
        <w:t>P</w:t>
      </w:r>
      <w:r w:rsidR="00C2322D" w:rsidRPr="00915806">
        <w:rPr>
          <w:rFonts w:ascii="Arial" w:hAnsi="Arial" w:cs="Arial"/>
          <w:i/>
          <w:sz w:val="24"/>
          <w:szCs w:val="24"/>
        </w:rPr>
        <w:t xml:space="preserve"> </w:t>
      </w:r>
      <w:r w:rsidR="005845CD" w:rsidRPr="00915806">
        <w:rPr>
          <w:rFonts w:ascii="Arial" w:hAnsi="Arial" w:cs="Arial"/>
          <w:sz w:val="24"/>
          <w:szCs w:val="24"/>
        </w:rPr>
        <w:t>=</w:t>
      </w:r>
      <w:r w:rsidR="00C2322D" w:rsidRPr="00915806">
        <w:rPr>
          <w:rFonts w:ascii="Arial" w:hAnsi="Arial" w:cs="Arial"/>
          <w:sz w:val="24"/>
          <w:szCs w:val="24"/>
        </w:rPr>
        <w:t xml:space="preserve"> </w:t>
      </w:r>
      <w:r w:rsidR="005845CD" w:rsidRPr="00915806">
        <w:rPr>
          <w:rFonts w:ascii="Arial" w:hAnsi="Arial" w:cs="Arial"/>
          <w:sz w:val="24"/>
          <w:szCs w:val="24"/>
        </w:rPr>
        <w:t>0.0004452</w:t>
      </w:r>
      <w:r w:rsidR="00063A49" w:rsidRPr="00915806">
        <w:rPr>
          <w:rFonts w:ascii="Arial" w:hAnsi="Arial" w:cs="Arial"/>
          <w:sz w:val="24"/>
          <w:szCs w:val="24"/>
        </w:rPr>
        <w:t>)</w:t>
      </w:r>
      <w:r w:rsidR="00063A49" w:rsidRPr="00915806">
        <w:rPr>
          <w:rFonts w:ascii="Arial" w:hAnsi="Arial" w:cs="Arial"/>
          <w:sz w:val="24"/>
          <w:szCs w:val="24"/>
          <w:shd w:val="clear" w:color="auto" w:fill="FFFFFF"/>
        </w:rPr>
        <w:t xml:space="preserve">.  </w:t>
      </w:r>
      <w:r w:rsidR="005E3757" w:rsidRPr="00915806">
        <w:rPr>
          <w:rFonts w:ascii="Arial" w:hAnsi="Arial" w:cs="Arial"/>
          <w:sz w:val="24"/>
          <w:szCs w:val="24"/>
          <w:shd w:val="clear" w:color="auto" w:fill="FFFFFF"/>
        </w:rPr>
        <w:t>D</w:t>
      </w:r>
      <w:r w:rsidR="00063A49" w:rsidRPr="00915806">
        <w:rPr>
          <w:rFonts w:ascii="Arial" w:hAnsi="Arial" w:cs="Arial"/>
          <w:sz w:val="24"/>
          <w:szCs w:val="24"/>
          <w:shd w:val="clear" w:color="auto" w:fill="FFFFFF"/>
        </w:rPr>
        <w:t>own</w:t>
      </w:r>
      <w:r w:rsidR="00C2322D" w:rsidRPr="00915806">
        <w:rPr>
          <w:rFonts w:ascii="Arial" w:hAnsi="Arial" w:cs="Arial"/>
          <w:sz w:val="24"/>
          <w:szCs w:val="24"/>
          <w:shd w:val="clear" w:color="auto" w:fill="FFFFFF"/>
        </w:rPr>
        <w:t xml:space="preserve"> </w:t>
      </w:r>
      <w:r w:rsidR="00063A49" w:rsidRPr="00915806">
        <w:rPr>
          <w:rFonts w:ascii="Arial" w:hAnsi="Arial" w:cs="Arial"/>
          <w:sz w:val="24"/>
          <w:szCs w:val="24"/>
          <w:shd w:val="clear" w:color="auto" w:fill="FFFFFF"/>
        </w:rPr>
        <w:t>regula</w:t>
      </w:r>
      <w:r w:rsidR="00C2322D" w:rsidRPr="00915806">
        <w:rPr>
          <w:rFonts w:ascii="Arial" w:hAnsi="Arial" w:cs="Arial"/>
          <w:sz w:val="24"/>
          <w:szCs w:val="24"/>
          <w:shd w:val="clear" w:color="auto" w:fill="FFFFFF"/>
        </w:rPr>
        <w:t>t</w:t>
      </w:r>
      <w:r w:rsidR="00063A49" w:rsidRPr="00915806">
        <w:rPr>
          <w:rFonts w:ascii="Arial" w:hAnsi="Arial" w:cs="Arial"/>
          <w:sz w:val="24"/>
          <w:szCs w:val="24"/>
          <w:shd w:val="clear" w:color="auto" w:fill="FFFFFF"/>
        </w:rPr>
        <w:t xml:space="preserve">ion </w:t>
      </w:r>
      <w:r w:rsidR="00DD7D91" w:rsidRPr="00915806">
        <w:rPr>
          <w:rFonts w:ascii="Arial" w:hAnsi="Arial" w:cs="Arial"/>
          <w:sz w:val="24"/>
          <w:szCs w:val="24"/>
          <w:shd w:val="clear" w:color="auto" w:fill="FFFFFF"/>
        </w:rPr>
        <w:t xml:space="preserve">of Trbp was also detected </w:t>
      </w:r>
      <w:r w:rsidR="00063A49" w:rsidRPr="00915806">
        <w:rPr>
          <w:rFonts w:ascii="Arial" w:hAnsi="Arial" w:cs="Arial"/>
          <w:sz w:val="24"/>
          <w:szCs w:val="24"/>
          <w:shd w:val="clear" w:color="auto" w:fill="FFFFFF"/>
        </w:rPr>
        <w:t xml:space="preserve">in the liver tissue from </w:t>
      </w:r>
      <w:proofErr w:type="gramStart"/>
      <w:ins w:id="443" w:author="Author" w:date="2016-06-30T21:07:00Z">
        <w:r w:rsidR="00234A03">
          <w:rPr>
            <w:rFonts w:ascii="Arial" w:hAnsi="Arial" w:cs="Arial"/>
            <w:sz w:val="24"/>
            <w:szCs w:val="24"/>
            <w:shd w:val="clear" w:color="auto" w:fill="FFFFFF"/>
          </w:rPr>
          <w:t>r</w:t>
        </w:r>
      </w:ins>
      <w:r w:rsidR="00063A49" w:rsidRPr="00915806">
        <w:rPr>
          <w:rFonts w:ascii="Arial" w:hAnsi="Arial" w:cs="Arial"/>
          <w:sz w:val="24"/>
          <w:szCs w:val="24"/>
          <w:shd w:val="clear" w:color="auto" w:fill="FFFFFF"/>
        </w:rPr>
        <w:t>AAV</w:t>
      </w:r>
      <w:ins w:id="444" w:author="Author" w:date="2016-06-30T21:07:00Z">
        <w:r w:rsidR="00234A03">
          <w:rPr>
            <w:rFonts w:ascii="Arial" w:hAnsi="Arial" w:cs="Arial"/>
            <w:sz w:val="24"/>
            <w:szCs w:val="24"/>
            <w:shd w:val="clear" w:color="auto" w:fill="FFFFFF"/>
          </w:rPr>
          <w:t>9.U6</w:t>
        </w:r>
        <w:proofErr w:type="gramEnd"/>
        <w:r w:rsidR="00234A03">
          <w:rPr>
            <w:rFonts w:ascii="Arial" w:hAnsi="Arial" w:cs="Arial"/>
            <w:sz w:val="24"/>
            <w:szCs w:val="24"/>
            <w:shd w:val="clear" w:color="auto" w:fill="FFFFFF"/>
          </w:rPr>
          <w:t>::</w:t>
        </w:r>
      </w:ins>
      <w:proofErr w:type="spellStart"/>
      <w:del w:id="445" w:author="Author" w:date="2016-06-30T21:07:00Z">
        <w:r w:rsidR="00063A49" w:rsidRPr="00915806" w:rsidDel="00234A03">
          <w:rPr>
            <w:rFonts w:ascii="Arial" w:hAnsi="Arial" w:cs="Arial"/>
            <w:sz w:val="24"/>
            <w:szCs w:val="24"/>
            <w:shd w:val="clear" w:color="auto" w:fill="FFFFFF"/>
          </w:rPr>
          <w:delText>-</w:delText>
        </w:r>
      </w:del>
      <w:r w:rsidR="00063A49" w:rsidRPr="00915806">
        <w:rPr>
          <w:rFonts w:ascii="Arial" w:hAnsi="Arial" w:cs="Arial"/>
          <w:sz w:val="24"/>
          <w:szCs w:val="24"/>
          <w:shd w:val="clear" w:color="auto" w:fill="FFFFFF"/>
        </w:rPr>
        <w:t>shTrbp</w:t>
      </w:r>
      <w:proofErr w:type="spellEnd"/>
      <w:r w:rsidR="00063A49" w:rsidRPr="00915806">
        <w:rPr>
          <w:rFonts w:ascii="Arial" w:hAnsi="Arial" w:cs="Arial"/>
          <w:sz w:val="24"/>
          <w:szCs w:val="24"/>
          <w:shd w:val="clear" w:color="auto" w:fill="FFFFFF"/>
        </w:rPr>
        <w:t>-treated mice</w:t>
      </w:r>
      <w:r w:rsidR="00890BDA" w:rsidRPr="00915806">
        <w:rPr>
          <w:rFonts w:ascii="Arial" w:hAnsi="Arial" w:cs="Arial"/>
          <w:sz w:val="24"/>
          <w:szCs w:val="24"/>
          <w:shd w:val="clear" w:color="auto" w:fill="FFFFFF"/>
        </w:rPr>
        <w:t>.  However, the fold</w:t>
      </w:r>
      <w:r w:rsidR="00C2322D" w:rsidRPr="00915806">
        <w:rPr>
          <w:rFonts w:ascii="Arial" w:hAnsi="Arial" w:cs="Arial"/>
          <w:sz w:val="24"/>
          <w:szCs w:val="24"/>
          <w:shd w:val="clear" w:color="auto" w:fill="FFFFFF"/>
        </w:rPr>
        <w:t xml:space="preserve"> </w:t>
      </w:r>
      <w:r w:rsidR="00890BDA" w:rsidRPr="00915806">
        <w:rPr>
          <w:rFonts w:ascii="Arial" w:hAnsi="Arial" w:cs="Arial"/>
          <w:sz w:val="24"/>
          <w:szCs w:val="24"/>
          <w:shd w:val="clear" w:color="auto" w:fill="FFFFFF"/>
        </w:rPr>
        <w:t xml:space="preserve">change is much lower. </w:t>
      </w:r>
    </w:p>
    <w:p w14:paraId="0394390D" w14:textId="77777777" w:rsidR="00990A1E" w:rsidRPr="00915806" w:rsidRDefault="00990A1E" w:rsidP="00915806">
      <w:pPr>
        <w:pStyle w:val="NoSpacing"/>
        <w:jc w:val="both"/>
        <w:rPr>
          <w:rFonts w:ascii="Arial" w:hAnsi="Arial" w:cs="Arial"/>
          <w:sz w:val="24"/>
          <w:szCs w:val="24"/>
        </w:rPr>
      </w:pPr>
    </w:p>
    <w:p w14:paraId="685D61DD" w14:textId="7A823338" w:rsidR="00B0315E" w:rsidRPr="00915806" w:rsidRDefault="00915806" w:rsidP="00915806">
      <w:pPr>
        <w:pStyle w:val="NoSpacing"/>
        <w:jc w:val="both"/>
        <w:rPr>
          <w:rFonts w:ascii="Arial" w:hAnsi="Arial" w:cs="Arial"/>
          <w:b/>
          <w:sz w:val="24"/>
          <w:szCs w:val="24"/>
        </w:rPr>
      </w:pPr>
      <w:r w:rsidRPr="00915806">
        <w:rPr>
          <w:rFonts w:ascii="Arial" w:hAnsi="Arial" w:cs="Arial"/>
          <w:b/>
          <w:sz w:val="24"/>
          <w:szCs w:val="24"/>
        </w:rPr>
        <w:t>FIGURE LEGENDS:</w:t>
      </w:r>
    </w:p>
    <w:p w14:paraId="618059B0" w14:textId="03116C33" w:rsidR="00712A86" w:rsidRPr="00915806" w:rsidRDefault="001745B5" w:rsidP="00915806">
      <w:pPr>
        <w:pStyle w:val="NoSpacing"/>
        <w:jc w:val="both"/>
        <w:rPr>
          <w:rFonts w:ascii="Arial" w:hAnsi="Arial" w:cs="Arial"/>
          <w:sz w:val="24"/>
          <w:szCs w:val="24"/>
        </w:rPr>
      </w:pPr>
      <w:r w:rsidRPr="00915806">
        <w:rPr>
          <w:rFonts w:ascii="Arial" w:hAnsi="Arial" w:cs="Arial"/>
          <w:b/>
          <w:sz w:val="24"/>
          <w:szCs w:val="24"/>
        </w:rPr>
        <w:t xml:space="preserve">Figure 1. </w:t>
      </w:r>
      <w:proofErr w:type="gramStart"/>
      <w:r w:rsidRPr="00915806">
        <w:rPr>
          <w:rFonts w:ascii="Arial" w:hAnsi="Arial" w:cs="Arial"/>
          <w:b/>
          <w:sz w:val="24"/>
          <w:szCs w:val="24"/>
        </w:rPr>
        <w:t>The strategies to construct rAAV9</w:t>
      </w:r>
      <w:ins w:id="446" w:author="Author" w:date="2016-06-30T21:09:00Z">
        <w:r w:rsidR="00234A03">
          <w:rPr>
            <w:rFonts w:ascii="Arial" w:hAnsi="Arial" w:cs="Arial"/>
            <w:b/>
            <w:sz w:val="24"/>
            <w:szCs w:val="24"/>
          </w:rPr>
          <w:t>.</w:t>
        </w:r>
      </w:ins>
      <w:proofErr w:type="gramEnd"/>
      <w:del w:id="447" w:author="Author" w:date="2016-06-30T21:09:00Z">
        <w:r w:rsidRPr="00915806" w:rsidDel="00234A03">
          <w:rPr>
            <w:rFonts w:ascii="Arial" w:hAnsi="Arial" w:cs="Arial"/>
            <w:b/>
            <w:sz w:val="24"/>
            <w:szCs w:val="24"/>
          </w:rPr>
          <w:delText>-</w:delText>
        </w:r>
      </w:del>
      <w:proofErr w:type="gramStart"/>
      <w:r w:rsidRPr="00915806">
        <w:rPr>
          <w:rFonts w:ascii="Arial" w:hAnsi="Arial" w:cs="Arial"/>
          <w:b/>
          <w:sz w:val="24"/>
          <w:szCs w:val="24"/>
        </w:rPr>
        <w:t>cTNT</w:t>
      </w:r>
      <w:proofErr w:type="gramEnd"/>
      <w:ins w:id="448" w:author="Author" w:date="2016-06-30T21:09:00Z">
        <w:r w:rsidR="00234A03">
          <w:rPr>
            <w:rFonts w:ascii="Arial" w:hAnsi="Arial" w:cs="Arial"/>
            <w:b/>
            <w:sz w:val="24"/>
            <w:szCs w:val="24"/>
          </w:rPr>
          <w:t>::</w:t>
        </w:r>
      </w:ins>
      <w:del w:id="449" w:author="Author" w:date="2016-06-30T21:09:00Z">
        <w:r w:rsidRPr="00915806" w:rsidDel="00234A03">
          <w:rPr>
            <w:rFonts w:ascii="Arial" w:hAnsi="Arial" w:cs="Arial"/>
            <w:b/>
            <w:sz w:val="24"/>
            <w:szCs w:val="24"/>
          </w:rPr>
          <w:delText>-</w:delText>
        </w:r>
      </w:del>
      <w:r w:rsidRPr="00915806">
        <w:rPr>
          <w:rFonts w:ascii="Arial" w:hAnsi="Arial" w:cs="Arial"/>
          <w:b/>
          <w:sz w:val="24"/>
          <w:szCs w:val="24"/>
        </w:rPr>
        <w:t>GFP plasmid</w:t>
      </w:r>
      <w:r w:rsidRPr="00915806">
        <w:rPr>
          <w:rFonts w:ascii="Arial" w:hAnsi="Arial" w:cs="Arial"/>
          <w:sz w:val="24"/>
          <w:szCs w:val="24"/>
        </w:rPr>
        <w:t xml:space="preserve">. </w:t>
      </w:r>
      <w:r w:rsidR="001E042C" w:rsidRPr="00915806">
        <w:rPr>
          <w:rFonts w:ascii="Arial" w:hAnsi="Arial" w:cs="Arial"/>
          <w:sz w:val="24"/>
          <w:szCs w:val="24"/>
        </w:rPr>
        <w:t>(A) The schem</w:t>
      </w:r>
      <w:r w:rsidR="005845CD" w:rsidRPr="00915806">
        <w:rPr>
          <w:rFonts w:ascii="Arial" w:hAnsi="Arial" w:cs="Arial"/>
          <w:sz w:val="24"/>
          <w:szCs w:val="24"/>
        </w:rPr>
        <w:t>e</w:t>
      </w:r>
      <w:r w:rsidR="001E042C" w:rsidRPr="00915806">
        <w:rPr>
          <w:rFonts w:ascii="Arial" w:hAnsi="Arial" w:cs="Arial"/>
          <w:sz w:val="24"/>
          <w:szCs w:val="24"/>
        </w:rPr>
        <w:t xml:space="preserve"> of </w:t>
      </w:r>
      <w:del w:id="450" w:author="Author" w:date="2016-06-30T21:09:00Z">
        <w:r w:rsidR="001E042C" w:rsidRPr="00915806" w:rsidDel="00234A03">
          <w:rPr>
            <w:rFonts w:ascii="Arial" w:hAnsi="Arial" w:cs="Arial"/>
            <w:sz w:val="24"/>
            <w:szCs w:val="24"/>
          </w:rPr>
          <w:delText>TNNT</w:delText>
        </w:r>
        <w:r w:rsidR="00372A17" w:rsidRPr="00915806" w:rsidDel="00234A03">
          <w:rPr>
            <w:rFonts w:ascii="Arial" w:hAnsi="Arial" w:cs="Arial"/>
            <w:sz w:val="24"/>
            <w:szCs w:val="24"/>
          </w:rPr>
          <w:delText>2</w:delText>
        </w:r>
      </w:del>
      <w:ins w:id="451" w:author="Author" w:date="2016-06-30T21:09:00Z">
        <w:r w:rsidR="00234A03">
          <w:rPr>
            <w:rFonts w:ascii="Arial" w:hAnsi="Arial" w:cs="Arial"/>
            <w:sz w:val="24"/>
            <w:szCs w:val="24"/>
          </w:rPr>
          <w:t>cTNT</w:t>
        </w:r>
      </w:ins>
      <w:r w:rsidR="00372A17" w:rsidRPr="00915806">
        <w:rPr>
          <w:rFonts w:ascii="Arial" w:hAnsi="Arial" w:cs="Arial"/>
          <w:sz w:val="24"/>
          <w:szCs w:val="24"/>
        </w:rPr>
        <w:t>:</w:t>
      </w:r>
      <w:r w:rsidR="00B829AC" w:rsidRPr="00915806">
        <w:rPr>
          <w:rFonts w:ascii="Arial" w:hAnsi="Arial" w:cs="Arial"/>
          <w:sz w:val="24"/>
          <w:szCs w:val="24"/>
        </w:rPr>
        <w:t>:</w:t>
      </w:r>
      <w:r w:rsidR="001E042C" w:rsidRPr="00915806">
        <w:rPr>
          <w:rFonts w:ascii="Arial" w:hAnsi="Arial" w:cs="Arial"/>
          <w:sz w:val="24"/>
          <w:szCs w:val="24"/>
        </w:rPr>
        <w:t>GFP cassette</w:t>
      </w:r>
      <w:del w:id="452" w:author="Author" w:date="2016-06-30T21:09:00Z">
        <w:r w:rsidR="001E042C" w:rsidRPr="00915806" w:rsidDel="00234A03">
          <w:rPr>
            <w:rFonts w:ascii="Arial" w:hAnsi="Arial" w:cs="Arial"/>
            <w:sz w:val="24"/>
            <w:szCs w:val="24"/>
          </w:rPr>
          <w:delText>(cTNT-GFP)</w:delText>
        </w:r>
      </w:del>
      <w:r w:rsidR="001E042C" w:rsidRPr="00915806">
        <w:rPr>
          <w:rFonts w:ascii="Arial" w:hAnsi="Arial" w:cs="Arial"/>
          <w:sz w:val="24"/>
          <w:szCs w:val="24"/>
        </w:rPr>
        <w:t xml:space="preserve">. (B) </w:t>
      </w:r>
      <w:r w:rsidRPr="00915806">
        <w:rPr>
          <w:rFonts w:ascii="Arial" w:hAnsi="Arial" w:cs="Arial"/>
          <w:sz w:val="24"/>
          <w:szCs w:val="24"/>
        </w:rPr>
        <w:t xml:space="preserve">The rAAV9 plasmid has been modified to harbor the chicken </w:t>
      </w:r>
      <w:r w:rsidRPr="00915806">
        <w:rPr>
          <w:rFonts w:ascii="Arial" w:hAnsi="Arial" w:cs="Arial"/>
          <w:i/>
          <w:iCs/>
          <w:sz w:val="24"/>
          <w:szCs w:val="24"/>
        </w:rPr>
        <w:t xml:space="preserve">TNNT2 </w:t>
      </w:r>
      <w:r w:rsidRPr="00915806">
        <w:rPr>
          <w:rFonts w:ascii="Arial" w:hAnsi="Arial" w:cs="Arial"/>
          <w:sz w:val="24"/>
          <w:szCs w:val="24"/>
        </w:rPr>
        <w:t>promoter (rAAV9</w:t>
      </w:r>
      <w:ins w:id="453" w:author="Author" w:date="2016-06-30T21:09:00Z">
        <w:r w:rsidR="00234A03">
          <w:rPr>
            <w:rFonts w:ascii="Arial" w:hAnsi="Arial" w:cs="Arial"/>
            <w:sz w:val="24"/>
            <w:szCs w:val="24"/>
          </w:rPr>
          <w:t>.</w:t>
        </w:r>
      </w:ins>
      <w:del w:id="454" w:author="Author" w:date="2016-06-30T21:09:00Z">
        <w:r w:rsidRPr="00915806" w:rsidDel="00234A03">
          <w:rPr>
            <w:rFonts w:ascii="Arial" w:hAnsi="Arial" w:cs="Arial"/>
            <w:sz w:val="24"/>
            <w:szCs w:val="24"/>
          </w:rPr>
          <w:delText>-</w:delText>
        </w:r>
      </w:del>
      <w:proofErr w:type="gramStart"/>
      <w:r w:rsidRPr="00915806">
        <w:rPr>
          <w:rFonts w:ascii="Arial" w:hAnsi="Arial" w:cs="Arial"/>
          <w:sz w:val="24"/>
          <w:szCs w:val="24"/>
        </w:rPr>
        <w:t>cTNT</w:t>
      </w:r>
      <w:proofErr w:type="gramEnd"/>
      <w:r w:rsidRPr="00915806">
        <w:rPr>
          <w:rFonts w:ascii="Arial" w:hAnsi="Arial" w:cs="Arial"/>
          <w:sz w:val="24"/>
          <w:szCs w:val="24"/>
        </w:rPr>
        <w:t>) followed by the two unique restriction sites (</w:t>
      </w:r>
      <w:proofErr w:type="spellStart"/>
      <w:r w:rsidRPr="00915806">
        <w:rPr>
          <w:rFonts w:ascii="Arial" w:hAnsi="Arial" w:cs="Arial"/>
          <w:sz w:val="24"/>
          <w:szCs w:val="24"/>
        </w:rPr>
        <w:t>NheI</w:t>
      </w:r>
      <w:proofErr w:type="spellEnd"/>
      <w:r w:rsidRPr="00915806">
        <w:rPr>
          <w:rFonts w:ascii="Arial" w:hAnsi="Arial" w:cs="Arial"/>
          <w:sz w:val="24"/>
          <w:szCs w:val="24"/>
        </w:rPr>
        <w:t xml:space="preserve"> and </w:t>
      </w:r>
      <w:proofErr w:type="spellStart"/>
      <w:r w:rsidRPr="00915806">
        <w:rPr>
          <w:rFonts w:ascii="Arial" w:hAnsi="Arial" w:cs="Arial"/>
          <w:sz w:val="24"/>
          <w:szCs w:val="24"/>
        </w:rPr>
        <w:t>KpnI</w:t>
      </w:r>
      <w:proofErr w:type="spellEnd"/>
      <w:r w:rsidRPr="00915806">
        <w:rPr>
          <w:rFonts w:ascii="Arial" w:hAnsi="Arial" w:cs="Arial"/>
          <w:sz w:val="24"/>
          <w:szCs w:val="24"/>
        </w:rPr>
        <w:t>). The GFP open reading frame was cloned into the rAAV9</w:t>
      </w:r>
      <w:ins w:id="455" w:author="Author" w:date="2016-06-30T21:09:00Z">
        <w:r w:rsidR="00234A03">
          <w:rPr>
            <w:rFonts w:ascii="Arial" w:hAnsi="Arial" w:cs="Arial"/>
            <w:sz w:val="24"/>
            <w:szCs w:val="24"/>
          </w:rPr>
          <w:t>.</w:t>
        </w:r>
      </w:ins>
      <w:del w:id="456" w:author="Author" w:date="2016-06-30T21:09:00Z">
        <w:r w:rsidRPr="00915806" w:rsidDel="00234A03">
          <w:rPr>
            <w:rFonts w:ascii="Arial" w:hAnsi="Arial" w:cs="Arial"/>
            <w:sz w:val="24"/>
            <w:szCs w:val="24"/>
          </w:rPr>
          <w:delText>-</w:delText>
        </w:r>
      </w:del>
      <w:proofErr w:type="gramStart"/>
      <w:r w:rsidRPr="00915806">
        <w:rPr>
          <w:rFonts w:ascii="Arial" w:hAnsi="Arial" w:cs="Arial"/>
          <w:sz w:val="24"/>
          <w:szCs w:val="24"/>
        </w:rPr>
        <w:t>cTNT</w:t>
      </w:r>
      <w:proofErr w:type="gramEnd"/>
      <w:r w:rsidRPr="00915806">
        <w:rPr>
          <w:rFonts w:ascii="Arial" w:hAnsi="Arial" w:cs="Arial"/>
          <w:sz w:val="24"/>
          <w:szCs w:val="24"/>
        </w:rPr>
        <w:t xml:space="preserve"> vector by restriction sites-mediated ligation to generate the rAAV9</w:t>
      </w:r>
      <w:ins w:id="457" w:author="Author" w:date="2016-06-30T21:09:00Z">
        <w:r w:rsidR="00234A03">
          <w:rPr>
            <w:rFonts w:ascii="Arial" w:hAnsi="Arial" w:cs="Arial"/>
            <w:sz w:val="24"/>
            <w:szCs w:val="24"/>
          </w:rPr>
          <w:t>.</w:t>
        </w:r>
      </w:ins>
      <w:del w:id="458" w:author="Author" w:date="2016-06-30T21:09:00Z">
        <w:r w:rsidRPr="00915806" w:rsidDel="00234A03">
          <w:rPr>
            <w:rFonts w:ascii="Arial" w:hAnsi="Arial" w:cs="Arial"/>
            <w:sz w:val="24"/>
            <w:szCs w:val="24"/>
          </w:rPr>
          <w:delText>-</w:delText>
        </w:r>
      </w:del>
      <w:proofErr w:type="gramStart"/>
      <w:r w:rsidRPr="00915806">
        <w:rPr>
          <w:rFonts w:ascii="Arial" w:hAnsi="Arial" w:cs="Arial"/>
          <w:sz w:val="24"/>
          <w:szCs w:val="24"/>
        </w:rPr>
        <w:t>cTNT</w:t>
      </w:r>
      <w:proofErr w:type="gramEnd"/>
      <w:ins w:id="459" w:author="Author" w:date="2016-06-30T21:10:00Z">
        <w:r w:rsidR="00234A03">
          <w:rPr>
            <w:rFonts w:ascii="Arial" w:hAnsi="Arial" w:cs="Arial"/>
            <w:sz w:val="24"/>
            <w:szCs w:val="24"/>
          </w:rPr>
          <w:t>::</w:t>
        </w:r>
      </w:ins>
      <w:del w:id="460" w:author="Author" w:date="2016-06-30T21:10:00Z">
        <w:r w:rsidRPr="00915806" w:rsidDel="00234A03">
          <w:rPr>
            <w:rFonts w:ascii="Arial" w:hAnsi="Arial" w:cs="Arial"/>
            <w:sz w:val="24"/>
            <w:szCs w:val="24"/>
          </w:rPr>
          <w:delText>-</w:delText>
        </w:r>
      </w:del>
      <w:r w:rsidRPr="00915806">
        <w:rPr>
          <w:rFonts w:ascii="Arial" w:hAnsi="Arial" w:cs="Arial"/>
          <w:sz w:val="24"/>
          <w:szCs w:val="24"/>
        </w:rPr>
        <w:t xml:space="preserve">GFP plasmid. </w:t>
      </w:r>
      <w:r w:rsidR="001E042C" w:rsidRPr="00915806">
        <w:rPr>
          <w:rFonts w:ascii="Arial" w:hAnsi="Arial" w:cs="Arial"/>
          <w:sz w:val="24"/>
          <w:szCs w:val="24"/>
        </w:rPr>
        <w:t>(B)</w:t>
      </w:r>
      <w:r w:rsidRPr="00915806">
        <w:rPr>
          <w:rFonts w:ascii="Arial" w:hAnsi="Arial" w:cs="Arial"/>
          <w:sz w:val="24"/>
          <w:szCs w:val="24"/>
        </w:rPr>
        <w:t xml:space="preserve"> </w:t>
      </w:r>
      <w:proofErr w:type="gramStart"/>
      <w:r w:rsidRPr="00915806">
        <w:rPr>
          <w:rFonts w:ascii="Arial" w:hAnsi="Arial" w:cs="Arial"/>
          <w:sz w:val="24"/>
          <w:szCs w:val="24"/>
        </w:rPr>
        <w:t>rAAV9</w:t>
      </w:r>
      <w:proofErr w:type="gramEnd"/>
      <w:ins w:id="461" w:author="Author" w:date="2016-06-30T21:10:00Z">
        <w:r w:rsidR="00234A03">
          <w:rPr>
            <w:rFonts w:ascii="Arial" w:hAnsi="Arial" w:cs="Arial"/>
            <w:sz w:val="24"/>
            <w:szCs w:val="24"/>
          </w:rPr>
          <w:t>.</w:t>
        </w:r>
      </w:ins>
      <w:del w:id="462" w:author="Author" w:date="2016-06-30T21:10:00Z">
        <w:r w:rsidRPr="00915806" w:rsidDel="00234A03">
          <w:rPr>
            <w:rFonts w:ascii="Arial" w:hAnsi="Arial" w:cs="Arial"/>
            <w:sz w:val="24"/>
            <w:szCs w:val="24"/>
          </w:rPr>
          <w:delText>-</w:delText>
        </w:r>
      </w:del>
      <w:proofErr w:type="gramStart"/>
      <w:r w:rsidRPr="00915806">
        <w:rPr>
          <w:rFonts w:ascii="Arial" w:hAnsi="Arial" w:cs="Arial"/>
          <w:sz w:val="24"/>
          <w:szCs w:val="24"/>
        </w:rPr>
        <w:t>cTNT</w:t>
      </w:r>
      <w:proofErr w:type="gramEnd"/>
      <w:ins w:id="463" w:author="Author" w:date="2016-06-30T21:10:00Z">
        <w:r w:rsidR="00234A03">
          <w:rPr>
            <w:rFonts w:ascii="Arial" w:hAnsi="Arial" w:cs="Arial"/>
            <w:sz w:val="24"/>
            <w:szCs w:val="24"/>
          </w:rPr>
          <w:t>::</w:t>
        </w:r>
      </w:ins>
      <w:del w:id="464" w:author="Author" w:date="2016-06-30T21:10:00Z">
        <w:r w:rsidRPr="00915806" w:rsidDel="00234A03">
          <w:rPr>
            <w:rFonts w:ascii="Arial" w:hAnsi="Arial" w:cs="Arial"/>
            <w:sz w:val="24"/>
            <w:szCs w:val="24"/>
          </w:rPr>
          <w:delText>-</w:delText>
        </w:r>
      </w:del>
      <w:r w:rsidRPr="00915806">
        <w:rPr>
          <w:rFonts w:ascii="Arial" w:hAnsi="Arial" w:cs="Arial"/>
          <w:sz w:val="24"/>
          <w:szCs w:val="24"/>
        </w:rPr>
        <w:t>GFP plasmid can be constructed by Gibson assembly.</w:t>
      </w:r>
      <w:r w:rsidR="00816F0B" w:rsidRPr="00915806">
        <w:rPr>
          <w:rFonts w:ascii="Arial" w:hAnsi="Arial" w:cs="Arial"/>
          <w:sz w:val="24"/>
          <w:szCs w:val="24"/>
        </w:rPr>
        <w:t xml:space="preserve"> </w:t>
      </w:r>
    </w:p>
    <w:p w14:paraId="13FD9F30" w14:textId="77777777" w:rsidR="001745B5" w:rsidRPr="00915806" w:rsidRDefault="001745B5" w:rsidP="00915806">
      <w:pPr>
        <w:pStyle w:val="NoSpacing"/>
        <w:jc w:val="both"/>
        <w:rPr>
          <w:rFonts w:ascii="Arial" w:hAnsi="Arial" w:cs="Arial"/>
          <w:sz w:val="24"/>
          <w:szCs w:val="24"/>
        </w:rPr>
      </w:pPr>
    </w:p>
    <w:p w14:paraId="03D0BDA5" w14:textId="7AFD8817" w:rsidR="001745B5" w:rsidRPr="00915806" w:rsidRDefault="001745B5" w:rsidP="00915806">
      <w:pPr>
        <w:pStyle w:val="NoSpacing"/>
        <w:jc w:val="both"/>
        <w:rPr>
          <w:rFonts w:ascii="Arial" w:hAnsi="Arial" w:cs="Arial"/>
          <w:sz w:val="24"/>
          <w:szCs w:val="24"/>
          <w:shd w:val="clear" w:color="auto" w:fill="FFFFFF"/>
        </w:rPr>
      </w:pPr>
      <w:r w:rsidRPr="00915806">
        <w:rPr>
          <w:rFonts w:ascii="Arial" w:hAnsi="Arial" w:cs="Arial"/>
          <w:b/>
          <w:sz w:val="24"/>
          <w:szCs w:val="24"/>
        </w:rPr>
        <w:t xml:space="preserve">Figure 2. </w:t>
      </w:r>
      <w:proofErr w:type="gramStart"/>
      <w:r w:rsidRPr="00915806">
        <w:rPr>
          <w:rFonts w:ascii="Arial" w:hAnsi="Arial" w:cs="Arial"/>
          <w:b/>
          <w:sz w:val="24"/>
          <w:szCs w:val="24"/>
        </w:rPr>
        <w:t>The strategies to construct rAAV9</w:t>
      </w:r>
      <w:ins w:id="465" w:author="Author" w:date="2016-06-30T21:10:00Z">
        <w:r w:rsidR="00234A03">
          <w:rPr>
            <w:rFonts w:ascii="Arial" w:hAnsi="Arial" w:cs="Arial"/>
            <w:b/>
            <w:sz w:val="24"/>
            <w:szCs w:val="24"/>
          </w:rPr>
          <w:t>.</w:t>
        </w:r>
      </w:ins>
      <w:proofErr w:type="gramEnd"/>
      <w:del w:id="466" w:author="Author" w:date="2016-06-30T21:10:00Z">
        <w:r w:rsidRPr="00915806" w:rsidDel="00234A03">
          <w:rPr>
            <w:rFonts w:ascii="Arial" w:hAnsi="Arial" w:cs="Arial"/>
            <w:b/>
            <w:sz w:val="24"/>
            <w:szCs w:val="24"/>
          </w:rPr>
          <w:delText>-</w:delText>
        </w:r>
      </w:del>
      <w:r w:rsidRPr="00915806">
        <w:rPr>
          <w:rFonts w:ascii="Arial" w:hAnsi="Arial" w:cs="Arial"/>
          <w:b/>
          <w:sz w:val="24"/>
          <w:szCs w:val="24"/>
        </w:rPr>
        <w:t>U6</w:t>
      </w:r>
      <w:proofErr w:type="gramStart"/>
      <w:ins w:id="467" w:author="Author" w:date="2016-06-30T21:10:00Z">
        <w:r w:rsidR="00234A03">
          <w:rPr>
            <w:rFonts w:ascii="Arial" w:hAnsi="Arial" w:cs="Arial"/>
            <w:b/>
            <w:sz w:val="24"/>
            <w:szCs w:val="24"/>
          </w:rPr>
          <w:t>::</w:t>
        </w:r>
      </w:ins>
      <w:proofErr w:type="gramEnd"/>
      <w:del w:id="468" w:author="Author" w:date="2016-06-30T21:10:00Z">
        <w:r w:rsidRPr="00915806" w:rsidDel="00234A03">
          <w:rPr>
            <w:rFonts w:ascii="Arial" w:hAnsi="Arial" w:cs="Arial"/>
            <w:b/>
            <w:sz w:val="24"/>
            <w:szCs w:val="24"/>
          </w:rPr>
          <w:delText>-</w:delText>
        </w:r>
      </w:del>
      <w:r w:rsidRPr="00915806">
        <w:rPr>
          <w:rFonts w:ascii="Arial" w:hAnsi="Arial" w:cs="Arial"/>
          <w:b/>
          <w:sz w:val="24"/>
          <w:szCs w:val="24"/>
        </w:rPr>
        <w:t>shRNA plasmid</w:t>
      </w:r>
      <w:r w:rsidRPr="00915806">
        <w:rPr>
          <w:rFonts w:ascii="Arial" w:hAnsi="Arial" w:cs="Arial"/>
          <w:sz w:val="24"/>
          <w:szCs w:val="24"/>
        </w:rPr>
        <w:t xml:space="preserve">. </w:t>
      </w:r>
      <w:r w:rsidR="001E042C" w:rsidRPr="00915806">
        <w:rPr>
          <w:rFonts w:ascii="Arial" w:hAnsi="Arial" w:cs="Arial"/>
          <w:sz w:val="24"/>
          <w:szCs w:val="24"/>
        </w:rPr>
        <w:t>(A) The schem</w:t>
      </w:r>
      <w:r w:rsidR="005845CD" w:rsidRPr="00915806">
        <w:rPr>
          <w:rFonts w:ascii="Arial" w:hAnsi="Arial" w:cs="Arial"/>
          <w:sz w:val="24"/>
          <w:szCs w:val="24"/>
        </w:rPr>
        <w:t>e</w:t>
      </w:r>
      <w:r w:rsidR="001E042C" w:rsidRPr="00915806">
        <w:rPr>
          <w:rFonts w:ascii="Arial" w:hAnsi="Arial" w:cs="Arial"/>
          <w:sz w:val="24"/>
          <w:szCs w:val="24"/>
        </w:rPr>
        <w:t xml:space="preserve"> of U6::shRNA cassette</w:t>
      </w:r>
      <w:ins w:id="469" w:author="Author" w:date="2016-06-30T21:10:00Z">
        <w:r w:rsidR="00234A03">
          <w:rPr>
            <w:rFonts w:ascii="Arial" w:hAnsi="Arial" w:cs="Arial"/>
            <w:sz w:val="24"/>
            <w:szCs w:val="24"/>
          </w:rPr>
          <w:t xml:space="preserve"> </w:t>
        </w:r>
      </w:ins>
      <w:del w:id="470" w:author="Author" w:date="2016-06-30T21:10:00Z">
        <w:r w:rsidR="001E042C" w:rsidRPr="00915806" w:rsidDel="00234A03">
          <w:rPr>
            <w:rFonts w:ascii="Arial" w:hAnsi="Arial" w:cs="Arial"/>
            <w:sz w:val="24"/>
            <w:szCs w:val="24"/>
          </w:rPr>
          <w:delText xml:space="preserve">(U6-shRNA) </w:delText>
        </w:r>
      </w:del>
      <w:r w:rsidR="00AF393B" w:rsidRPr="00915806">
        <w:rPr>
          <w:rFonts w:ascii="Arial" w:hAnsi="Arial" w:cs="Arial"/>
          <w:sz w:val="24"/>
          <w:szCs w:val="24"/>
        </w:rPr>
        <w:t>i</w:t>
      </w:r>
      <w:r w:rsidR="001E042C" w:rsidRPr="00915806">
        <w:rPr>
          <w:rFonts w:ascii="Arial" w:hAnsi="Arial" w:cs="Arial"/>
          <w:sz w:val="24"/>
          <w:szCs w:val="24"/>
        </w:rPr>
        <w:t>s shown. Expression of shRNA is driven by U6 promoter</w:t>
      </w:r>
      <w:r w:rsidR="005845CD" w:rsidRPr="00915806">
        <w:rPr>
          <w:rFonts w:ascii="Arial" w:hAnsi="Arial" w:cs="Arial"/>
          <w:sz w:val="24"/>
          <w:szCs w:val="24"/>
        </w:rPr>
        <w:t xml:space="preserve"> </w:t>
      </w:r>
      <w:r w:rsidR="001E042C" w:rsidRPr="00915806">
        <w:rPr>
          <w:rFonts w:ascii="Arial" w:hAnsi="Arial" w:cs="Arial"/>
          <w:sz w:val="24"/>
          <w:szCs w:val="24"/>
        </w:rPr>
        <w:t xml:space="preserve">(Blue). (B) </w:t>
      </w:r>
      <w:r w:rsidR="00816F0B" w:rsidRPr="00915806">
        <w:rPr>
          <w:rFonts w:ascii="Arial" w:hAnsi="Arial" w:cs="Arial"/>
          <w:sz w:val="24"/>
          <w:szCs w:val="24"/>
        </w:rPr>
        <w:t>rAAV9-U6-shRNA cassettes can be generated by annealing and ligating DNA oligos containing shRNA sequences into the restriction enzyme-digested rAAV</w:t>
      </w:r>
      <w:ins w:id="471" w:author="Author" w:date="2016-06-30T21:10:00Z">
        <w:r w:rsidR="00234A03">
          <w:rPr>
            <w:rFonts w:ascii="Arial" w:hAnsi="Arial" w:cs="Arial"/>
            <w:sz w:val="24"/>
            <w:szCs w:val="24"/>
          </w:rPr>
          <w:t>9</w:t>
        </w:r>
      </w:ins>
      <w:r w:rsidR="00816F0B" w:rsidRPr="00915806">
        <w:rPr>
          <w:rFonts w:ascii="Arial" w:hAnsi="Arial" w:cs="Arial"/>
          <w:sz w:val="24"/>
          <w:szCs w:val="24"/>
        </w:rPr>
        <w:t xml:space="preserve"> v</w:t>
      </w:r>
      <w:r w:rsidR="001E042C" w:rsidRPr="00915806">
        <w:rPr>
          <w:rFonts w:ascii="Arial" w:hAnsi="Arial" w:cs="Arial"/>
          <w:sz w:val="24"/>
          <w:szCs w:val="24"/>
        </w:rPr>
        <w:t xml:space="preserve">ectors harboring U6 promoter. (C) </w:t>
      </w:r>
      <w:proofErr w:type="gramStart"/>
      <w:r w:rsidR="001E042C" w:rsidRPr="00915806">
        <w:rPr>
          <w:rFonts w:ascii="Arial" w:hAnsi="Arial" w:cs="Arial"/>
          <w:sz w:val="24"/>
          <w:szCs w:val="24"/>
        </w:rPr>
        <w:t>rAAV9</w:t>
      </w:r>
      <w:proofErr w:type="gramEnd"/>
      <w:ins w:id="472" w:author="Author" w:date="2016-06-30T21:10:00Z">
        <w:r w:rsidR="00234A03">
          <w:rPr>
            <w:rFonts w:ascii="Arial" w:hAnsi="Arial" w:cs="Arial"/>
            <w:sz w:val="24"/>
            <w:szCs w:val="24"/>
          </w:rPr>
          <w:t>.</w:t>
        </w:r>
      </w:ins>
      <w:del w:id="473" w:author="Author" w:date="2016-06-30T21:10:00Z">
        <w:r w:rsidR="001E042C" w:rsidRPr="00915806" w:rsidDel="00234A03">
          <w:rPr>
            <w:rFonts w:ascii="Arial" w:hAnsi="Arial" w:cs="Arial"/>
            <w:sz w:val="24"/>
            <w:szCs w:val="24"/>
          </w:rPr>
          <w:delText>-</w:delText>
        </w:r>
      </w:del>
      <w:r w:rsidR="001E042C" w:rsidRPr="00915806">
        <w:rPr>
          <w:rFonts w:ascii="Arial" w:hAnsi="Arial" w:cs="Arial"/>
          <w:sz w:val="24"/>
          <w:szCs w:val="24"/>
        </w:rPr>
        <w:t>U6</w:t>
      </w:r>
      <w:proofErr w:type="gramStart"/>
      <w:ins w:id="474" w:author="Author" w:date="2016-06-30T21:10:00Z">
        <w:r w:rsidR="00234A03">
          <w:rPr>
            <w:rFonts w:ascii="Arial" w:hAnsi="Arial" w:cs="Arial"/>
            <w:sz w:val="24"/>
            <w:szCs w:val="24"/>
          </w:rPr>
          <w:t>::</w:t>
        </w:r>
      </w:ins>
      <w:proofErr w:type="gramEnd"/>
      <w:del w:id="475" w:author="Author" w:date="2016-06-30T21:10:00Z">
        <w:r w:rsidR="001E042C" w:rsidRPr="00915806" w:rsidDel="00234A03">
          <w:rPr>
            <w:rFonts w:ascii="Arial" w:hAnsi="Arial" w:cs="Arial"/>
            <w:sz w:val="24"/>
            <w:szCs w:val="24"/>
          </w:rPr>
          <w:delText>-</w:delText>
        </w:r>
      </w:del>
      <w:r w:rsidR="001E042C" w:rsidRPr="00915806">
        <w:rPr>
          <w:rFonts w:ascii="Arial" w:hAnsi="Arial" w:cs="Arial"/>
          <w:sz w:val="24"/>
          <w:szCs w:val="24"/>
        </w:rPr>
        <w:t>shRNA cassettes can be generated</w:t>
      </w:r>
      <w:r w:rsidR="00816F0B" w:rsidRPr="00915806">
        <w:rPr>
          <w:rFonts w:ascii="Arial" w:hAnsi="Arial" w:cs="Arial"/>
          <w:sz w:val="24"/>
          <w:szCs w:val="24"/>
        </w:rPr>
        <w:t xml:space="preserve"> by long-range PCR and intra-molecular Gibson assembly-based “seamless” </w:t>
      </w:r>
      <w:r w:rsidR="00816F0B" w:rsidRPr="00915806">
        <w:rPr>
          <w:rFonts w:ascii="Arial" w:hAnsi="Arial" w:cs="Arial"/>
          <w:sz w:val="24"/>
          <w:szCs w:val="24"/>
          <w:shd w:val="clear" w:color="auto" w:fill="FFFFFF"/>
        </w:rPr>
        <w:t>construction.</w:t>
      </w:r>
      <w:r w:rsidR="00104079" w:rsidRPr="00915806">
        <w:rPr>
          <w:rFonts w:ascii="Arial" w:hAnsi="Arial" w:cs="Arial"/>
          <w:sz w:val="24"/>
          <w:szCs w:val="24"/>
          <w:shd w:val="clear" w:color="auto" w:fill="FFFFFF"/>
        </w:rPr>
        <w:t xml:space="preserve"> </w:t>
      </w:r>
      <w:r w:rsidR="00104079" w:rsidRPr="00915806">
        <w:rPr>
          <w:rFonts w:ascii="Arial" w:hAnsi="Arial" w:cs="Arial"/>
          <w:sz w:val="24"/>
          <w:szCs w:val="24"/>
        </w:rPr>
        <w:t>The 5’ arm, loop</w:t>
      </w:r>
      <w:r w:rsidR="00AF393B" w:rsidRPr="00915806">
        <w:rPr>
          <w:rFonts w:ascii="Arial" w:hAnsi="Arial" w:cs="Arial"/>
          <w:sz w:val="24"/>
          <w:szCs w:val="24"/>
        </w:rPr>
        <w:t>,</w:t>
      </w:r>
      <w:r w:rsidR="00104079" w:rsidRPr="00915806">
        <w:rPr>
          <w:rFonts w:ascii="Arial" w:hAnsi="Arial" w:cs="Arial"/>
          <w:sz w:val="24"/>
          <w:szCs w:val="24"/>
        </w:rPr>
        <w:t xml:space="preserve"> and 3’ arm of shRNA </w:t>
      </w:r>
      <w:r w:rsidR="005845CD" w:rsidRPr="00915806">
        <w:rPr>
          <w:rFonts w:ascii="Arial" w:hAnsi="Arial" w:cs="Arial"/>
          <w:sz w:val="24"/>
          <w:szCs w:val="24"/>
        </w:rPr>
        <w:t>are</w:t>
      </w:r>
      <w:r w:rsidR="00104079" w:rsidRPr="00915806">
        <w:rPr>
          <w:rFonts w:ascii="Arial" w:hAnsi="Arial" w:cs="Arial"/>
          <w:sz w:val="24"/>
          <w:szCs w:val="24"/>
        </w:rPr>
        <w:t xml:space="preserve"> shown in green, orange</w:t>
      </w:r>
      <w:r w:rsidR="00AF393B" w:rsidRPr="00915806">
        <w:rPr>
          <w:rFonts w:ascii="Arial" w:hAnsi="Arial" w:cs="Arial"/>
          <w:sz w:val="24"/>
          <w:szCs w:val="24"/>
        </w:rPr>
        <w:t>,</w:t>
      </w:r>
      <w:r w:rsidR="00104079" w:rsidRPr="00915806">
        <w:rPr>
          <w:rFonts w:ascii="Arial" w:hAnsi="Arial" w:cs="Arial"/>
          <w:sz w:val="24"/>
          <w:szCs w:val="24"/>
        </w:rPr>
        <w:t xml:space="preserve"> and red, respectively.</w:t>
      </w:r>
    </w:p>
    <w:p w14:paraId="7A08282C" w14:textId="77777777" w:rsidR="004E4C84" w:rsidRPr="00915806" w:rsidRDefault="004E4C84" w:rsidP="00915806">
      <w:pPr>
        <w:pStyle w:val="NoSpacing"/>
        <w:jc w:val="both"/>
        <w:rPr>
          <w:rFonts w:ascii="Arial" w:hAnsi="Arial" w:cs="Arial"/>
          <w:sz w:val="24"/>
          <w:szCs w:val="24"/>
          <w:shd w:val="clear" w:color="auto" w:fill="FFFFFF"/>
        </w:rPr>
      </w:pPr>
    </w:p>
    <w:p w14:paraId="25FA19E5" w14:textId="0EAA0609" w:rsidR="004E4C84" w:rsidRPr="00915806" w:rsidRDefault="004E4C84" w:rsidP="00915806">
      <w:pPr>
        <w:pStyle w:val="NoSpacing"/>
        <w:jc w:val="both"/>
        <w:rPr>
          <w:rFonts w:ascii="Arial" w:hAnsi="Arial" w:cs="Arial"/>
          <w:sz w:val="24"/>
          <w:szCs w:val="24"/>
          <w:shd w:val="clear" w:color="auto" w:fill="FFFFFF"/>
        </w:rPr>
      </w:pPr>
      <w:r w:rsidRPr="00915806">
        <w:rPr>
          <w:rFonts w:ascii="Arial" w:hAnsi="Arial" w:cs="Arial"/>
          <w:b/>
          <w:sz w:val="24"/>
          <w:szCs w:val="24"/>
          <w:shd w:val="clear" w:color="auto" w:fill="FFFFFF"/>
        </w:rPr>
        <w:t xml:space="preserve">Figure 3. </w:t>
      </w:r>
      <w:proofErr w:type="gramStart"/>
      <w:r w:rsidR="00134951" w:rsidRPr="00915806">
        <w:rPr>
          <w:rFonts w:ascii="Arial" w:hAnsi="Arial" w:cs="Arial"/>
          <w:b/>
          <w:sz w:val="24"/>
          <w:szCs w:val="24"/>
          <w:shd w:val="clear" w:color="auto" w:fill="FFFFFF"/>
        </w:rPr>
        <w:t>C</w:t>
      </w:r>
      <w:r w:rsidR="0054738C" w:rsidRPr="00915806">
        <w:rPr>
          <w:rFonts w:ascii="Arial" w:hAnsi="Arial" w:cs="Arial"/>
          <w:b/>
          <w:sz w:val="24"/>
          <w:szCs w:val="24"/>
          <w:shd w:val="clear" w:color="auto" w:fill="FFFFFF"/>
        </w:rPr>
        <w:t xml:space="preserve">alculation of </w:t>
      </w:r>
      <w:ins w:id="476" w:author="Author" w:date="2016-06-30T21:10:00Z">
        <w:r w:rsidR="00234A03">
          <w:rPr>
            <w:rFonts w:ascii="Arial" w:hAnsi="Arial" w:cs="Arial"/>
            <w:b/>
            <w:sz w:val="24"/>
            <w:szCs w:val="24"/>
            <w:shd w:val="clear" w:color="auto" w:fill="FFFFFF"/>
          </w:rPr>
          <w:t>r</w:t>
        </w:r>
      </w:ins>
      <w:r w:rsidR="0054738C" w:rsidRPr="00915806">
        <w:rPr>
          <w:rFonts w:ascii="Arial" w:hAnsi="Arial" w:cs="Arial"/>
          <w:b/>
          <w:sz w:val="24"/>
          <w:szCs w:val="24"/>
          <w:shd w:val="clear" w:color="auto" w:fill="FFFFFF"/>
        </w:rPr>
        <w:t>AAV</w:t>
      </w:r>
      <w:ins w:id="477" w:author="Author" w:date="2016-06-30T21:10:00Z">
        <w:r w:rsidR="00234A03">
          <w:rPr>
            <w:rFonts w:ascii="Arial" w:hAnsi="Arial" w:cs="Arial"/>
            <w:b/>
            <w:sz w:val="24"/>
            <w:szCs w:val="24"/>
            <w:shd w:val="clear" w:color="auto" w:fill="FFFFFF"/>
          </w:rPr>
          <w:t>9</w:t>
        </w:r>
      </w:ins>
      <w:r w:rsidR="0054738C" w:rsidRPr="00915806">
        <w:rPr>
          <w:rFonts w:ascii="Arial" w:hAnsi="Arial" w:cs="Arial"/>
          <w:b/>
          <w:sz w:val="24"/>
          <w:szCs w:val="24"/>
          <w:shd w:val="clear" w:color="auto" w:fill="FFFFFF"/>
        </w:rPr>
        <w:t xml:space="preserve"> titer.</w:t>
      </w:r>
      <w:proofErr w:type="gramEnd"/>
      <w:r w:rsidR="00094D75" w:rsidRPr="00915806">
        <w:rPr>
          <w:rFonts w:ascii="Arial" w:hAnsi="Arial" w:cs="Arial"/>
          <w:sz w:val="24"/>
          <w:szCs w:val="24"/>
          <w:shd w:val="clear" w:color="auto" w:fill="FFFFFF"/>
        </w:rPr>
        <w:t xml:space="preserve"> (A) </w:t>
      </w:r>
      <w:r w:rsidR="00AE0A44" w:rsidRPr="00915806">
        <w:rPr>
          <w:rFonts w:ascii="Arial" w:hAnsi="Arial" w:cs="Arial"/>
          <w:sz w:val="24"/>
          <w:szCs w:val="24"/>
        </w:rPr>
        <w:t xml:space="preserve">The </w:t>
      </w:r>
      <w:r w:rsidR="00DA5BBF" w:rsidRPr="00915806">
        <w:rPr>
          <w:rFonts w:ascii="Arial" w:hAnsi="Arial" w:cs="Arial"/>
          <w:sz w:val="24"/>
          <w:szCs w:val="24"/>
        </w:rPr>
        <w:t>standard curve for rAAV9 titration</w:t>
      </w:r>
      <w:r w:rsidR="00AE0A44" w:rsidRPr="00915806">
        <w:rPr>
          <w:rFonts w:ascii="Arial" w:hAnsi="Arial" w:cs="Arial"/>
          <w:sz w:val="24"/>
          <w:szCs w:val="24"/>
        </w:rPr>
        <w:t xml:space="preserve"> was generated with the qPCR data by linear regression. The manipulated variable </w:t>
      </w:r>
      <w:r w:rsidR="00AE0A44" w:rsidRPr="00915806">
        <w:rPr>
          <w:rFonts w:ascii="Arial" w:hAnsi="Arial" w:cs="Arial"/>
          <w:i/>
          <w:sz w:val="24"/>
          <w:szCs w:val="24"/>
        </w:rPr>
        <w:t>y</w:t>
      </w:r>
      <w:r w:rsidR="00AE0A44" w:rsidRPr="00915806">
        <w:rPr>
          <w:rFonts w:ascii="Arial" w:hAnsi="Arial" w:cs="Arial"/>
          <w:sz w:val="24"/>
          <w:szCs w:val="24"/>
        </w:rPr>
        <w:t xml:space="preserve"> represents the Log</w:t>
      </w:r>
      <w:r w:rsidR="00AE0A44" w:rsidRPr="00915806">
        <w:rPr>
          <w:rFonts w:ascii="Arial" w:hAnsi="Arial" w:cs="Arial"/>
          <w:sz w:val="24"/>
          <w:szCs w:val="24"/>
          <w:vertAlign w:val="subscript"/>
        </w:rPr>
        <w:t>10</w:t>
      </w:r>
      <w:r w:rsidR="00AE0A44" w:rsidRPr="00915806">
        <w:rPr>
          <w:rFonts w:ascii="Arial" w:hAnsi="Arial" w:cs="Arial"/>
          <w:sz w:val="24"/>
          <w:szCs w:val="24"/>
        </w:rPr>
        <w:t xml:space="preserve"> value of DNA molecular concentration of each standard sample, and the corresponding variable </w:t>
      </w:r>
      <w:r w:rsidR="00AE0A44" w:rsidRPr="00915806">
        <w:rPr>
          <w:rFonts w:ascii="Arial" w:hAnsi="Arial" w:cs="Arial"/>
          <w:i/>
          <w:sz w:val="24"/>
          <w:szCs w:val="24"/>
        </w:rPr>
        <w:t>x</w:t>
      </w:r>
      <w:r w:rsidR="00AE0A44" w:rsidRPr="00915806">
        <w:rPr>
          <w:rFonts w:ascii="Arial" w:hAnsi="Arial" w:cs="Arial"/>
          <w:sz w:val="24"/>
          <w:szCs w:val="24"/>
        </w:rPr>
        <w:t xml:space="preserve"> represents the C</w:t>
      </w:r>
      <w:r w:rsidR="00AE0A44" w:rsidRPr="00915806">
        <w:rPr>
          <w:rFonts w:ascii="Arial" w:hAnsi="Arial" w:cs="Arial"/>
          <w:sz w:val="24"/>
          <w:szCs w:val="24"/>
          <w:vertAlign w:val="subscript"/>
        </w:rPr>
        <w:t>T</w:t>
      </w:r>
      <w:r w:rsidR="00AE0A44" w:rsidRPr="00915806">
        <w:rPr>
          <w:rFonts w:ascii="Arial" w:hAnsi="Arial" w:cs="Arial"/>
          <w:sz w:val="24"/>
          <w:szCs w:val="24"/>
        </w:rPr>
        <w:t xml:space="preserve"> value. (B) Titers of rAAV9 samples </w:t>
      </w:r>
      <w:r w:rsidR="00AF393B" w:rsidRPr="00915806">
        <w:rPr>
          <w:rFonts w:ascii="Arial" w:hAnsi="Arial" w:cs="Arial"/>
          <w:sz w:val="24"/>
          <w:szCs w:val="24"/>
        </w:rPr>
        <w:t>a</w:t>
      </w:r>
      <w:r w:rsidR="00AE0A44" w:rsidRPr="00915806">
        <w:rPr>
          <w:rFonts w:ascii="Arial" w:hAnsi="Arial" w:cs="Arial"/>
          <w:sz w:val="24"/>
          <w:szCs w:val="24"/>
        </w:rPr>
        <w:t>re calculated based on linear equation of the standard curve.</w:t>
      </w:r>
    </w:p>
    <w:p w14:paraId="06C02E0D" w14:textId="77777777" w:rsidR="000B013E" w:rsidRPr="00915806" w:rsidRDefault="000B013E" w:rsidP="00915806">
      <w:pPr>
        <w:pStyle w:val="NoSpacing"/>
        <w:jc w:val="both"/>
        <w:rPr>
          <w:rFonts w:ascii="Arial" w:hAnsi="Arial" w:cs="Arial"/>
          <w:sz w:val="24"/>
          <w:szCs w:val="24"/>
          <w:shd w:val="clear" w:color="auto" w:fill="FFFFFF"/>
        </w:rPr>
      </w:pPr>
    </w:p>
    <w:p w14:paraId="15B3639F" w14:textId="36ED83D0" w:rsidR="000B013E" w:rsidRPr="00915806" w:rsidRDefault="000B013E" w:rsidP="00915806">
      <w:pPr>
        <w:pStyle w:val="NoSpacing"/>
        <w:jc w:val="both"/>
        <w:rPr>
          <w:rFonts w:ascii="Arial" w:hAnsi="Arial" w:cs="Arial"/>
          <w:sz w:val="24"/>
          <w:szCs w:val="24"/>
        </w:rPr>
      </w:pPr>
      <w:r w:rsidRPr="00915806">
        <w:rPr>
          <w:rFonts w:ascii="Arial" w:hAnsi="Arial" w:cs="Arial"/>
          <w:b/>
          <w:sz w:val="24"/>
          <w:szCs w:val="24"/>
          <w:shd w:val="clear" w:color="auto" w:fill="FFFFFF"/>
        </w:rPr>
        <w:t xml:space="preserve">Figure 4. </w:t>
      </w:r>
      <w:proofErr w:type="gramStart"/>
      <w:r w:rsidRPr="00915806">
        <w:rPr>
          <w:rFonts w:ascii="Arial" w:hAnsi="Arial" w:cs="Arial"/>
          <w:b/>
          <w:sz w:val="24"/>
          <w:szCs w:val="24"/>
          <w:shd w:val="clear" w:color="auto" w:fill="FFFFFF"/>
        </w:rPr>
        <w:t xml:space="preserve">Expression pattern of </w:t>
      </w:r>
      <w:r w:rsidRPr="00915806">
        <w:rPr>
          <w:rFonts w:ascii="Arial" w:hAnsi="Arial" w:cs="Arial"/>
          <w:b/>
          <w:sz w:val="24"/>
          <w:szCs w:val="24"/>
        </w:rPr>
        <w:t>rAAV9</w:t>
      </w:r>
      <w:ins w:id="478" w:author="Author" w:date="2016-06-30T21:11:00Z">
        <w:r w:rsidR="00234A03">
          <w:rPr>
            <w:rFonts w:ascii="Arial" w:hAnsi="Arial" w:cs="Arial"/>
            <w:b/>
            <w:sz w:val="24"/>
            <w:szCs w:val="24"/>
          </w:rPr>
          <w:t>.</w:t>
        </w:r>
      </w:ins>
      <w:proofErr w:type="gramEnd"/>
      <w:del w:id="479" w:author="Author" w:date="2016-06-30T21:11:00Z">
        <w:r w:rsidRPr="00915806" w:rsidDel="00234A03">
          <w:rPr>
            <w:rFonts w:ascii="Arial" w:hAnsi="Arial" w:cs="Arial"/>
            <w:b/>
            <w:sz w:val="24"/>
            <w:szCs w:val="24"/>
          </w:rPr>
          <w:delText>-</w:delText>
        </w:r>
      </w:del>
      <w:proofErr w:type="gramStart"/>
      <w:r w:rsidRPr="00915806">
        <w:rPr>
          <w:rFonts w:ascii="Arial" w:hAnsi="Arial" w:cs="Arial"/>
          <w:b/>
          <w:sz w:val="24"/>
          <w:szCs w:val="24"/>
        </w:rPr>
        <w:t>cTNT</w:t>
      </w:r>
      <w:proofErr w:type="gramEnd"/>
      <w:ins w:id="480" w:author="Author" w:date="2016-06-30T21:11:00Z">
        <w:r w:rsidR="00234A03">
          <w:rPr>
            <w:rFonts w:ascii="Arial" w:hAnsi="Arial" w:cs="Arial"/>
            <w:b/>
            <w:sz w:val="24"/>
            <w:szCs w:val="24"/>
          </w:rPr>
          <w:t>::</w:t>
        </w:r>
      </w:ins>
      <w:del w:id="481" w:author="Author" w:date="2016-06-30T21:11:00Z">
        <w:r w:rsidRPr="00915806" w:rsidDel="00234A03">
          <w:rPr>
            <w:rFonts w:ascii="Arial" w:hAnsi="Arial" w:cs="Arial"/>
            <w:b/>
            <w:sz w:val="24"/>
            <w:szCs w:val="24"/>
          </w:rPr>
          <w:delText>-</w:delText>
        </w:r>
      </w:del>
      <w:r w:rsidRPr="00915806">
        <w:rPr>
          <w:rFonts w:ascii="Arial" w:hAnsi="Arial" w:cs="Arial"/>
          <w:b/>
          <w:sz w:val="24"/>
          <w:szCs w:val="24"/>
        </w:rPr>
        <w:t xml:space="preserve">GFP </w:t>
      </w:r>
      <w:r w:rsidRPr="00915806">
        <w:rPr>
          <w:rFonts w:ascii="Arial" w:hAnsi="Arial" w:cs="Arial"/>
          <w:b/>
          <w:sz w:val="24"/>
          <w:szCs w:val="24"/>
          <w:shd w:val="clear" w:color="auto" w:fill="FFFFFF"/>
        </w:rPr>
        <w:t>in mice tissues</w:t>
      </w:r>
      <w:r w:rsidRPr="00915806">
        <w:rPr>
          <w:rFonts w:ascii="Arial" w:hAnsi="Arial" w:cs="Arial"/>
          <w:sz w:val="24"/>
          <w:szCs w:val="24"/>
          <w:shd w:val="clear" w:color="auto" w:fill="FFFFFF"/>
        </w:rPr>
        <w:t xml:space="preserve">. </w:t>
      </w:r>
      <w:r w:rsidR="009F27F0" w:rsidRPr="00915806">
        <w:rPr>
          <w:rFonts w:ascii="Arial" w:hAnsi="Arial" w:cs="Arial"/>
          <w:sz w:val="24"/>
          <w:szCs w:val="24"/>
          <w:shd w:val="clear" w:color="auto" w:fill="FFFFFF"/>
        </w:rPr>
        <w:t xml:space="preserve">P0.5 pups were treated with same amount </w:t>
      </w:r>
      <w:r w:rsidR="009F27F0" w:rsidRPr="00915806">
        <w:rPr>
          <w:rFonts w:ascii="Arial" w:hAnsi="Arial" w:cs="Arial"/>
          <w:sz w:val="24"/>
          <w:szCs w:val="24"/>
        </w:rPr>
        <w:t>(1</w:t>
      </w:r>
      <w:r w:rsidR="00C2322D" w:rsidRPr="00915806">
        <w:rPr>
          <w:rFonts w:ascii="Arial" w:hAnsi="Arial" w:cs="Arial"/>
          <w:sz w:val="24"/>
          <w:szCs w:val="24"/>
        </w:rPr>
        <w:t xml:space="preserve"> </w:t>
      </w:r>
      <w:r w:rsidR="009F27F0" w:rsidRPr="00915806">
        <w:rPr>
          <w:rFonts w:ascii="Arial" w:hAnsi="Arial" w:cs="Arial"/>
          <w:sz w:val="24"/>
          <w:szCs w:val="24"/>
        </w:rPr>
        <w:t>X</w:t>
      </w:r>
      <w:r w:rsidR="00C2322D" w:rsidRPr="00915806">
        <w:rPr>
          <w:rFonts w:ascii="Arial" w:hAnsi="Arial" w:cs="Arial"/>
          <w:sz w:val="24"/>
          <w:szCs w:val="24"/>
        </w:rPr>
        <w:t xml:space="preserve"> </w:t>
      </w:r>
      <w:r w:rsidR="009F27F0" w:rsidRPr="00915806">
        <w:rPr>
          <w:rFonts w:ascii="Arial" w:hAnsi="Arial" w:cs="Arial"/>
          <w:sz w:val="24"/>
          <w:szCs w:val="24"/>
        </w:rPr>
        <w:t>10</w:t>
      </w:r>
      <w:r w:rsidR="009F27F0" w:rsidRPr="00915806">
        <w:rPr>
          <w:rFonts w:ascii="Arial" w:hAnsi="Arial" w:cs="Arial"/>
          <w:sz w:val="24"/>
          <w:szCs w:val="24"/>
          <w:vertAlign w:val="superscript"/>
        </w:rPr>
        <w:t>11</w:t>
      </w:r>
      <w:r w:rsidR="00923E5E" w:rsidRPr="00915806">
        <w:rPr>
          <w:rFonts w:ascii="Arial" w:hAnsi="Arial" w:cs="Arial"/>
          <w:sz w:val="24"/>
          <w:szCs w:val="24"/>
          <w:vertAlign w:val="superscript"/>
        </w:rPr>
        <w:t xml:space="preserve"> </w:t>
      </w:r>
      <w:r w:rsidR="009F27F0" w:rsidRPr="00915806">
        <w:rPr>
          <w:rFonts w:ascii="Arial" w:hAnsi="Arial" w:cs="Arial"/>
          <w:sz w:val="24"/>
          <w:szCs w:val="24"/>
        </w:rPr>
        <w:t>particles/pup)</w:t>
      </w:r>
      <w:r w:rsidR="001D5882" w:rsidRPr="00915806">
        <w:rPr>
          <w:rFonts w:ascii="Arial" w:hAnsi="Arial" w:cs="Arial"/>
          <w:sz w:val="24"/>
          <w:szCs w:val="24"/>
        </w:rPr>
        <w:t xml:space="preserve"> of</w:t>
      </w:r>
      <w:r w:rsidR="009F27F0" w:rsidRPr="00915806">
        <w:rPr>
          <w:rFonts w:ascii="Arial" w:hAnsi="Arial" w:cs="Arial"/>
          <w:sz w:val="24"/>
          <w:szCs w:val="24"/>
        </w:rPr>
        <w:t xml:space="preserve"> rAAV9</w:t>
      </w:r>
      <w:ins w:id="482" w:author="Author" w:date="2016-06-30T21:11:00Z">
        <w:r w:rsidR="00234A03">
          <w:rPr>
            <w:rFonts w:ascii="Arial" w:hAnsi="Arial" w:cs="Arial"/>
            <w:sz w:val="24"/>
            <w:szCs w:val="24"/>
          </w:rPr>
          <w:t>.</w:t>
        </w:r>
      </w:ins>
      <w:del w:id="483" w:author="Author" w:date="2016-06-30T21:11:00Z">
        <w:r w:rsidR="009F27F0" w:rsidRPr="00915806" w:rsidDel="00234A03">
          <w:rPr>
            <w:rFonts w:ascii="Arial" w:hAnsi="Arial" w:cs="Arial"/>
            <w:sz w:val="24"/>
            <w:szCs w:val="24"/>
          </w:rPr>
          <w:delText>-</w:delText>
        </w:r>
      </w:del>
      <w:proofErr w:type="gramStart"/>
      <w:r w:rsidR="009F27F0" w:rsidRPr="00915806">
        <w:rPr>
          <w:rFonts w:ascii="Arial" w:hAnsi="Arial" w:cs="Arial"/>
          <w:sz w:val="24"/>
          <w:szCs w:val="24"/>
        </w:rPr>
        <w:t>cTNT</w:t>
      </w:r>
      <w:proofErr w:type="gramEnd"/>
      <w:ins w:id="484" w:author="Author" w:date="2016-06-30T21:11:00Z">
        <w:r w:rsidR="00234A03">
          <w:rPr>
            <w:rFonts w:ascii="Arial" w:hAnsi="Arial" w:cs="Arial"/>
            <w:sz w:val="24"/>
            <w:szCs w:val="24"/>
          </w:rPr>
          <w:t>::</w:t>
        </w:r>
      </w:ins>
      <w:del w:id="485" w:author="Author" w:date="2016-06-30T21:11:00Z">
        <w:r w:rsidR="009F27F0" w:rsidRPr="00915806" w:rsidDel="00234A03">
          <w:rPr>
            <w:rFonts w:ascii="Arial" w:hAnsi="Arial" w:cs="Arial"/>
            <w:sz w:val="24"/>
            <w:szCs w:val="24"/>
          </w:rPr>
          <w:delText>-</w:delText>
        </w:r>
      </w:del>
      <w:r w:rsidR="009F27F0" w:rsidRPr="00915806">
        <w:rPr>
          <w:rFonts w:ascii="Arial" w:hAnsi="Arial" w:cs="Arial"/>
          <w:sz w:val="24"/>
          <w:szCs w:val="24"/>
        </w:rPr>
        <w:t>Luciferase (AAV-Luc</w:t>
      </w:r>
      <w:ins w:id="486" w:author="Author" w:date="2016-06-30T23:23:00Z">
        <w:r w:rsidR="00D65EA9">
          <w:rPr>
            <w:rFonts w:ascii="Arial" w:hAnsi="Arial" w:cs="Arial"/>
            <w:sz w:val="24"/>
            <w:szCs w:val="24"/>
          </w:rPr>
          <w:t>, negative control</w:t>
        </w:r>
      </w:ins>
      <w:r w:rsidR="009F27F0" w:rsidRPr="00915806">
        <w:rPr>
          <w:rFonts w:ascii="Arial" w:hAnsi="Arial" w:cs="Arial"/>
          <w:sz w:val="24"/>
          <w:szCs w:val="24"/>
        </w:rPr>
        <w:t>) or rAAV9</w:t>
      </w:r>
      <w:ins w:id="487" w:author="Author" w:date="2016-06-30T21:11:00Z">
        <w:r w:rsidR="00234A03">
          <w:rPr>
            <w:rFonts w:ascii="Arial" w:hAnsi="Arial" w:cs="Arial"/>
            <w:sz w:val="24"/>
            <w:szCs w:val="24"/>
          </w:rPr>
          <w:t>.</w:t>
        </w:r>
      </w:ins>
      <w:del w:id="488" w:author="Author" w:date="2016-06-30T21:11:00Z">
        <w:r w:rsidR="009F27F0" w:rsidRPr="00915806" w:rsidDel="00234A03">
          <w:rPr>
            <w:rFonts w:ascii="Arial" w:hAnsi="Arial" w:cs="Arial"/>
            <w:sz w:val="24"/>
            <w:szCs w:val="24"/>
          </w:rPr>
          <w:delText>-</w:delText>
        </w:r>
      </w:del>
      <w:proofErr w:type="gramStart"/>
      <w:r w:rsidR="009F27F0" w:rsidRPr="00915806">
        <w:rPr>
          <w:rFonts w:ascii="Arial" w:hAnsi="Arial" w:cs="Arial"/>
          <w:sz w:val="24"/>
          <w:szCs w:val="24"/>
        </w:rPr>
        <w:t>cTNT</w:t>
      </w:r>
      <w:proofErr w:type="gramEnd"/>
      <w:ins w:id="489" w:author="Author" w:date="2016-06-30T21:11:00Z">
        <w:r w:rsidR="00234A03">
          <w:rPr>
            <w:rFonts w:ascii="Arial" w:hAnsi="Arial" w:cs="Arial"/>
            <w:sz w:val="24"/>
            <w:szCs w:val="24"/>
          </w:rPr>
          <w:t>::</w:t>
        </w:r>
      </w:ins>
      <w:del w:id="490" w:author="Author" w:date="2016-06-30T21:11:00Z">
        <w:r w:rsidR="009F27F0" w:rsidRPr="00915806" w:rsidDel="00234A03">
          <w:rPr>
            <w:rFonts w:ascii="Arial" w:hAnsi="Arial" w:cs="Arial"/>
            <w:sz w:val="24"/>
            <w:szCs w:val="24"/>
          </w:rPr>
          <w:delText>-</w:delText>
        </w:r>
      </w:del>
      <w:r w:rsidR="009F27F0" w:rsidRPr="00915806">
        <w:rPr>
          <w:rFonts w:ascii="Arial" w:hAnsi="Arial" w:cs="Arial"/>
          <w:sz w:val="24"/>
          <w:szCs w:val="24"/>
        </w:rPr>
        <w:t xml:space="preserve">GFP (AAV-GFP) by subcutaneous injection.  </w:t>
      </w:r>
      <w:r w:rsidR="007B2F0D" w:rsidRPr="00915806">
        <w:rPr>
          <w:rFonts w:ascii="Arial" w:hAnsi="Arial" w:cs="Arial"/>
          <w:sz w:val="24"/>
          <w:szCs w:val="24"/>
        </w:rPr>
        <w:t>Two</w:t>
      </w:r>
      <w:r w:rsidR="009F27F0" w:rsidRPr="00915806">
        <w:rPr>
          <w:rFonts w:ascii="Arial" w:hAnsi="Arial" w:cs="Arial"/>
          <w:sz w:val="24"/>
          <w:szCs w:val="24"/>
        </w:rPr>
        <w:t xml:space="preserve"> week</w:t>
      </w:r>
      <w:r w:rsidR="007B2F0D" w:rsidRPr="00915806">
        <w:rPr>
          <w:rFonts w:ascii="Arial" w:hAnsi="Arial" w:cs="Arial"/>
          <w:sz w:val="24"/>
          <w:szCs w:val="24"/>
        </w:rPr>
        <w:t>s</w:t>
      </w:r>
      <w:r w:rsidR="009F27F0" w:rsidRPr="00915806">
        <w:rPr>
          <w:rFonts w:ascii="Arial" w:hAnsi="Arial" w:cs="Arial"/>
          <w:sz w:val="24"/>
          <w:szCs w:val="24"/>
        </w:rPr>
        <w:t xml:space="preserve"> after injection, the tissue samples were harvested. Expression of GFP was monitored under </w:t>
      </w:r>
      <w:r w:rsidR="001D5882" w:rsidRPr="00915806">
        <w:rPr>
          <w:rFonts w:ascii="Arial" w:hAnsi="Arial" w:cs="Arial"/>
          <w:sz w:val="24"/>
          <w:szCs w:val="24"/>
        </w:rPr>
        <w:t xml:space="preserve">fluorescent </w:t>
      </w:r>
      <w:r w:rsidR="00134951" w:rsidRPr="00915806">
        <w:rPr>
          <w:rFonts w:ascii="Arial" w:hAnsi="Arial" w:cs="Arial"/>
          <w:sz w:val="24"/>
          <w:szCs w:val="24"/>
        </w:rPr>
        <w:t xml:space="preserve">dissection </w:t>
      </w:r>
      <w:r w:rsidR="001D5882" w:rsidRPr="00915806">
        <w:rPr>
          <w:rFonts w:ascii="Arial" w:hAnsi="Arial" w:cs="Arial"/>
          <w:sz w:val="24"/>
          <w:szCs w:val="24"/>
        </w:rPr>
        <w:t>scope.</w:t>
      </w:r>
      <w:r w:rsidR="009F27F0" w:rsidRPr="00915806">
        <w:rPr>
          <w:rFonts w:ascii="Arial" w:hAnsi="Arial" w:cs="Arial"/>
          <w:sz w:val="24"/>
          <w:szCs w:val="24"/>
        </w:rPr>
        <w:t xml:space="preserve"> </w:t>
      </w:r>
      <w:r w:rsidR="007B2F0D" w:rsidRPr="00915806">
        <w:rPr>
          <w:rFonts w:ascii="Arial" w:hAnsi="Arial" w:cs="Arial"/>
          <w:sz w:val="24"/>
          <w:szCs w:val="24"/>
        </w:rPr>
        <w:t xml:space="preserve">Both bright field and fluorescence images are presented. </w:t>
      </w:r>
      <w:ins w:id="491" w:author="Author" w:date="2016-06-25T19:08:00Z">
        <w:r w:rsidR="0083010A">
          <w:rPr>
            <w:rFonts w:ascii="Arial" w:hAnsi="Arial" w:cs="Arial"/>
            <w:sz w:val="24"/>
            <w:szCs w:val="24"/>
          </w:rPr>
          <w:t xml:space="preserve">The experiments have been repeated for more than 3 times (n&gt;3). </w:t>
        </w:r>
      </w:ins>
      <w:r w:rsidR="007B2F0D" w:rsidRPr="00915806">
        <w:rPr>
          <w:rFonts w:ascii="Arial" w:hAnsi="Arial" w:cs="Arial"/>
          <w:sz w:val="24"/>
          <w:szCs w:val="24"/>
        </w:rPr>
        <w:t xml:space="preserve">Bar = 2.0 mm. </w:t>
      </w:r>
      <w:proofErr w:type="spellStart"/>
      <w:r w:rsidR="007B2F0D" w:rsidRPr="00915806">
        <w:rPr>
          <w:rFonts w:ascii="Arial" w:hAnsi="Arial" w:cs="Arial"/>
          <w:sz w:val="24"/>
          <w:szCs w:val="24"/>
        </w:rPr>
        <w:t>SkM</w:t>
      </w:r>
      <w:proofErr w:type="spellEnd"/>
      <w:r w:rsidR="007B2F0D" w:rsidRPr="00915806">
        <w:rPr>
          <w:rFonts w:ascii="Arial" w:hAnsi="Arial" w:cs="Arial"/>
          <w:sz w:val="24"/>
          <w:szCs w:val="24"/>
        </w:rPr>
        <w:t>, skeletal muscle.</w:t>
      </w:r>
    </w:p>
    <w:p w14:paraId="1E017566" w14:textId="77777777" w:rsidR="009F27F0" w:rsidRPr="00915806" w:rsidRDefault="009F27F0" w:rsidP="00915806">
      <w:pPr>
        <w:pStyle w:val="NoSpacing"/>
        <w:jc w:val="both"/>
        <w:rPr>
          <w:rFonts w:ascii="Arial" w:hAnsi="Arial" w:cs="Arial"/>
          <w:sz w:val="24"/>
          <w:szCs w:val="24"/>
          <w:shd w:val="clear" w:color="auto" w:fill="FFFFFF"/>
        </w:rPr>
      </w:pPr>
    </w:p>
    <w:p w14:paraId="39018B18" w14:textId="4DE2B679" w:rsidR="00367234" w:rsidRPr="00915806" w:rsidRDefault="001D5882" w:rsidP="00915806">
      <w:pPr>
        <w:pStyle w:val="NoSpacing"/>
        <w:jc w:val="both"/>
        <w:rPr>
          <w:rFonts w:ascii="Arial" w:hAnsi="Arial" w:cs="Arial"/>
          <w:sz w:val="24"/>
          <w:szCs w:val="24"/>
        </w:rPr>
      </w:pPr>
      <w:r w:rsidRPr="00915806">
        <w:rPr>
          <w:rFonts w:ascii="Arial" w:hAnsi="Arial" w:cs="Arial"/>
          <w:b/>
          <w:sz w:val="24"/>
          <w:szCs w:val="24"/>
          <w:shd w:val="clear" w:color="auto" w:fill="FFFFFF"/>
        </w:rPr>
        <w:t>Figure 5.</w:t>
      </w:r>
      <w:r w:rsidR="00147B8B" w:rsidRPr="00915806">
        <w:rPr>
          <w:rFonts w:ascii="Arial" w:hAnsi="Arial" w:cs="Arial"/>
          <w:b/>
          <w:sz w:val="24"/>
          <w:szCs w:val="24"/>
          <w:shd w:val="clear" w:color="auto" w:fill="FFFFFF"/>
        </w:rPr>
        <w:t xml:space="preserve"> </w:t>
      </w:r>
      <w:proofErr w:type="gramStart"/>
      <w:r w:rsidR="00147B8B" w:rsidRPr="00915806">
        <w:rPr>
          <w:rFonts w:ascii="Arial" w:hAnsi="Arial" w:cs="Arial"/>
          <w:b/>
          <w:sz w:val="24"/>
          <w:szCs w:val="24"/>
          <w:shd w:val="clear" w:color="auto" w:fill="FFFFFF"/>
        </w:rPr>
        <w:t>Knockdown gene expression with AAV-shRNA.</w:t>
      </w:r>
      <w:proofErr w:type="gramEnd"/>
      <w:r w:rsidRPr="00915806">
        <w:rPr>
          <w:rFonts w:ascii="Arial" w:hAnsi="Arial" w:cs="Arial"/>
          <w:b/>
          <w:sz w:val="24"/>
          <w:szCs w:val="24"/>
          <w:shd w:val="clear" w:color="auto" w:fill="FFFFFF"/>
        </w:rPr>
        <w:t xml:space="preserve"> </w:t>
      </w:r>
      <w:r w:rsidRPr="00915806">
        <w:rPr>
          <w:rFonts w:ascii="Arial" w:hAnsi="Arial" w:cs="Arial"/>
          <w:sz w:val="24"/>
          <w:szCs w:val="24"/>
          <w:shd w:val="clear" w:color="auto" w:fill="FFFFFF"/>
        </w:rPr>
        <w:t xml:space="preserve">P0.5 mice were treated with same amount </w:t>
      </w:r>
      <w:r w:rsidRPr="00915806">
        <w:rPr>
          <w:rFonts w:ascii="Arial" w:hAnsi="Arial" w:cs="Arial"/>
          <w:sz w:val="24"/>
          <w:szCs w:val="24"/>
        </w:rPr>
        <w:t>(3</w:t>
      </w:r>
      <w:r w:rsidR="00C2322D" w:rsidRPr="00915806">
        <w:rPr>
          <w:rFonts w:ascii="Arial" w:hAnsi="Arial" w:cs="Arial"/>
          <w:sz w:val="24"/>
          <w:szCs w:val="24"/>
        </w:rPr>
        <w:t xml:space="preserve"> </w:t>
      </w:r>
      <w:r w:rsidRPr="00915806">
        <w:rPr>
          <w:rFonts w:ascii="Arial" w:hAnsi="Arial" w:cs="Arial"/>
          <w:sz w:val="24"/>
          <w:szCs w:val="24"/>
        </w:rPr>
        <w:t>X</w:t>
      </w:r>
      <w:r w:rsidR="00C2322D" w:rsidRPr="00915806">
        <w:rPr>
          <w:rFonts w:ascii="Arial" w:hAnsi="Arial" w:cs="Arial"/>
          <w:sz w:val="24"/>
          <w:szCs w:val="24"/>
        </w:rPr>
        <w:t xml:space="preserve"> </w:t>
      </w:r>
      <w:r w:rsidRPr="00915806">
        <w:rPr>
          <w:rFonts w:ascii="Arial" w:hAnsi="Arial" w:cs="Arial"/>
          <w:sz w:val="24"/>
          <w:szCs w:val="24"/>
        </w:rPr>
        <w:t>10</w:t>
      </w:r>
      <w:r w:rsidRPr="00915806">
        <w:rPr>
          <w:rFonts w:ascii="Arial" w:hAnsi="Arial" w:cs="Arial"/>
          <w:sz w:val="24"/>
          <w:szCs w:val="24"/>
          <w:vertAlign w:val="superscript"/>
        </w:rPr>
        <w:t>11</w:t>
      </w:r>
      <w:r w:rsidR="00923E5E" w:rsidRPr="00915806">
        <w:rPr>
          <w:rFonts w:ascii="Arial" w:hAnsi="Arial" w:cs="Arial"/>
          <w:sz w:val="24"/>
          <w:szCs w:val="24"/>
          <w:vertAlign w:val="superscript"/>
        </w:rPr>
        <w:t xml:space="preserve"> </w:t>
      </w:r>
      <w:r w:rsidRPr="00915806">
        <w:rPr>
          <w:rFonts w:ascii="Arial" w:hAnsi="Arial" w:cs="Arial"/>
          <w:sz w:val="24"/>
          <w:szCs w:val="24"/>
        </w:rPr>
        <w:t>particles/pup) of rAAV9</w:t>
      </w:r>
      <w:ins w:id="492" w:author="Author" w:date="2016-06-30T21:11:00Z">
        <w:r w:rsidR="00234A03">
          <w:rPr>
            <w:rFonts w:ascii="Arial" w:hAnsi="Arial" w:cs="Arial"/>
            <w:sz w:val="24"/>
            <w:szCs w:val="24"/>
          </w:rPr>
          <w:t>.</w:t>
        </w:r>
      </w:ins>
      <w:del w:id="493" w:author="Author" w:date="2016-06-30T21:11:00Z">
        <w:r w:rsidRPr="00915806" w:rsidDel="00234A03">
          <w:rPr>
            <w:rFonts w:ascii="Arial" w:hAnsi="Arial" w:cs="Arial"/>
            <w:sz w:val="24"/>
            <w:szCs w:val="24"/>
          </w:rPr>
          <w:delText>-</w:delText>
        </w:r>
      </w:del>
      <w:r w:rsidRPr="00915806">
        <w:rPr>
          <w:rFonts w:ascii="Arial" w:hAnsi="Arial" w:cs="Arial"/>
          <w:sz w:val="24"/>
          <w:szCs w:val="24"/>
        </w:rPr>
        <w:t>U6</w:t>
      </w:r>
      <w:proofErr w:type="gramStart"/>
      <w:ins w:id="494" w:author="Author" w:date="2016-06-30T21:11:00Z">
        <w:r w:rsidR="00234A03">
          <w:rPr>
            <w:rFonts w:ascii="Arial" w:hAnsi="Arial" w:cs="Arial"/>
            <w:sz w:val="24"/>
            <w:szCs w:val="24"/>
          </w:rPr>
          <w:t>::</w:t>
        </w:r>
      </w:ins>
      <w:proofErr w:type="gramEnd"/>
      <w:del w:id="495" w:author="Author" w:date="2016-06-30T21:11:00Z">
        <w:r w:rsidRPr="00915806" w:rsidDel="00234A03">
          <w:rPr>
            <w:rFonts w:ascii="Arial" w:hAnsi="Arial" w:cs="Arial"/>
            <w:sz w:val="24"/>
            <w:szCs w:val="24"/>
          </w:rPr>
          <w:delText>-</w:delText>
        </w:r>
      </w:del>
      <w:r w:rsidRPr="00915806">
        <w:rPr>
          <w:rFonts w:ascii="Arial" w:hAnsi="Arial" w:cs="Arial"/>
          <w:sz w:val="24"/>
          <w:szCs w:val="24"/>
        </w:rPr>
        <w:t>Scramble</w:t>
      </w:r>
      <w:r w:rsidR="00C2322D" w:rsidRPr="00915806">
        <w:rPr>
          <w:rFonts w:ascii="Arial" w:hAnsi="Arial" w:cs="Arial"/>
          <w:sz w:val="24"/>
          <w:szCs w:val="24"/>
        </w:rPr>
        <w:t xml:space="preserve"> </w:t>
      </w:r>
      <w:r w:rsidRPr="00915806">
        <w:rPr>
          <w:rFonts w:ascii="Arial" w:hAnsi="Arial" w:cs="Arial"/>
          <w:sz w:val="24"/>
          <w:szCs w:val="24"/>
        </w:rPr>
        <w:t>(AAV-Scramble) or rAAV9</w:t>
      </w:r>
      <w:ins w:id="496" w:author="Author" w:date="2016-06-30T21:11:00Z">
        <w:r w:rsidR="00234A03">
          <w:rPr>
            <w:rFonts w:ascii="Arial" w:hAnsi="Arial" w:cs="Arial"/>
            <w:sz w:val="24"/>
            <w:szCs w:val="24"/>
          </w:rPr>
          <w:t>.</w:t>
        </w:r>
      </w:ins>
      <w:del w:id="497" w:author="Author" w:date="2016-06-30T21:11:00Z">
        <w:r w:rsidRPr="00915806" w:rsidDel="00234A03">
          <w:rPr>
            <w:rFonts w:ascii="Arial" w:hAnsi="Arial" w:cs="Arial"/>
            <w:sz w:val="24"/>
            <w:szCs w:val="24"/>
          </w:rPr>
          <w:delText>-</w:delText>
        </w:r>
      </w:del>
      <w:r w:rsidRPr="00915806">
        <w:rPr>
          <w:rFonts w:ascii="Arial" w:hAnsi="Arial" w:cs="Arial"/>
          <w:sz w:val="24"/>
          <w:szCs w:val="24"/>
        </w:rPr>
        <w:t>U6</w:t>
      </w:r>
      <w:proofErr w:type="gramStart"/>
      <w:ins w:id="498" w:author="Author" w:date="2016-06-30T21:11:00Z">
        <w:r w:rsidR="00234A03">
          <w:rPr>
            <w:rFonts w:ascii="Arial" w:hAnsi="Arial" w:cs="Arial"/>
            <w:sz w:val="24"/>
            <w:szCs w:val="24"/>
          </w:rPr>
          <w:t>::</w:t>
        </w:r>
      </w:ins>
      <w:proofErr w:type="gramEnd"/>
      <w:del w:id="499" w:author="Author" w:date="2016-06-30T21:11:00Z">
        <w:r w:rsidRPr="00915806" w:rsidDel="00234A03">
          <w:rPr>
            <w:rFonts w:ascii="Arial" w:hAnsi="Arial" w:cs="Arial"/>
            <w:sz w:val="24"/>
            <w:szCs w:val="24"/>
          </w:rPr>
          <w:delText>-</w:delText>
        </w:r>
      </w:del>
      <w:r w:rsidRPr="00915806">
        <w:rPr>
          <w:rFonts w:ascii="Arial" w:hAnsi="Arial" w:cs="Arial"/>
          <w:sz w:val="24"/>
          <w:szCs w:val="24"/>
        </w:rPr>
        <w:t>Trbp shRNA</w:t>
      </w:r>
      <w:r w:rsidR="00C2322D" w:rsidRPr="00915806">
        <w:rPr>
          <w:rFonts w:ascii="Arial" w:hAnsi="Arial" w:cs="Arial"/>
          <w:sz w:val="24"/>
          <w:szCs w:val="24"/>
        </w:rPr>
        <w:t xml:space="preserve"> </w:t>
      </w:r>
      <w:r w:rsidR="00D00B3B" w:rsidRPr="00915806">
        <w:rPr>
          <w:rFonts w:ascii="Arial" w:hAnsi="Arial" w:cs="Arial"/>
          <w:sz w:val="24"/>
          <w:szCs w:val="24"/>
        </w:rPr>
        <w:t>(AAV-</w:t>
      </w:r>
      <w:proofErr w:type="spellStart"/>
      <w:r w:rsidR="00D00B3B" w:rsidRPr="00915806">
        <w:rPr>
          <w:rFonts w:ascii="Arial" w:hAnsi="Arial" w:cs="Arial"/>
          <w:sz w:val="24"/>
          <w:szCs w:val="24"/>
        </w:rPr>
        <w:t>shTrbp</w:t>
      </w:r>
      <w:proofErr w:type="spellEnd"/>
      <w:r w:rsidRPr="00915806">
        <w:rPr>
          <w:rFonts w:ascii="Arial" w:hAnsi="Arial" w:cs="Arial"/>
          <w:sz w:val="24"/>
          <w:szCs w:val="24"/>
        </w:rPr>
        <w:t>)</w:t>
      </w:r>
      <w:r w:rsidRPr="00915806">
        <w:rPr>
          <w:rFonts w:ascii="Arial" w:hAnsi="Arial" w:cs="Arial"/>
          <w:sz w:val="24"/>
          <w:szCs w:val="24"/>
          <w:shd w:val="clear" w:color="auto" w:fill="FFFFFF"/>
        </w:rPr>
        <w:t xml:space="preserve"> </w:t>
      </w:r>
      <w:r w:rsidRPr="00915806">
        <w:rPr>
          <w:rFonts w:ascii="Arial" w:hAnsi="Arial" w:cs="Arial"/>
          <w:sz w:val="24"/>
          <w:szCs w:val="24"/>
        </w:rPr>
        <w:t xml:space="preserve">by subcutaneous injection.  </w:t>
      </w:r>
      <w:r w:rsidR="00447611" w:rsidRPr="00915806">
        <w:rPr>
          <w:rFonts w:ascii="Arial" w:hAnsi="Arial" w:cs="Arial"/>
          <w:sz w:val="24"/>
          <w:szCs w:val="24"/>
        </w:rPr>
        <w:t xml:space="preserve">Two weeks after injection, </w:t>
      </w:r>
      <w:r w:rsidR="00447611" w:rsidRPr="00915806">
        <w:rPr>
          <w:rFonts w:ascii="Arial" w:hAnsi="Arial" w:cs="Arial"/>
          <w:sz w:val="24"/>
          <w:szCs w:val="24"/>
          <w:shd w:val="clear" w:color="auto" w:fill="FFFFFF"/>
        </w:rPr>
        <w:t xml:space="preserve">the mRNA levels of Trbp in various tissues were monitored by qPCR (n=3). </w:t>
      </w:r>
      <w:r w:rsidR="00227FB3" w:rsidRPr="00915806">
        <w:rPr>
          <w:rFonts w:ascii="Arial" w:hAnsi="Arial" w:cs="Arial"/>
          <w:sz w:val="24"/>
          <w:szCs w:val="24"/>
        </w:rPr>
        <w:lastRenderedPageBreak/>
        <w:t>Data are presented as Mean ± SEM.</w:t>
      </w:r>
      <w:ins w:id="500" w:author="Author" w:date="2016-06-30T22:42:00Z">
        <w:r w:rsidR="006962A1">
          <w:rPr>
            <w:rFonts w:ascii="Arial" w:hAnsi="Arial" w:cs="Arial"/>
            <w:sz w:val="24"/>
            <w:szCs w:val="24"/>
          </w:rPr>
          <w:t xml:space="preserve"> The cut-off P value is 0.05.</w:t>
        </w:r>
      </w:ins>
      <w:r w:rsidR="00227FB3" w:rsidRPr="00915806">
        <w:rPr>
          <w:rFonts w:ascii="Arial" w:hAnsi="Arial" w:cs="Arial"/>
          <w:sz w:val="24"/>
          <w:szCs w:val="24"/>
        </w:rPr>
        <w:t xml:space="preserve"> </w:t>
      </w:r>
      <w:r w:rsidR="00367234" w:rsidRPr="00915806">
        <w:rPr>
          <w:rFonts w:ascii="Arial" w:hAnsi="Arial" w:cs="Arial"/>
          <w:sz w:val="24"/>
          <w:szCs w:val="24"/>
        </w:rPr>
        <w:t xml:space="preserve">NS, </w:t>
      </w:r>
      <w:ins w:id="501" w:author="Author" w:date="2016-07-01T01:48:00Z">
        <w:r w:rsidR="00CD105A">
          <w:rPr>
            <w:rFonts w:ascii="Arial" w:hAnsi="Arial" w:cs="Arial"/>
            <w:sz w:val="24"/>
            <w:szCs w:val="24"/>
          </w:rPr>
          <w:t xml:space="preserve">P&gt;0.05, </w:t>
        </w:r>
      </w:ins>
      <w:r w:rsidR="00367234" w:rsidRPr="00915806">
        <w:rPr>
          <w:rFonts w:ascii="Arial" w:hAnsi="Arial" w:cs="Arial"/>
          <w:sz w:val="24"/>
          <w:szCs w:val="24"/>
        </w:rPr>
        <w:t>not significant.</w:t>
      </w:r>
      <w:r w:rsidR="00D00B3B" w:rsidRPr="00915806">
        <w:rPr>
          <w:rFonts w:ascii="Arial" w:hAnsi="Arial" w:cs="Arial"/>
          <w:sz w:val="24"/>
          <w:szCs w:val="24"/>
        </w:rPr>
        <w:t xml:space="preserve"> **, P</w:t>
      </w:r>
      <w:r w:rsidR="00C2322D" w:rsidRPr="00915806">
        <w:rPr>
          <w:rFonts w:ascii="Arial" w:hAnsi="Arial" w:cs="Arial"/>
          <w:sz w:val="24"/>
          <w:szCs w:val="24"/>
        </w:rPr>
        <w:t xml:space="preserve"> </w:t>
      </w:r>
      <w:r w:rsidR="00D00B3B" w:rsidRPr="00915806">
        <w:rPr>
          <w:rFonts w:ascii="Arial" w:hAnsi="Arial" w:cs="Arial"/>
          <w:sz w:val="24"/>
          <w:szCs w:val="24"/>
        </w:rPr>
        <w:t>&lt;</w:t>
      </w:r>
      <w:r w:rsidR="00C2322D" w:rsidRPr="00915806">
        <w:rPr>
          <w:rFonts w:ascii="Arial" w:hAnsi="Arial" w:cs="Arial"/>
          <w:sz w:val="24"/>
          <w:szCs w:val="24"/>
        </w:rPr>
        <w:t xml:space="preserve"> </w:t>
      </w:r>
      <w:r w:rsidR="00D00B3B" w:rsidRPr="00915806">
        <w:rPr>
          <w:rFonts w:ascii="Arial" w:hAnsi="Arial" w:cs="Arial"/>
          <w:sz w:val="24"/>
          <w:szCs w:val="24"/>
        </w:rPr>
        <w:t>0.01</w:t>
      </w:r>
      <w:r w:rsidR="00367234" w:rsidRPr="00915806">
        <w:rPr>
          <w:rFonts w:ascii="Arial" w:hAnsi="Arial" w:cs="Arial"/>
          <w:sz w:val="24"/>
          <w:szCs w:val="24"/>
        </w:rPr>
        <w:t>.</w:t>
      </w:r>
      <w:r w:rsidR="00771F8D" w:rsidRPr="00915806">
        <w:rPr>
          <w:rFonts w:ascii="Arial" w:hAnsi="Arial" w:cs="Arial"/>
          <w:sz w:val="24"/>
          <w:szCs w:val="24"/>
        </w:rPr>
        <w:t xml:space="preserve">  </w:t>
      </w:r>
      <w:proofErr w:type="spellStart"/>
      <w:proofErr w:type="gramStart"/>
      <w:r w:rsidR="00771F8D" w:rsidRPr="00915806">
        <w:rPr>
          <w:rFonts w:ascii="Arial" w:hAnsi="Arial" w:cs="Arial"/>
          <w:sz w:val="24"/>
          <w:szCs w:val="24"/>
        </w:rPr>
        <w:t>SkM</w:t>
      </w:r>
      <w:proofErr w:type="spellEnd"/>
      <w:r w:rsidR="00771F8D" w:rsidRPr="00915806">
        <w:rPr>
          <w:rFonts w:ascii="Arial" w:hAnsi="Arial" w:cs="Arial"/>
          <w:sz w:val="24"/>
          <w:szCs w:val="24"/>
        </w:rPr>
        <w:t>, skeletal muscle.</w:t>
      </w:r>
      <w:proofErr w:type="gramEnd"/>
    </w:p>
    <w:p w14:paraId="0B41E4AC" w14:textId="77777777" w:rsidR="00CE7FDB" w:rsidRPr="00915806" w:rsidRDefault="00CE7FDB" w:rsidP="00915806">
      <w:pPr>
        <w:pStyle w:val="NoSpacing"/>
        <w:jc w:val="both"/>
        <w:rPr>
          <w:rFonts w:ascii="Arial" w:hAnsi="Arial" w:cs="Arial"/>
          <w:sz w:val="24"/>
          <w:szCs w:val="24"/>
        </w:rPr>
      </w:pPr>
    </w:p>
    <w:p w14:paraId="79EE62DD" w14:textId="125975D8" w:rsidR="00712A86" w:rsidRPr="00915806" w:rsidRDefault="00915806" w:rsidP="00915806">
      <w:pPr>
        <w:pStyle w:val="NoSpacing"/>
        <w:jc w:val="both"/>
        <w:rPr>
          <w:rFonts w:ascii="Arial" w:hAnsi="Arial" w:cs="Arial"/>
          <w:b/>
          <w:sz w:val="24"/>
          <w:szCs w:val="24"/>
        </w:rPr>
      </w:pPr>
      <w:r w:rsidRPr="00915806">
        <w:rPr>
          <w:rFonts w:ascii="Arial" w:hAnsi="Arial" w:cs="Arial"/>
          <w:b/>
          <w:sz w:val="24"/>
          <w:szCs w:val="24"/>
        </w:rPr>
        <w:t>DISCUSSION:</w:t>
      </w:r>
    </w:p>
    <w:p w14:paraId="4953A3F5" w14:textId="18FA4ABB" w:rsidR="006F528C" w:rsidRPr="00915806" w:rsidRDefault="006F528C" w:rsidP="00915806">
      <w:pPr>
        <w:pStyle w:val="NoSpacing"/>
        <w:jc w:val="both"/>
        <w:rPr>
          <w:rFonts w:ascii="Arial" w:hAnsi="Arial" w:cs="Arial"/>
          <w:sz w:val="24"/>
          <w:szCs w:val="24"/>
        </w:rPr>
      </w:pPr>
      <w:r w:rsidRPr="00915806">
        <w:rPr>
          <w:rFonts w:ascii="Arial" w:hAnsi="Arial" w:cs="Arial"/>
          <w:sz w:val="24"/>
          <w:szCs w:val="24"/>
        </w:rPr>
        <w:t xml:space="preserve">It is important to minimize undesired ITR recombination during plasmid construction.  Before generating the virus, </w:t>
      </w:r>
      <w:r w:rsidR="00FC23D1" w:rsidRPr="00915806">
        <w:rPr>
          <w:rFonts w:ascii="Arial" w:hAnsi="Arial" w:cs="Arial"/>
          <w:sz w:val="24"/>
          <w:szCs w:val="24"/>
        </w:rPr>
        <w:t xml:space="preserve">one must </w:t>
      </w:r>
      <w:r w:rsidR="00CE7FDB" w:rsidRPr="00915806">
        <w:rPr>
          <w:rFonts w:ascii="Arial" w:hAnsi="Arial" w:cs="Arial"/>
          <w:sz w:val="24"/>
          <w:szCs w:val="24"/>
        </w:rPr>
        <w:t xml:space="preserve">always </w:t>
      </w:r>
      <w:r w:rsidRPr="00915806">
        <w:rPr>
          <w:rFonts w:ascii="Arial" w:hAnsi="Arial" w:cs="Arial"/>
          <w:sz w:val="24"/>
          <w:szCs w:val="24"/>
        </w:rPr>
        <w:t xml:space="preserve">monitor the </w:t>
      </w:r>
      <w:r w:rsidR="00D93271" w:rsidRPr="00915806">
        <w:rPr>
          <w:rFonts w:ascii="Arial" w:hAnsi="Arial" w:cs="Arial"/>
          <w:sz w:val="24"/>
          <w:szCs w:val="24"/>
        </w:rPr>
        <w:t xml:space="preserve">ITR </w:t>
      </w:r>
      <w:r w:rsidRPr="00915806">
        <w:rPr>
          <w:rFonts w:ascii="Arial" w:hAnsi="Arial" w:cs="Arial"/>
          <w:sz w:val="24"/>
          <w:szCs w:val="24"/>
        </w:rPr>
        <w:t xml:space="preserve">integrity of the AAV plasmids by restriction digestion and </w:t>
      </w:r>
      <w:r w:rsidRPr="00915806">
        <w:rPr>
          <w:rStyle w:val="Emphasis"/>
          <w:rFonts w:ascii="Arial" w:hAnsi="Arial" w:cs="Arial"/>
          <w:i w:val="0"/>
          <w:iCs w:val="0"/>
          <w:sz w:val="24"/>
          <w:szCs w:val="24"/>
          <w:shd w:val="clear" w:color="auto" w:fill="FFFFFF"/>
        </w:rPr>
        <w:t>agarose gel electrophoresis. It is impossible to</w:t>
      </w:r>
      <w:r w:rsidR="00123CA9" w:rsidRPr="00915806">
        <w:rPr>
          <w:rStyle w:val="Emphasis"/>
          <w:rFonts w:ascii="Arial" w:hAnsi="Arial" w:cs="Arial"/>
          <w:i w:val="0"/>
          <w:iCs w:val="0"/>
          <w:sz w:val="24"/>
          <w:szCs w:val="24"/>
          <w:shd w:val="clear" w:color="auto" w:fill="FFFFFF"/>
        </w:rPr>
        <w:t xml:space="preserve"> obtain 100% intact plasmid, but the recombination ratio should be minimized </w:t>
      </w:r>
      <w:r w:rsidR="00FC23D1" w:rsidRPr="00915806">
        <w:rPr>
          <w:rStyle w:val="Emphasis"/>
          <w:rFonts w:ascii="Arial" w:hAnsi="Arial" w:cs="Arial"/>
          <w:i w:val="0"/>
          <w:iCs w:val="0"/>
          <w:sz w:val="24"/>
          <w:szCs w:val="24"/>
          <w:shd w:val="clear" w:color="auto" w:fill="FFFFFF"/>
        </w:rPr>
        <w:t xml:space="preserve">to </w:t>
      </w:r>
      <w:r w:rsidR="00123CA9" w:rsidRPr="00915806">
        <w:rPr>
          <w:rStyle w:val="Emphasis"/>
          <w:rFonts w:ascii="Arial" w:hAnsi="Arial" w:cs="Arial"/>
          <w:i w:val="0"/>
          <w:iCs w:val="0"/>
          <w:sz w:val="24"/>
          <w:szCs w:val="24"/>
          <w:shd w:val="clear" w:color="auto" w:fill="FFFFFF"/>
        </w:rPr>
        <w:t xml:space="preserve">as low as possible. </w:t>
      </w:r>
      <w:r w:rsidR="0075583B" w:rsidRPr="00915806">
        <w:rPr>
          <w:rStyle w:val="Emphasis"/>
          <w:rFonts w:ascii="Arial" w:hAnsi="Arial" w:cs="Arial"/>
          <w:i w:val="0"/>
          <w:iCs w:val="0"/>
          <w:sz w:val="24"/>
          <w:szCs w:val="24"/>
          <w:shd w:val="clear" w:color="auto" w:fill="FFFFFF"/>
        </w:rPr>
        <w:t>L</w:t>
      </w:r>
      <w:r w:rsidR="001C66F3" w:rsidRPr="00915806">
        <w:rPr>
          <w:rStyle w:val="Emphasis"/>
          <w:rFonts w:ascii="Arial" w:hAnsi="Arial" w:cs="Arial"/>
          <w:i w:val="0"/>
          <w:iCs w:val="0"/>
          <w:sz w:val="24"/>
          <w:szCs w:val="24"/>
          <w:shd w:val="clear" w:color="auto" w:fill="FFFFFF"/>
        </w:rPr>
        <w:t xml:space="preserve">ess than 20% is acceptable for successful </w:t>
      </w:r>
      <w:ins w:id="502" w:author="Author" w:date="2016-06-30T21:12:00Z">
        <w:r w:rsidR="00234A03">
          <w:rPr>
            <w:rStyle w:val="Emphasis"/>
            <w:rFonts w:ascii="Arial" w:hAnsi="Arial" w:cs="Arial"/>
            <w:i w:val="0"/>
            <w:iCs w:val="0"/>
            <w:sz w:val="24"/>
            <w:szCs w:val="24"/>
            <w:shd w:val="clear" w:color="auto" w:fill="FFFFFF"/>
          </w:rPr>
          <w:t>r</w:t>
        </w:r>
      </w:ins>
      <w:r w:rsidR="001C66F3" w:rsidRPr="00915806">
        <w:rPr>
          <w:rStyle w:val="Emphasis"/>
          <w:rFonts w:ascii="Arial" w:hAnsi="Arial" w:cs="Arial"/>
          <w:i w:val="0"/>
          <w:iCs w:val="0"/>
          <w:sz w:val="24"/>
          <w:szCs w:val="24"/>
          <w:shd w:val="clear" w:color="auto" w:fill="FFFFFF"/>
        </w:rPr>
        <w:t>AAV</w:t>
      </w:r>
      <w:ins w:id="503" w:author="Author" w:date="2016-06-30T21:12:00Z">
        <w:r w:rsidR="00234A03">
          <w:rPr>
            <w:rStyle w:val="Emphasis"/>
            <w:rFonts w:ascii="Arial" w:hAnsi="Arial" w:cs="Arial"/>
            <w:i w:val="0"/>
            <w:iCs w:val="0"/>
            <w:sz w:val="24"/>
            <w:szCs w:val="24"/>
            <w:shd w:val="clear" w:color="auto" w:fill="FFFFFF"/>
          </w:rPr>
          <w:t>9</w:t>
        </w:r>
      </w:ins>
      <w:r w:rsidR="001C66F3" w:rsidRPr="00915806">
        <w:rPr>
          <w:rStyle w:val="Emphasis"/>
          <w:rFonts w:ascii="Arial" w:hAnsi="Arial" w:cs="Arial"/>
          <w:i w:val="0"/>
          <w:iCs w:val="0"/>
          <w:sz w:val="24"/>
          <w:szCs w:val="24"/>
          <w:shd w:val="clear" w:color="auto" w:fill="FFFFFF"/>
        </w:rPr>
        <w:t xml:space="preserve"> packaging</w:t>
      </w:r>
      <w:r w:rsidR="00123CA9" w:rsidRPr="00915806">
        <w:rPr>
          <w:rStyle w:val="Emphasis"/>
          <w:rFonts w:ascii="Arial" w:hAnsi="Arial" w:cs="Arial"/>
          <w:i w:val="0"/>
          <w:iCs w:val="0"/>
          <w:sz w:val="24"/>
          <w:szCs w:val="24"/>
          <w:shd w:val="clear" w:color="auto" w:fill="FFFFFF"/>
        </w:rPr>
        <w:t xml:space="preserve">. </w:t>
      </w:r>
      <w:r w:rsidR="00217066" w:rsidRPr="00915806">
        <w:rPr>
          <w:rStyle w:val="Emphasis"/>
          <w:rFonts w:ascii="Arial" w:hAnsi="Arial" w:cs="Arial"/>
          <w:i w:val="0"/>
          <w:iCs w:val="0"/>
          <w:sz w:val="24"/>
          <w:szCs w:val="24"/>
          <w:shd w:val="clear" w:color="auto" w:fill="FFFFFF"/>
        </w:rPr>
        <w:t>Of not</w:t>
      </w:r>
      <w:ins w:id="504" w:author="Author" w:date="2016-06-21T16:09:00Z">
        <w:r w:rsidR="00190D84">
          <w:rPr>
            <w:rStyle w:val="Emphasis"/>
            <w:rFonts w:ascii="Arial" w:hAnsi="Arial" w:cs="Arial"/>
            <w:i w:val="0"/>
            <w:iCs w:val="0"/>
            <w:sz w:val="24"/>
            <w:szCs w:val="24"/>
            <w:shd w:val="clear" w:color="auto" w:fill="FFFFFF"/>
          </w:rPr>
          <w:t>e</w:t>
        </w:r>
      </w:ins>
      <w:r w:rsidR="00217066" w:rsidRPr="00915806">
        <w:rPr>
          <w:rStyle w:val="Emphasis"/>
          <w:rFonts w:ascii="Arial" w:hAnsi="Arial" w:cs="Arial"/>
          <w:i w:val="0"/>
          <w:iCs w:val="0"/>
          <w:sz w:val="24"/>
          <w:szCs w:val="24"/>
          <w:shd w:val="clear" w:color="auto" w:fill="FFFFFF"/>
        </w:rPr>
        <w:t xml:space="preserve">, </w:t>
      </w:r>
      <w:r w:rsidR="00217066" w:rsidRPr="00915806">
        <w:rPr>
          <w:rFonts w:ascii="Arial" w:hAnsi="Arial" w:cs="Arial"/>
          <w:sz w:val="24"/>
          <w:szCs w:val="24"/>
        </w:rPr>
        <w:t>c</w:t>
      </w:r>
      <w:r w:rsidR="003A6D5B" w:rsidRPr="00915806">
        <w:rPr>
          <w:rFonts w:ascii="Arial" w:hAnsi="Arial" w:cs="Arial"/>
          <w:sz w:val="24"/>
          <w:szCs w:val="24"/>
        </w:rPr>
        <w:t>ulturing</w:t>
      </w:r>
      <w:r w:rsidR="00123CA9" w:rsidRPr="00915806">
        <w:rPr>
          <w:rFonts w:ascii="Arial" w:hAnsi="Arial" w:cs="Arial"/>
          <w:sz w:val="24"/>
          <w:szCs w:val="24"/>
        </w:rPr>
        <w:t xml:space="preserve"> the bacteria at lower temperature (3</w:t>
      </w:r>
      <w:r w:rsidR="00562441" w:rsidRPr="00915806">
        <w:rPr>
          <w:rFonts w:ascii="Arial" w:hAnsi="Arial" w:cs="Arial"/>
          <w:sz w:val="24"/>
          <w:szCs w:val="24"/>
        </w:rPr>
        <w:t>0</w:t>
      </w:r>
      <w:r w:rsidR="00923E5E" w:rsidRPr="00915806">
        <w:rPr>
          <w:rFonts w:ascii="Arial" w:hAnsi="Arial" w:cs="Arial"/>
          <w:sz w:val="24"/>
          <w:szCs w:val="24"/>
        </w:rPr>
        <w:t xml:space="preserve"> </w:t>
      </w:r>
      <w:r w:rsidR="0075583B" w:rsidRPr="00915806">
        <w:rPr>
          <w:rStyle w:val="Emphasis"/>
          <w:rFonts w:ascii="Arial" w:hAnsi="Arial" w:cs="Arial"/>
          <w:i w:val="0"/>
          <w:iCs w:val="0"/>
          <w:sz w:val="24"/>
          <w:szCs w:val="24"/>
          <w:shd w:val="clear" w:color="auto" w:fill="FFFFFF"/>
        </w:rPr>
        <w:t>°</w:t>
      </w:r>
      <w:r w:rsidR="00562441" w:rsidRPr="00915806">
        <w:rPr>
          <w:rFonts w:ascii="Arial" w:hAnsi="Arial" w:cs="Arial"/>
          <w:sz w:val="24"/>
          <w:szCs w:val="24"/>
        </w:rPr>
        <w:t xml:space="preserve">C) with </w:t>
      </w:r>
      <w:r w:rsidR="00062932" w:rsidRPr="00915806">
        <w:rPr>
          <w:rFonts w:ascii="Arial" w:hAnsi="Arial" w:cs="Arial"/>
          <w:sz w:val="24"/>
          <w:szCs w:val="24"/>
        </w:rPr>
        <w:t xml:space="preserve">a </w:t>
      </w:r>
      <w:r w:rsidR="00562441" w:rsidRPr="00915806">
        <w:rPr>
          <w:rFonts w:ascii="Arial" w:hAnsi="Arial" w:cs="Arial"/>
          <w:sz w:val="24"/>
          <w:szCs w:val="24"/>
        </w:rPr>
        <w:t>lower shaking speed (18</w:t>
      </w:r>
      <w:r w:rsidR="00123CA9" w:rsidRPr="00915806">
        <w:rPr>
          <w:rFonts w:ascii="Arial" w:hAnsi="Arial" w:cs="Arial"/>
          <w:sz w:val="24"/>
          <w:szCs w:val="24"/>
        </w:rPr>
        <w:t>0</w:t>
      </w:r>
      <w:r w:rsidR="00651A8B" w:rsidRPr="00915806">
        <w:rPr>
          <w:rFonts w:ascii="Arial" w:hAnsi="Arial" w:cs="Arial"/>
          <w:sz w:val="24"/>
          <w:szCs w:val="24"/>
        </w:rPr>
        <w:t>-200</w:t>
      </w:r>
      <w:r w:rsidR="00923E5E" w:rsidRPr="00915806">
        <w:rPr>
          <w:rFonts w:ascii="Arial" w:hAnsi="Arial" w:cs="Arial"/>
          <w:sz w:val="24"/>
          <w:szCs w:val="24"/>
        </w:rPr>
        <w:t xml:space="preserve"> </w:t>
      </w:r>
      <w:r w:rsidR="00123CA9" w:rsidRPr="00915806">
        <w:rPr>
          <w:rFonts w:ascii="Arial" w:hAnsi="Arial" w:cs="Arial"/>
          <w:sz w:val="24"/>
          <w:szCs w:val="24"/>
        </w:rPr>
        <w:t>rpm)</w:t>
      </w:r>
      <w:r w:rsidR="003A6D5B" w:rsidRPr="00915806">
        <w:rPr>
          <w:rFonts w:ascii="Arial" w:hAnsi="Arial" w:cs="Arial"/>
          <w:sz w:val="24"/>
          <w:szCs w:val="24"/>
        </w:rPr>
        <w:t xml:space="preserve"> </w:t>
      </w:r>
      <w:r w:rsidR="003A6D5B" w:rsidRPr="00915806">
        <w:rPr>
          <w:rStyle w:val="Emphasis"/>
          <w:rFonts w:ascii="Arial" w:hAnsi="Arial" w:cs="Arial"/>
          <w:i w:val="0"/>
          <w:iCs w:val="0"/>
          <w:sz w:val="24"/>
          <w:szCs w:val="24"/>
          <w:shd w:val="clear" w:color="auto" w:fill="FFFFFF"/>
        </w:rPr>
        <w:t xml:space="preserve">can reduce </w:t>
      </w:r>
      <w:r w:rsidR="002575E4" w:rsidRPr="00915806">
        <w:rPr>
          <w:rStyle w:val="Emphasis"/>
          <w:rFonts w:ascii="Arial" w:hAnsi="Arial" w:cs="Arial"/>
          <w:i w:val="0"/>
          <w:iCs w:val="0"/>
          <w:sz w:val="24"/>
          <w:szCs w:val="24"/>
          <w:shd w:val="clear" w:color="auto" w:fill="FFFFFF"/>
        </w:rPr>
        <w:t xml:space="preserve">the chance of </w:t>
      </w:r>
      <w:r w:rsidR="003A6D5B" w:rsidRPr="00915806">
        <w:rPr>
          <w:rFonts w:ascii="Arial" w:hAnsi="Arial" w:cs="Arial"/>
          <w:sz w:val="24"/>
          <w:szCs w:val="24"/>
        </w:rPr>
        <w:t>ITR recombination.</w:t>
      </w:r>
    </w:p>
    <w:p w14:paraId="63E68293" w14:textId="77777777" w:rsidR="00B840BD" w:rsidRPr="00915806" w:rsidRDefault="00B840BD" w:rsidP="00915806">
      <w:pPr>
        <w:pStyle w:val="NoSpacing"/>
        <w:jc w:val="both"/>
        <w:rPr>
          <w:rStyle w:val="Emphasis"/>
          <w:rFonts w:ascii="Arial" w:hAnsi="Arial" w:cs="Arial"/>
          <w:i w:val="0"/>
          <w:iCs w:val="0"/>
          <w:sz w:val="24"/>
          <w:szCs w:val="24"/>
          <w:shd w:val="clear" w:color="auto" w:fill="FFFFFF"/>
        </w:rPr>
      </w:pPr>
    </w:p>
    <w:p w14:paraId="40AC5FFB" w14:textId="625DB754" w:rsidR="0052006C" w:rsidRPr="00915806" w:rsidRDefault="00DC01AD" w:rsidP="00915806">
      <w:pPr>
        <w:pStyle w:val="NoSpacing"/>
        <w:jc w:val="both"/>
        <w:rPr>
          <w:rFonts w:ascii="Arial" w:hAnsi="Arial" w:cs="Arial"/>
          <w:sz w:val="24"/>
          <w:szCs w:val="24"/>
        </w:rPr>
      </w:pPr>
      <w:r w:rsidRPr="00915806">
        <w:rPr>
          <w:rFonts w:ascii="Arial" w:hAnsi="Arial" w:cs="Arial"/>
          <w:sz w:val="24"/>
          <w:szCs w:val="24"/>
        </w:rPr>
        <w:t>I</w:t>
      </w:r>
      <w:r w:rsidR="00C01CBE" w:rsidRPr="00915806">
        <w:rPr>
          <w:rFonts w:ascii="Arial" w:hAnsi="Arial" w:cs="Arial"/>
          <w:sz w:val="24"/>
          <w:szCs w:val="24"/>
        </w:rPr>
        <w:t xml:space="preserve">t is </w:t>
      </w:r>
      <w:r w:rsidR="00FC23D1" w:rsidRPr="00915806">
        <w:rPr>
          <w:rFonts w:ascii="Arial" w:hAnsi="Arial" w:cs="Arial"/>
          <w:sz w:val="24"/>
          <w:szCs w:val="24"/>
        </w:rPr>
        <w:t>essential</w:t>
      </w:r>
      <w:r w:rsidR="00147BCE" w:rsidRPr="00915806">
        <w:rPr>
          <w:rFonts w:ascii="Arial" w:hAnsi="Arial" w:cs="Arial"/>
          <w:sz w:val="24"/>
          <w:szCs w:val="24"/>
        </w:rPr>
        <w:t xml:space="preserve"> to </w:t>
      </w:r>
      <w:ins w:id="505" w:author="Author" w:date="2016-06-21T16:16:00Z">
        <w:r w:rsidR="00755D27">
          <w:rPr>
            <w:rFonts w:ascii="Arial" w:hAnsi="Arial" w:cs="Arial"/>
            <w:sz w:val="24"/>
            <w:szCs w:val="24"/>
          </w:rPr>
          <w:t xml:space="preserve">ensure that </w:t>
        </w:r>
      </w:ins>
      <w:del w:id="506" w:author="Author" w:date="2016-06-21T16:16:00Z">
        <w:r w:rsidR="00C01CBE" w:rsidRPr="00915806" w:rsidDel="00755D27">
          <w:rPr>
            <w:rFonts w:ascii="Arial" w:hAnsi="Arial" w:cs="Arial"/>
            <w:sz w:val="24"/>
            <w:szCs w:val="24"/>
          </w:rPr>
          <w:delText xml:space="preserve">maintain </w:delText>
        </w:r>
      </w:del>
      <w:r w:rsidR="00C01CBE" w:rsidRPr="00915806">
        <w:rPr>
          <w:rFonts w:ascii="Arial" w:hAnsi="Arial" w:cs="Arial"/>
          <w:sz w:val="24"/>
          <w:szCs w:val="24"/>
        </w:rPr>
        <w:t xml:space="preserve">the HEK293 </w:t>
      </w:r>
      <w:r w:rsidR="002575E4" w:rsidRPr="00915806">
        <w:rPr>
          <w:rFonts w:ascii="Arial" w:hAnsi="Arial" w:cs="Arial"/>
          <w:sz w:val="24"/>
          <w:szCs w:val="24"/>
        </w:rPr>
        <w:t xml:space="preserve">cells </w:t>
      </w:r>
      <w:del w:id="507" w:author="Author" w:date="2016-06-21T16:16:00Z">
        <w:r w:rsidR="002575E4" w:rsidRPr="00915806" w:rsidDel="00755D27">
          <w:rPr>
            <w:rFonts w:ascii="Arial" w:hAnsi="Arial" w:cs="Arial"/>
            <w:sz w:val="24"/>
            <w:szCs w:val="24"/>
          </w:rPr>
          <w:delText xml:space="preserve">in </w:delText>
        </w:r>
        <w:r w:rsidR="00C01CBE" w:rsidRPr="00915806" w:rsidDel="00755D27">
          <w:rPr>
            <w:rFonts w:ascii="Arial" w:hAnsi="Arial" w:cs="Arial"/>
            <w:sz w:val="24"/>
            <w:szCs w:val="24"/>
          </w:rPr>
          <w:delText>good status</w:delText>
        </w:r>
      </w:del>
      <w:ins w:id="508" w:author="Author" w:date="2016-06-21T16:16:00Z">
        <w:r w:rsidR="00755D27">
          <w:rPr>
            <w:rFonts w:ascii="Arial" w:hAnsi="Arial" w:cs="Arial"/>
            <w:sz w:val="24"/>
            <w:szCs w:val="24"/>
          </w:rPr>
          <w:t>are healthy</w:t>
        </w:r>
      </w:ins>
      <w:ins w:id="509" w:author="Author" w:date="2016-07-05T11:44:00Z">
        <w:r w:rsidR="00C92D29">
          <w:rPr>
            <w:rFonts w:ascii="Arial" w:hAnsi="Arial" w:cs="Arial"/>
            <w:sz w:val="24"/>
            <w:szCs w:val="24"/>
          </w:rPr>
          <w:t xml:space="preserve"> </w:t>
        </w:r>
      </w:ins>
      <w:del w:id="510" w:author="Author" w:date="2016-06-21T16:17:00Z">
        <w:r w:rsidR="00147BCE" w:rsidRPr="00915806" w:rsidDel="00755D27">
          <w:rPr>
            <w:rFonts w:ascii="Arial" w:hAnsi="Arial" w:cs="Arial"/>
            <w:sz w:val="24"/>
            <w:szCs w:val="24"/>
          </w:rPr>
          <w:delText>.</w:delText>
        </w:r>
        <w:r w:rsidR="00AA184F" w:rsidRPr="00915806" w:rsidDel="00755D27">
          <w:rPr>
            <w:rFonts w:ascii="Arial" w:hAnsi="Arial" w:cs="Arial"/>
            <w:sz w:val="24"/>
            <w:szCs w:val="24"/>
          </w:rPr>
          <w:delText xml:space="preserve"> </w:delText>
        </w:r>
        <w:r w:rsidR="00145578" w:rsidRPr="00915806" w:rsidDel="00755D27">
          <w:rPr>
            <w:rFonts w:ascii="Arial" w:hAnsi="Arial" w:cs="Arial"/>
            <w:sz w:val="24"/>
            <w:szCs w:val="24"/>
          </w:rPr>
          <w:delText>A</w:delText>
        </w:r>
        <w:r w:rsidR="00AA184F" w:rsidRPr="00915806" w:rsidDel="00755D27">
          <w:rPr>
            <w:rFonts w:ascii="Arial" w:hAnsi="Arial" w:cs="Arial"/>
            <w:sz w:val="24"/>
            <w:szCs w:val="24"/>
          </w:rPr>
          <w:delText xml:space="preserve"> good </w:delText>
        </w:r>
        <w:r w:rsidR="00145578" w:rsidRPr="00915806" w:rsidDel="00755D27">
          <w:rPr>
            <w:rFonts w:ascii="Arial" w:hAnsi="Arial" w:cs="Arial"/>
            <w:sz w:val="24"/>
            <w:szCs w:val="24"/>
          </w:rPr>
          <w:delText>caliber</w:delText>
        </w:r>
        <w:r w:rsidR="00AA184F" w:rsidRPr="00915806" w:rsidDel="00755D27">
          <w:rPr>
            <w:rFonts w:ascii="Arial" w:hAnsi="Arial" w:cs="Arial"/>
            <w:sz w:val="24"/>
            <w:szCs w:val="24"/>
          </w:rPr>
          <w:delText xml:space="preserve"> of cells is required</w:delText>
        </w:r>
        <w:r w:rsidR="005F23A9" w:rsidRPr="00915806" w:rsidDel="00755D27">
          <w:rPr>
            <w:rFonts w:ascii="Arial" w:hAnsi="Arial" w:cs="Arial"/>
            <w:sz w:val="24"/>
            <w:szCs w:val="24"/>
          </w:rPr>
          <w:delText xml:space="preserve"> for </w:delText>
        </w:r>
      </w:del>
      <w:ins w:id="511" w:author="Author" w:date="2016-06-21T16:17:00Z">
        <w:r w:rsidR="00755D27">
          <w:rPr>
            <w:rFonts w:ascii="Arial" w:hAnsi="Arial" w:cs="Arial"/>
            <w:sz w:val="24"/>
            <w:szCs w:val="24"/>
          </w:rPr>
          <w:t xml:space="preserve">for </w:t>
        </w:r>
      </w:ins>
      <w:r w:rsidR="005F23A9" w:rsidRPr="00915806">
        <w:rPr>
          <w:rFonts w:ascii="Arial" w:hAnsi="Arial" w:cs="Arial"/>
          <w:sz w:val="24"/>
          <w:szCs w:val="24"/>
        </w:rPr>
        <w:t xml:space="preserve">successful </w:t>
      </w:r>
      <w:r w:rsidR="00AA184F" w:rsidRPr="00915806">
        <w:rPr>
          <w:rFonts w:ascii="Arial" w:hAnsi="Arial" w:cs="Arial"/>
          <w:sz w:val="24"/>
          <w:szCs w:val="24"/>
        </w:rPr>
        <w:t>transfection and rAAV</w:t>
      </w:r>
      <w:ins w:id="512" w:author="Author" w:date="2016-06-30T21:12:00Z">
        <w:r w:rsidR="00234A03">
          <w:rPr>
            <w:rFonts w:ascii="Arial" w:hAnsi="Arial" w:cs="Arial"/>
            <w:sz w:val="24"/>
            <w:szCs w:val="24"/>
          </w:rPr>
          <w:t>9</w:t>
        </w:r>
      </w:ins>
      <w:r w:rsidR="00AA184F" w:rsidRPr="00915806">
        <w:rPr>
          <w:rFonts w:ascii="Arial" w:hAnsi="Arial" w:cs="Arial"/>
          <w:sz w:val="24"/>
          <w:szCs w:val="24"/>
        </w:rPr>
        <w:t xml:space="preserve"> packaging.</w:t>
      </w:r>
      <w:r w:rsidR="00C01CBE" w:rsidRPr="00915806">
        <w:rPr>
          <w:rFonts w:ascii="Arial" w:hAnsi="Arial" w:cs="Arial"/>
          <w:sz w:val="24"/>
          <w:szCs w:val="24"/>
        </w:rPr>
        <w:t xml:space="preserve"> </w:t>
      </w:r>
      <w:r w:rsidR="002575E4" w:rsidRPr="00915806">
        <w:rPr>
          <w:rFonts w:ascii="Arial" w:hAnsi="Arial" w:cs="Arial"/>
          <w:sz w:val="24"/>
          <w:szCs w:val="24"/>
        </w:rPr>
        <w:t xml:space="preserve">“Healthy” cells are usually highly proliferative and grow fast. However, </w:t>
      </w:r>
      <w:r w:rsidR="00BA5B41" w:rsidRPr="00915806">
        <w:rPr>
          <w:rFonts w:ascii="Arial" w:hAnsi="Arial" w:cs="Arial"/>
          <w:sz w:val="24"/>
          <w:szCs w:val="24"/>
        </w:rPr>
        <w:t>rapid proliferation and growth</w:t>
      </w:r>
      <w:r w:rsidR="00DC46F4" w:rsidRPr="00915806">
        <w:rPr>
          <w:rFonts w:ascii="Arial" w:hAnsi="Arial" w:cs="Arial"/>
          <w:sz w:val="24"/>
          <w:szCs w:val="24"/>
        </w:rPr>
        <w:t xml:space="preserve"> of HEK293</w:t>
      </w:r>
      <w:r w:rsidR="00BA5B41" w:rsidRPr="00915806">
        <w:rPr>
          <w:rFonts w:ascii="Arial" w:hAnsi="Arial" w:cs="Arial"/>
          <w:sz w:val="24"/>
          <w:szCs w:val="24"/>
        </w:rPr>
        <w:t xml:space="preserve"> </w:t>
      </w:r>
      <w:r w:rsidR="00C93B9B" w:rsidRPr="00915806">
        <w:rPr>
          <w:rFonts w:ascii="Arial" w:hAnsi="Arial" w:cs="Arial"/>
          <w:sz w:val="24"/>
          <w:szCs w:val="24"/>
        </w:rPr>
        <w:t xml:space="preserve">cells </w:t>
      </w:r>
      <w:r w:rsidR="002575E4" w:rsidRPr="00915806">
        <w:rPr>
          <w:rFonts w:ascii="Arial" w:hAnsi="Arial" w:cs="Arial"/>
          <w:sz w:val="24"/>
          <w:szCs w:val="24"/>
        </w:rPr>
        <w:t xml:space="preserve">does not </w:t>
      </w:r>
      <w:r w:rsidR="00DC46F4" w:rsidRPr="00915806">
        <w:rPr>
          <w:rFonts w:ascii="Arial" w:hAnsi="Arial" w:cs="Arial"/>
          <w:sz w:val="24"/>
          <w:szCs w:val="24"/>
        </w:rPr>
        <w:t>necessarily guarantee the high</w:t>
      </w:r>
      <w:r w:rsidR="005F23A9" w:rsidRPr="00915806">
        <w:rPr>
          <w:rFonts w:ascii="Arial" w:hAnsi="Arial" w:cs="Arial"/>
          <w:sz w:val="24"/>
          <w:szCs w:val="24"/>
        </w:rPr>
        <w:t xml:space="preserve"> efficiency </w:t>
      </w:r>
      <w:r w:rsidR="002575E4" w:rsidRPr="00915806">
        <w:rPr>
          <w:rFonts w:ascii="Arial" w:hAnsi="Arial" w:cs="Arial"/>
          <w:sz w:val="24"/>
          <w:szCs w:val="24"/>
        </w:rPr>
        <w:t xml:space="preserve">of </w:t>
      </w:r>
      <w:r w:rsidR="00562441" w:rsidRPr="00915806">
        <w:rPr>
          <w:rFonts w:ascii="Arial" w:hAnsi="Arial" w:cs="Arial"/>
          <w:sz w:val="24"/>
          <w:szCs w:val="24"/>
        </w:rPr>
        <w:t>r</w:t>
      </w:r>
      <w:r w:rsidR="002575E4" w:rsidRPr="00915806">
        <w:rPr>
          <w:rFonts w:ascii="Arial" w:hAnsi="Arial" w:cs="Arial"/>
          <w:sz w:val="24"/>
          <w:szCs w:val="24"/>
        </w:rPr>
        <w:t>AAV</w:t>
      </w:r>
      <w:r w:rsidR="00562441" w:rsidRPr="00915806">
        <w:rPr>
          <w:rFonts w:ascii="Arial" w:hAnsi="Arial" w:cs="Arial"/>
          <w:sz w:val="24"/>
          <w:szCs w:val="24"/>
        </w:rPr>
        <w:t>9</w:t>
      </w:r>
      <w:r w:rsidR="002575E4" w:rsidRPr="00915806">
        <w:rPr>
          <w:rFonts w:ascii="Arial" w:hAnsi="Arial" w:cs="Arial"/>
          <w:sz w:val="24"/>
          <w:szCs w:val="24"/>
        </w:rPr>
        <w:t xml:space="preserve"> packaging. </w:t>
      </w:r>
      <w:r w:rsidR="00DF3363" w:rsidRPr="00915806">
        <w:rPr>
          <w:rFonts w:ascii="Arial" w:hAnsi="Arial" w:cs="Arial"/>
          <w:sz w:val="24"/>
          <w:szCs w:val="24"/>
        </w:rPr>
        <w:t xml:space="preserve">Thus, it is important to start the experiments with fresh cells. </w:t>
      </w:r>
      <w:r w:rsidR="00FD06D5" w:rsidRPr="00915806">
        <w:rPr>
          <w:rFonts w:ascii="Arial" w:hAnsi="Arial" w:cs="Arial"/>
          <w:sz w:val="24"/>
          <w:szCs w:val="24"/>
        </w:rPr>
        <w:t>It is recommended to</w:t>
      </w:r>
      <w:r w:rsidR="002575E4" w:rsidRPr="00915806">
        <w:rPr>
          <w:rFonts w:ascii="Arial" w:hAnsi="Arial" w:cs="Arial"/>
          <w:sz w:val="24"/>
          <w:szCs w:val="24"/>
        </w:rPr>
        <w:t xml:space="preserve"> use </w:t>
      </w:r>
      <w:r w:rsidR="00C01CBE" w:rsidRPr="00915806">
        <w:rPr>
          <w:rFonts w:ascii="Arial" w:hAnsi="Arial" w:cs="Arial"/>
          <w:sz w:val="24"/>
          <w:szCs w:val="24"/>
        </w:rPr>
        <w:t>low-passage</w:t>
      </w:r>
      <w:r w:rsidR="002575E4" w:rsidRPr="00915806">
        <w:rPr>
          <w:rFonts w:ascii="Arial" w:hAnsi="Arial" w:cs="Arial"/>
          <w:sz w:val="24"/>
          <w:szCs w:val="24"/>
        </w:rPr>
        <w:t xml:space="preserve"> </w:t>
      </w:r>
      <w:r w:rsidR="00C01CBE" w:rsidRPr="00915806">
        <w:rPr>
          <w:rFonts w:ascii="Arial" w:hAnsi="Arial" w:cs="Arial"/>
          <w:sz w:val="24"/>
          <w:szCs w:val="24"/>
        </w:rPr>
        <w:t>HEK293 cells</w:t>
      </w:r>
      <w:r w:rsidR="00DF3363" w:rsidRPr="00915806">
        <w:rPr>
          <w:rFonts w:ascii="Arial" w:hAnsi="Arial" w:cs="Arial"/>
          <w:sz w:val="24"/>
          <w:szCs w:val="24"/>
        </w:rPr>
        <w:t xml:space="preserve"> </w:t>
      </w:r>
      <w:r w:rsidR="0075583B" w:rsidRPr="00915806">
        <w:rPr>
          <w:rFonts w:ascii="Arial" w:hAnsi="Arial" w:cs="Arial"/>
          <w:sz w:val="24"/>
          <w:szCs w:val="24"/>
        </w:rPr>
        <w:t xml:space="preserve">(&lt;10 passages, the cells are </w:t>
      </w:r>
      <w:r w:rsidR="00677226" w:rsidRPr="00915806">
        <w:rPr>
          <w:rFonts w:ascii="Arial" w:hAnsi="Arial" w:cs="Arial"/>
          <w:sz w:val="24"/>
          <w:szCs w:val="24"/>
        </w:rPr>
        <w:t>passaged</w:t>
      </w:r>
      <w:r w:rsidR="0075583B" w:rsidRPr="00915806">
        <w:rPr>
          <w:rFonts w:ascii="Arial" w:hAnsi="Arial" w:cs="Arial"/>
          <w:sz w:val="24"/>
          <w:szCs w:val="24"/>
        </w:rPr>
        <w:t xml:space="preserve"> every 2-3 days) </w:t>
      </w:r>
      <w:r w:rsidR="00DF3363" w:rsidRPr="00915806">
        <w:rPr>
          <w:rFonts w:ascii="Arial" w:hAnsi="Arial" w:cs="Arial"/>
          <w:sz w:val="24"/>
          <w:szCs w:val="24"/>
        </w:rPr>
        <w:t>for rAAV</w:t>
      </w:r>
      <w:r w:rsidR="00562441" w:rsidRPr="00915806">
        <w:rPr>
          <w:rFonts w:ascii="Arial" w:hAnsi="Arial" w:cs="Arial"/>
          <w:sz w:val="24"/>
          <w:szCs w:val="24"/>
        </w:rPr>
        <w:t>9</w:t>
      </w:r>
      <w:r w:rsidR="00DF3363" w:rsidRPr="00915806">
        <w:rPr>
          <w:rFonts w:ascii="Arial" w:hAnsi="Arial" w:cs="Arial"/>
          <w:sz w:val="24"/>
          <w:szCs w:val="24"/>
        </w:rPr>
        <w:t xml:space="preserve"> packaging.</w:t>
      </w:r>
      <w:r w:rsidRPr="00915806">
        <w:rPr>
          <w:rFonts w:ascii="Arial" w:hAnsi="Arial" w:cs="Arial"/>
          <w:sz w:val="24"/>
          <w:szCs w:val="24"/>
        </w:rPr>
        <w:t xml:space="preserve"> </w:t>
      </w:r>
      <w:r w:rsidR="00D87B82" w:rsidRPr="00915806">
        <w:rPr>
          <w:rFonts w:ascii="Arial" w:hAnsi="Arial" w:cs="Arial"/>
          <w:sz w:val="24"/>
          <w:szCs w:val="24"/>
          <w:shd w:val="clear" w:color="auto" w:fill="FFFFFF"/>
        </w:rPr>
        <w:t xml:space="preserve">Of note, other serotypes of </w:t>
      </w:r>
      <w:ins w:id="513" w:author="Author" w:date="2016-06-30T21:12:00Z">
        <w:r w:rsidR="00234A03">
          <w:rPr>
            <w:rFonts w:ascii="Arial" w:hAnsi="Arial" w:cs="Arial"/>
            <w:sz w:val="24"/>
            <w:szCs w:val="24"/>
            <w:shd w:val="clear" w:color="auto" w:fill="FFFFFF"/>
          </w:rPr>
          <w:t>r</w:t>
        </w:r>
      </w:ins>
      <w:r w:rsidR="00D87B82" w:rsidRPr="00915806">
        <w:rPr>
          <w:rFonts w:ascii="Arial" w:hAnsi="Arial" w:cs="Arial"/>
          <w:sz w:val="24"/>
          <w:szCs w:val="24"/>
          <w:shd w:val="clear" w:color="auto" w:fill="FFFFFF"/>
        </w:rPr>
        <w:t>AAV may need to be purified using different procedures</w:t>
      </w:r>
      <w:r w:rsidR="00D87B82" w:rsidRPr="00915806">
        <w:rPr>
          <w:rFonts w:ascii="Arial" w:hAnsi="Arial" w:cs="Arial"/>
          <w:sz w:val="24"/>
          <w:szCs w:val="24"/>
          <w:shd w:val="clear" w:color="auto" w:fill="FFFFFF"/>
          <w:vertAlign w:val="superscript"/>
        </w:rPr>
        <w:t>32</w:t>
      </w:r>
      <w:r w:rsidR="00D87B82" w:rsidRPr="00915806">
        <w:rPr>
          <w:rFonts w:ascii="Arial" w:hAnsi="Arial" w:cs="Arial"/>
          <w:sz w:val="24"/>
          <w:szCs w:val="24"/>
          <w:shd w:val="clear" w:color="auto" w:fill="FFFFFF"/>
        </w:rPr>
        <w:t>.</w:t>
      </w:r>
    </w:p>
    <w:p w14:paraId="227CF72D" w14:textId="7D389698" w:rsidR="00AF393B" w:rsidRPr="00915806" w:rsidRDefault="00D87B82" w:rsidP="00915806">
      <w:pPr>
        <w:pStyle w:val="NoSpacing"/>
        <w:jc w:val="both"/>
        <w:rPr>
          <w:rFonts w:ascii="Arial" w:hAnsi="Arial" w:cs="Arial"/>
          <w:sz w:val="24"/>
          <w:szCs w:val="24"/>
        </w:rPr>
      </w:pPr>
      <w:r w:rsidRPr="00915806">
        <w:rPr>
          <w:rFonts w:ascii="Arial" w:hAnsi="Arial" w:cs="Arial"/>
          <w:sz w:val="24"/>
          <w:szCs w:val="24"/>
        </w:rPr>
        <w:t xml:space="preserve"> </w:t>
      </w:r>
    </w:p>
    <w:p w14:paraId="14DF85B5" w14:textId="49952292" w:rsidR="00F07B2C" w:rsidRDefault="00AF393B" w:rsidP="00915806">
      <w:pPr>
        <w:pStyle w:val="NoSpacing"/>
        <w:jc w:val="both"/>
        <w:rPr>
          <w:ins w:id="514" w:author="Author" w:date="2016-06-21T20:20:00Z"/>
          <w:rFonts w:ascii="Arial" w:hAnsi="Arial" w:cs="Arial"/>
          <w:sz w:val="24"/>
          <w:szCs w:val="24"/>
        </w:rPr>
      </w:pPr>
      <w:r w:rsidRPr="00915806">
        <w:rPr>
          <w:rFonts w:ascii="Arial" w:hAnsi="Arial" w:cs="Arial"/>
          <w:sz w:val="24"/>
          <w:szCs w:val="24"/>
        </w:rPr>
        <w:t>The investigator is granted flexibility in the generation of rAAV9 plasmids. Either restriction sites-mediated ligation or Gibson assembly can be used</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&lt;EndNote&gt;&lt;Cite&gt;&lt;Author&gt;Gibson&lt;/Author&gt;&lt;Year&gt;2009&lt;/Year&gt;&lt;RecNum&gt;40&lt;/RecNum&gt;&lt;DisplayText&gt;&lt;style face="superscript"&gt;30&lt;/style&gt;&lt;/DisplayText&gt;&lt;record&gt;&lt;rec-number&gt;40&lt;/rec-number&gt;&lt;foreign-keys&gt;&lt;key app="EN" db-id="fpa9e5rtr29v0ker5trxa5eerf2wrpaasd52"&gt;40&lt;/key&gt;&lt;/foreign-keys&gt;&lt;ref-type name="Journal Article"&gt;17&lt;/ref-type&gt;&lt;contributors&gt;&lt;authors&gt;&lt;author&gt;Gibson, Daniel G&lt;/author&gt;&lt;author&gt;Young, Lei&lt;/author&gt;&lt;author&gt;Chuang, Ray-Yuan&lt;/author&gt;&lt;author&gt;Venter, J Craig&lt;/author&gt;&lt;author&gt;Hutchison, Clyde A&lt;/author&gt;&lt;author&gt;Smith, Hamilton O&lt;/author&gt;&lt;/authors&gt;&lt;/contributors&gt;&lt;titles&gt;&lt;title&gt;Enzymatic assembly of DNA molecules up to several hundred kilobases&lt;/title&gt;&lt;secondary-title&gt;Nature methods&lt;/secondary-title&gt;&lt;/titles&gt;&lt;periodical&gt;&lt;full-title&gt;Nature methods&lt;/full-title&gt;&lt;/periodical&gt;&lt;pages&gt;343-345&lt;/pages&gt;&lt;volume&gt;6&lt;/volume&gt;&lt;number&gt;5&lt;/number&gt;&lt;dates&gt;&lt;year&gt;2009&lt;/year&gt;&lt;/dates&gt;&lt;isbn&gt;1548-7091&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30</w:t>
      </w:r>
      <w:r w:rsidR="00FF65A2" w:rsidRPr="00915806">
        <w:rPr>
          <w:rFonts w:ascii="Arial" w:hAnsi="Arial" w:cs="Arial"/>
          <w:sz w:val="24"/>
          <w:szCs w:val="24"/>
        </w:rPr>
        <w:fldChar w:fldCharType="end"/>
      </w:r>
      <w:r w:rsidR="00800C98" w:rsidRPr="00915806">
        <w:rPr>
          <w:rFonts w:ascii="Arial" w:hAnsi="Arial" w:cs="Arial"/>
          <w:sz w:val="24"/>
          <w:szCs w:val="24"/>
        </w:rPr>
        <w:t>.</w:t>
      </w:r>
      <w:r w:rsidRPr="00915806">
        <w:rPr>
          <w:rFonts w:ascii="Arial" w:hAnsi="Arial" w:cs="Arial"/>
          <w:sz w:val="24"/>
          <w:szCs w:val="24"/>
        </w:rPr>
        <w:t xml:space="preserve"> </w:t>
      </w:r>
      <w:proofErr w:type="gramStart"/>
      <w:r w:rsidRPr="00915806">
        <w:rPr>
          <w:rFonts w:ascii="Arial" w:hAnsi="Arial" w:cs="Arial"/>
          <w:sz w:val="24"/>
          <w:szCs w:val="24"/>
        </w:rPr>
        <w:t>For rAAV9</w:t>
      </w:r>
      <w:ins w:id="515" w:author="Author" w:date="2016-06-30T21:12:00Z">
        <w:r w:rsidR="00A23AE4">
          <w:rPr>
            <w:rFonts w:ascii="Arial" w:hAnsi="Arial" w:cs="Arial"/>
            <w:sz w:val="24"/>
            <w:szCs w:val="24"/>
          </w:rPr>
          <w:t>.</w:t>
        </w:r>
      </w:ins>
      <w:proofErr w:type="gramEnd"/>
      <w:del w:id="516" w:author="Author" w:date="2016-06-30T21:12:00Z">
        <w:r w:rsidRPr="00915806" w:rsidDel="00A23AE4">
          <w:rPr>
            <w:rFonts w:ascii="Arial" w:hAnsi="Arial" w:cs="Arial"/>
            <w:sz w:val="24"/>
            <w:szCs w:val="24"/>
          </w:rPr>
          <w:delText>-</w:delText>
        </w:r>
      </w:del>
      <w:r w:rsidRPr="00915806">
        <w:rPr>
          <w:rFonts w:ascii="Arial" w:hAnsi="Arial" w:cs="Arial"/>
          <w:sz w:val="24"/>
          <w:szCs w:val="24"/>
        </w:rPr>
        <w:t>U6</w:t>
      </w:r>
      <w:proofErr w:type="gramStart"/>
      <w:ins w:id="517" w:author="Author" w:date="2016-06-30T21:12:00Z">
        <w:r w:rsidR="00A23AE4">
          <w:rPr>
            <w:rFonts w:ascii="Arial" w:hAnsi="Arial" w:cs="Arial"/>
            <w:sz w:val="24"/>
            <w:szCs w:val="24"/>
          </w:rPr>
          <w:t>::</w:t>
        </w:r>
      </w:ins>
      <w:proofErr w:type="gramEnd"/>
      <w:del w:id="518" w:author="Author" w:date="2016-06-30T21:12:00Z">
        <w:r w:rsidRPr="00915806" w:rsidDel="00A23AE4">
          <w:rPr>
            <w:rFonts w:ascii="Arial" w:hAnsi="Arial" w:cs="Arial"/>
            <w:sz w:val="24"/>
            <w:szCs w:val="24"/>
          </w:rPr>
          <w:delText>-</w:delText>
        </w:r>
      </w:del>
      <w:r w:rsidRPr="00915806">
        <w:rPr>
          <w:rFonts w:ascii="Arial" w:hAnsi="Arial" w:cs="Arial"/>
          <w:sz w:val="24"/>
          <w:szCs w:val="24"/>
        </w:rPr>
        <w:t xml:space="preserve">shRNA construction, the intra-molecular Gibson assembly-based strategy </w:t>
      </w:r>
      <w:r w:rsidR="00F74FA1" w:rsidRPr="00915806">
        <w:rPr>
          <w:rFonts w:ascii="Arial" w:hAnsi="Arial" w:cs="Arial"/>
          <w:sz w:val="24"/>
          <w:szCs w:val="24"/>
        </w:rPr>
        <w:t>is</w:t>
      </w:r>
      <w:r w:rsidRPr="00915806">
        <w:rPr>
          <w:rFonts w:ascii="Arial" w:hAnsi="Arial" w:cs="Arial"/>
          <w:sz w:val="24"/>
          <w:szCs w:val="24"/>
        </w:rPr>
        <w:t xml:space="preserve"> an effective method (Figures 1 and 2). Multiple AAV-shRNA plasmids or pooled AAV-shRNAs can be rapidly constructed. To overexp</w:t>
      </w:r>
      <w:r w:rsidR="00E62ED5" w:rsidRPr="00915806">
        <w:rPr>
          <w:rFonts w:ascii="Arial" w:hAnsi="Arial" w:cs="Arial"/>
          <w:sz w:val="24"/>
          <w:szCs w:val="24"/>
        </w:rPr>
        <w:t>ress genes using rAAV9, there exists</w:t>
      </w:r>
      <w:r w:rsidRPr="00915806">
        <w:rPr>
          <w:rFonts w:ascii="Arial" w:hAnsi="Arial" w:cs="Arial"/>
          <w:sz w:val="24"/>
          <w:szCs w:val="24"/>
        </w:rPr>
        <w:t xml:space="preserve"> a size limitation for inserted cDNA sequences. Generally, the size fragment between ITRs need</w:t>
      </w:r>
      <w:r w:rsidR="00447611" w:rsidRPr="00915806">
        <w:rPr>
          <w:rFonts w:ascii="Arial" w:hAnsi="Arial" w:cs="Arial"/>
          <w:sz w:val="24"/>
          <w:szCs w:val="24"/>
        </w:rPr>
        <w:t>s</w:t>
      </w:r>
      <w:r w:rsidRPr="00915806">
        <w:rPr>
          <w:rFonts w:ascii="Arial" w:hAnsi="Arial" w:cs="Arial"/>
          <w:sz w:val="24"/>
          <w:szCs w:val="24"/>
        </w:rPr>
        <w:t xml:space="preserve"> to be smaller than 5 </w:t>
      </w:r>
      <w:r w:rsidR="000A3B50" w:rsidRPr="00915806">
        <w:rPr>
          <w:rFonts w:ascii="Arial" w:hAnsi="Arial" w:cs="Arial"/>
          <w:sz w:val="24"/>
          <w:szCs w:val="24"/>
        </w:rPr>
        <w:t>kb</w:t>
      </w:r>
      <w:r w:rsidR="000A3B50" w:rsidRPr="00915806">
        <w:rPr>
          <w:rFonts w:ascii="Arial" w:hAnsi="Arial" w:cs="Arial"/>
          <w:sz w:val="24"/>
          <w:szCs w:val="24"/>
          <w:vertAlign w:val="superscript"/>
        </w:rPr>
        <w:t>3</w:t>
      </w:r>
      <w:hyperlink w:anchor="_ENREF_31" w:tooltip="Wu, 2010 #41" w:history="1">
        <w:r w:rsidR="00C60391" w:rsidRPr="00915806">
          <w:rPr>
            <w:rFonts w:ascii="Arial" w:hAnsi="Arial" w:cs="Arial"/>
            <w:sz w:val="24"/>
            <w:szCs w:val="24"/>
            <w:vertAlign w:val="superscript"/>
          </w:rPr>
          <w:t>3</w:t>
        </w:r>
      </w:hyperlink>
      <w:r w:rsidR="008B034D" w:rsidRPr="00915806">
        <w:rPr>
          <w:rFonts w:ascii="Arial" w:hAnsi="Arial" w:cs="Arial"/>
          <w:sz w:val="24"/>
          <w:szCs w:val="24"/>
        </w:rPr>
        <w:t>.</w:t>
      </w:r>
      <w:r w:rsidRPr="00915806">
        <w:rPr>
          <w:rFonts w:ascii="Arial" w:hAnsi="Arial" w:cs="Arial"/>
          <w:sz w:val="24"/>
          <w:szCs w:val="24"/>
        </w:rPr>
        <w:t xml:space="preserve"> </w:t>
      </w:r>
      <w:proofErr w:type="spellStart"/>
      <w:r w:rsidRPr="00915806">
        <w:rPr>
          <w:rFonts w:ascii="Arial" w:hAnsi="Arial" w:cs="Arial"/>
          <w:sz w:val="24"/>
          <w:szCs w:val="24"/>
          <w:shd w:val="clear" w:color="auto" w:fill="FFFFFF"/>
        </w:rPr>
        <w:t>Inteins</w:t>
      </w:r>
      <w:proofErr w:type="spellEnd"/>
      <w:r w:rsidRPr="00915806">
        <w:rPr>
          <w:rFonts w:ascii="Arial" w:hAnsi="Arial" w:cs="Arial"/>
          <w:sz w:val="24"/>
          <w:szCs w:val="24"/>
          <w:shd w:val="clear" w:color="auto" w:fill="FFFFFF"/>
        </w:rPr>
        <w:t>-catalyzed</w:t>
      </w:r>
      <w:r w:rsidRPr="00915806">
        <w:rPr>
          <w:rStyle w:val="apple-converted-space"/>
          <w:rFonts w:ascii="Arial" w:hAnsi="Arial" w:cs="Arial"/>
          <w:sz w:val="24"/>
          <w:szCs w:val="24"/>
          <w:shd w:val="clear" w:color="auto" w:fill="FFFFFF"/>
        </w:rPr>
        <w:t> </w:t>
      </w:r>
      <w:r w:rsidRPr="00915806">
        <w:rPr>
          <w:rStyle w:val="highlight"/>
          <w:rFonts w:ascii="Arial" w:hAnsi="Arial" w:cs="Arial"/>
          <w:sz w:val="24"/>
          <w:szCs w:val="24"/>
          <w:shd w:val="clear" w:color="auto" w:fill="FFFFFF"/>
        </w:rPr>
        <w:t>protein</w:t>
      </w:r>
      <w:r w:rsidRPr="00915806">
        <w:rPr>
          <w:rStyle w:val="apple-converted-space"/>
          <w:rFonts w:ascii="Arial" w:hAnsi="Arial" w:cs="Arial"/>
          <w:sz w:val="24"/>
          <w:szCs w:val="24"/>
          <w:shd w:val="clear" w:color="auto" w:fill="FFFFFF"/>
        </w:rPr>
        <w:t> </w:t>
      </w:r>
      <w:r w:rsidRPr="00915806">
        <w:rPr>
          <w:rFonts w:ascii="Arial" w:hAnsi="Arial" w:cs="Arial"/>
          <w:sz w:val="24"/>
          <w:szCs w:val="24"/>
          <w:shd w:val="clear" w:color="auto" w:fill="FFFFFF"/>
        </w:rPr>
        <w:t>splicing</w:t>
      </w:r>
      <w:r w:rsidRPr="00915806">
        <w:rPr>
          <w:rFonts w:ascii="Arial" w:hAnsi="Arial" w:cs="Arial"/>
          <w:sz w:val="24"/>
          <w:szCs w:val="24"/>
        </w:rPr>
        <w:t xml:space="preserve"> can be used to </w:t>
      </w:r>
      <w:r w:rsidRPr="00915806">
        <w:rPr>
          <w:rFonts w:ascii="Arial" w:hAnsi="Arial" w:cs="Arial"/>
          <w:sz w:val="24"/>
          <w:szCs w:val="24"/>
          <w:shd w:val="clear" w:color="auto" w:fill="FFFFFF"/>
        </w:rPr>
        <w:t>circumvent the packaging size limit of</w:t>
      </w:r>
      <w:r w:rsidRPr="00915806">
        <w:rPr>
          <w:rStyle w:val="apple-converted-space"/>
          <w:rFonts w:ascii="Arial" w:hAnsi="Arial" w:cs="Arial"/>
          <w:sz w:val="24"/>
          <w:szCs w:val="24"/>
          <w:shd w:val="clear" w:color="auto" w:fill="FFFFFF"/>
        </w:rPr>
        <w:t> </w:t>
      </w:r>
      <w:ins w:id="519" w:author="Author" w:date="2016-06-30T21:13:00Z">
        <w:r w:rsidR="00A23AE4">
          <w:rPr>
            <w:rStyle w:val="apple-converted-space"/>
            <w:rFonts w:ascii="Arial" w:hAnsi="Arial" w:cs="Arial"/>
            <w:sz w:val="24"/>
            <w:szCs w:val="24"/>
            <w:shd w:val="clear" w:color="auto" w:fill="FFFFFF"/>
          </w:rPr>
          <w:t>r</w:t>
        </w:r>
      </w:ins>
      <w:r w:rsidRPr="00915806">
        <w:rPr>
          <w:rStyle w:val="apple-converted-space"/>
          <w:rFonts w:ascii="Arial" w:hAnsi="Arial" w:cs="Arial"/>
          <w:sz w:val="24"/>
          <w:szCs w:val="24"/>
          <w:shd w:val="clear" w:color="auto" w:fill="FFFFFF"/>
        </w:rPr>
        <w:t>AAV</w:t>
      </w:r>
      <w:ins w:id="520" w:author="Author" w:date="2016-06-30T21:13:00Z">
        <w:r w:rsidR="00A23AE4">
          <w:rPr>
            <w:rStyle w:val="apple-converted-space"/>
            <w:rFonts w:ascii="Arial" w:hAnsi="Arial" w:cs="Arial"/>
            <w:sz w:val="24"/>
            <w:szCs w:val="24"/>
            <w:shd w:val="clear" w:color="auto" w:fill="FFFFFF"/>
          </w:rPr>
          <w:t>9</w:t>
        </w:r>
      </w:ins>
      <w:r w:rsidRPr="00915806">
        <w:rPr>
          <w:rStyle w:val="apple-converted-space"/>
          <w:rFonts w:ascii="Arial" w:hAnsi="Arial" w:cs="Arial"/>
          <w:sz w:val="24"/>
          <w:szCs w:val="24"/>
          <w:shd w:val="clear" w:color="auto" w:fill="FFFFFF"/>
        </w:rPr>
        <w:t xml:space="preserve"> vectors</w:t>
      </w:r>
      <w:r w:rsidR="00B406DE" w:rsidRPr="00915806">
        <w:rPr>
          <w:rStyle w:val="apple-converted-space"/>
          <w:rFonts w:ascii="Arial" w:hAnsi="Arial" w:cs="Arial"/>
          <w:sz w:val="24"/>
          <w:szCs w:val="24"/>
          <w:shd w:val="clear" w:color="auto" w:fill="FFFFFF"/>
          <w:vertAlign w:val="superscript"/>
        </w:rPr>
        <w:t>3</w:t>
      </w:r>
      <w:r w:rsidR="00C60391" w:rsidRPr="00915806">
        <w:rPr>
          <w:rStyle w:val="apple-converted-space"/>
          <w:rFonts w:ascii="Arial" w:hAnsi="Arial" w:cs="Arial"/>
          <w:sz w:val="24"/>
          <w:szCs w:val="24"/>
          <w:shd w:val="clear" w:color="auto" w:fill="FFFFFF"/>
          <w:vertAlign w:val="superscript"/>
        </w:rPr>
        <w:t>4</w:t>
      </w:r>
      <w:r w:rsidRPr="00915806">
        <w:rPr>
          <w:rStyle w:val="apple-converted-space"/>
          <w:rFonts w:ascii="Arial" w:hAnsi="Arial" w:cs="Arial"/>
          <w:sz w:val="24"/>
          <w:szCs w:val="24"/>
          <w:shd w:val="clear" w:color="auto" w:fill="FFFFFF"/>
        </w:rPr>
        <w:t>.</w:t>
      </w:r>
      <w:r w:rsidRPr="00915806">
        <w:rPr>
          <w:rFonts w:ascii="Arial" w:hAnsi="Arial" w:cs="Arial"/>
          <w:sz w:val="24"/>
          <w:szCs w:val="24"/>
        </w:rPr>
        <w:t xml:space="preserve"> </w:t>
      </w:r>
    </w:p>
    <w:p w14:paraId="1D6F8A22" w14:textId="77777777" w:rsidR="00F07B2C" w:rsidRDefault="00F07B2C" w:rsidP="00915806">
      <w:pPr>
        <w:pStyle w:val="NoSpacing"/>
        <w:jc w:val="both"/>
        <w:rPr>
          <w:ins w:id="521" w:author="Author" w:date="2016-06-21T20:20:00Z"/>
          <w:rFonts w:ascii="Arial" w:hAnsi="Arial" w:cs="Arial"/>
          <w:sz w:val="24"/>
          <w:szCs w:val="24"/>
        </w:rPr>
      </w:pPr>
    </w:p>
    <w:p w14:paraId="7D701A09" w14:textId="2528A9F2" w:rsidR="00AF393B" w:rsidRPr="00915806" w:rsidRDefault="00E361D9" w:rsidP="00915806">
      <w:pPr>
        <w:pStyle w:val="NoSpacing"/>
        <w:jc w:val="both"/>
        <w:rPr>
          <w:rFonts w:ascii="Arial" w:hAnsi="Arial" w:cs="Arial"/>
          <w:sz w:val="24"/>
          <w:szCs w:val="24"/>
        </w:rPr>
      </w:pPr>
      <w:ins w:id="522" w:author="Author" w:date="2016-06-21T20:41:00Z">
        <w:r>
          <w:rPr>
            <w:rFonts w:ascii="Arial" w:hAnsi="Arial" w:cs="Arial"/>
            <w:sz w:val="24"/>
            <w:szCs w:val="24"/>
          </w:rPr>
          <w:t>Other</w:t>
        </w:r>
      </w:ins>
      <w:ins w:id="523" w:author="Author" w:date="2016-06-21T20:21:00Z">
        <w:r w:rsidR="00F07B2C" w:rsidRPr="00915806">
          <w:rPr>
            <w:rFonts w:ascii="Arial" w:hAnsi="Arial" w:cs="Arial"/>
            <w:sz w:val="24"/>
            <w:szCs w:val="24"/>
          </w:rPr>
          <w:t xml:space="preserve"> viral systems</w:t>
        </w:r>
        <w:r>
          <w:rPr>
            <w:rFonts w:ascii="Arial" w:hAnsi="Arial" w:cs="Arial"/>
            <w:sz w:val="24"/>
            <w:szCs w:val="24"/>
          </w:rPr>
          <w:t xml:space="preserve"> includ</w:t>
        </w:r>
      </w:ins>
      <w:ins w:id="524" w:author="Author" w:date="2016-06-21T20:41:00Z">
        <w:r>
          <w:rPr>
            <w:rFonts w:ascii="Arial" w:hAnsi="Arial" w:cs="Arial"/>
            <w:sz w:val="24"/>
            <w:szCs w:val="24"/>
          </w:rPr>
          <w:t>ing</w:t>
        </w:r>
      </w:ins>
      <w:ins w:id="525" w:author="Author" w:date="2016-06-21T20:21:00Z">
        <w:r>
          <w:rPr>
            <w:rFonts w:ascii="Arial" w:hAnsi="Arial" w:cs="Arial"/>
            <w:sz w:val="24"/>
            <w:szCs w:val="24"/>
          </w:rPr>
          <w:t xml:space="preserve"> </w:t>
        </w:r>
        <w:del w:id="526" w:author="Author" w:date="2016-07-05T11:45:00Z">
          <w:r w:rsidDel="00C92D29">
            <w:rPr>
              <w:rFonts w:ascii="Arial" w:hAnsi="Arial" w:cs="Arial"/>
              <w:sz w:val="24"/>
              <w:szCs w:val="24"/>
            </w:rPr>
            <w:delText>R</w:delText>
          </w:r>
        </w:del>
      </w:ins>
      <w:ins w:id="527" w:author="Author" w:date="2016-07-05T11:45:00Z">
        <w:r w:rsidR="00C92D29">
          <w:rPr>
            <w:rFonts w:ascii="Arial" w:hAnsi="Arial" w:cs="Arial"/>
            <w:sz w:val="24"/>
            <w:szCs w:val="24"/>
          </w:rPr>
          <w:t>r</w:t>
        </w:r>
      </w:ins>
      <w:ins w:id="528" w:author="Author" w:date="2016-06-21T20:21:00Z">
        <w:r>
          <w:rPr>
            <w:rFonts w:ascii="Arial" w:hAnsi="Arial" w:cs="Arial"/>
            <w:sz w:val="24"/>
            <w:szCs w:val="24"/>
          </w:rPr>
          <w:t xml:space="preserve">etrovirus, </w:t>
        </w:r>
        <w:del w:id="529" w:author="Author" w:date="2016-07-05T11:45:00Z">
          <w:r w:rsidDel="00C92D29">
            <w:rPr>
              <w:rFonts w:ascii="Arial" w:hAnsi="Arial" w:cs="Arial"/>
              <w:sz w:val="24"/>
              <w:szCs w:val="24"/>
            </w:rPr>
            <w:delText>L</w:delText>
          </w:r>
        </w:del>
      </w:ins>
      <w:proofErr w:type="spellStart"/>
      <w:ins w:id="530" w:author="Author" w:date="2016-07-05T11:45:00Z">
        <w:r w:rsidR="00C92D29">
          <w:rPr>
            <w:rFonts w:ascii="Arial" w:hAnsi="Arial" w:cs="Arial"/>
            <w:sz w:val="24"/>
            <w:szCs w:val="24"/>
          </w:rPr>
          <w:t>l</w:t>
        </w:r>
      </w:ins>
      <w:ins w:id="531" w:author="Author" w:date="2016-06-21T20:21:00Z">
        <w:r>
          <w:rPr>
            <w:rFonts w:ascii="Arial" w:hAnsi="Arial" w:cs="Arial"/>
            <w:sz w:val="24"/>
            <w:szCs w:val="24"/>
          </w:rPr>
          <w:t>entivirus</w:t>
        </w:r>
      </w:ins>
      <w:proofErr w:type="spellEnd"/>
      <w:ins w:id="532" w:author="Author" w:date="2016-06-21T20:41:00Z">
        <w:r>
          <w:rPr>
            <w:rFonts w:ascii="Arial" w:hAnsi="Arial" w:cs="Arial"/>
            <w:sz w:val="24"/>
            <w:szCs w:val="24"/>
          </w:rPr>
          <w:t xml:space="preserve"> </w:t>
        </w:r>
        <w:r w:rsidRPr="00915806">
          <w:rPr>
            <w:rFonts w:ascii="Arial" w:hAnsi="Arial" w:cs="Arial"/>
            <w:sz w:val="24"/>
            <w:szCs w:val="24"/>
          </w:rPr>
          <w:t xml:space="preserve">and </w:t>
        </w:r>
      </w:ins>
      <w:ins w:id="533" w:author="Author" w:date="2016-06-21T20:21:00Z">
        <w:del w:id="534" w:author="Author" w:date="2016-07-05T11:45:00Z">
          <w:r w:rsidR="00F07B2C" w:rsidRPr="00915806" w:rsidDel="00C92D29">
            <w:rPr>
              <w:rFonts w:ascii="Arial" w:hAnsi="Arial" w:cs="Arial"/>
              <w:sz w:val="24"/>
              <w:szCs w:val="24"/>
            </w:rPr>
            <w:delText>A</w:delText>
          </w:r>
        </w:del>
      </w:ins>
      <w:ins w:id="535" w:author="Author" w:date="2016-07-05T11:45:00Z">
        <w:r w:rsidR="00C92D29">
          <w:rPr>
            <w:rFonts w:ascii="Arial" w:hAnsi="Arial" w:cs="Arial"/>
            <w:sz w:val="24"/>
            <w:szCs w:val="24"/>
          </w:rPr>
          <w:t>a</w:t>
        </w:r>
      </w:ins>
      <w:ins w:id="536" w:author="Author" w:date="2016-06-21T20:21:00Z">
        <w:r w:rsidR="00F07B2C" w:rsidRPr="00915806">
          <w:rPr>
            <w:rFonts w:ascii="Arial" w:hAnsi="Arial" w:cs="Arial"/>
            <w:sz w:val="24"/>
            <w:szCs w:val="24"/>
          </w:rPr>
          <w:t>denovirus</w:t>
        </w:r>
      </w:ins>
      <w:ins w:id="537" w:author="Author" w:date="2016-06-21T20:41:00Z">
        <w:r>
          <w:rPr>
            <w:rFonts w:ascii="Arial" w:hAnsi="Arial" w:cs="Arial"/>
            <w:sz w:val="24"/>
            <w:szCs w:val="24"/>
          </w:rPr>
          <w:t xml:space="preserve"> have </w:t>
        </w:r>
      </w:ins>
      <w:ins w:id="538" w:author="Author" w:date="2016-06-21T20:47:00Z">
        <w:r w:rsidR="00840039">
          <w:rPr>
            <w:rFonts w:ascii="Arial" w:hAnsi="Arial" w:cs="Arial"/>
            <w:sz w:val="24"/>
            <w:szCs w:val="24"/>
          </w:rPr>
          <w:t xml:space="preserve">also </w:t>
        </w:r>
      </w:ins>
      <w:ins w:id="539" w:author="Author" w:date="2016-06-21T20:41:00Z">
        <w:r>
          <w:rPr>
            <w:rFonts w:ascii="Arial" w:hAnsi="Arial" w:cs="Arial"/>
            <w:sz w:val="24"/>
            <w:szCs w:val="24"/>
          </w:rPr>
          <w:t>been</w:t>
        </w:r>
      </w:ins>
      <w:ins w:id="540" w:author="Author" w:date="2016-06-21T20:42:00Z">
        <w:r>
          <w:rPr>
            <w:rFonts w:ascii="Arial" w:hAnsi="Arial" w:cs="Arial"/>
            <w:sz w:val="24"/>
            <w:szCs w:val="24"/>
          </w:rPr>
          <w:t xml:space="preserve"> </w:t>
        </w:r>
        <w:r w:rsidRPr="00915806">
          <w:rPr>
            <w:rFonts w:ascii="Arial" w:hAnsi="Arial" w:cs="Arial"/>
            <w:sz w:val="24"/>
            <w:szCs w:val="24"/>
          </w:rPr>
          <w:t xml:space="preserve">developed and enable flexible </w:t>
        </w:r>
        <w:del w:id="541" w:author="Author" w:date="2016-06-21T20:47:00Z">
          <w:r w:rsidRPr="00915806" w:rsidDel="00840039">
            <w:rPr>
              <w:rFonts w:ascii="Arial" w:hAnsi="Arial" w:cs="Arial"/>
              <w:i/>
              <w:sz w:val="24"/>
              <w:szCs w:val="24"/>
            </w:rPr>
            <w:delText>in vivo</w:delText>
          </w:r>
          <w:r w:rsidRPr="00915806" w:rsidDel="00840039">
            <w:rPr>
              <w:rFonts w:ascii="Arial" w:hAnsi="Arial" w:cs="Arial"/>
              <w:sz w:val="24"/>
              <w:szCs w:val="24"/>
            </w:rPr>
            <w:delText xml:space="preserve"> </w:delText>
          </w:r>
        </w:del>
        <w:r w:rsidRPr="00915806">
          <w:rPr>
            <w:rFonts w:ascii="Arial" w:hAnsi="Arial" w:cs="Arial"/>
            <w:sz w:val="24"/>
            <w:szCs w:val="24"/>
          </w:rPr>
          <w:t>gene manipulation</w:t>
        </w:r>
      </w:ins>
      <w:ins w:id="542" w:author="Author" w:date="2016-06-21T20:22:00Z">
        <w:r w:rsidR="00F07B2C">
          <w:rPr>
            <w:rFonts w:ascii="Arial" w:hAnsi="Arial" w:cs="Arial"/>
            <w:sz w:val="24"/>
            <w:szCs w:val="24"/>
          </w:rPr>
          <w:t xml:space="preserve">. </w:t>
        </w:r>
      </w:ins>
      <w:ins w:id="543" w:author="Author" w:date="2016-06-21T20:44:00Z">
        <w:r w:rsidR="00840039" w:rsidRPr="00915806">
          <w:rPr>
            <w:rFonts w:ascii="Arial" w:hAnsi="Arial" w:cs="Arial"/>
            <w:bCs/>
            <w:sz w:val="24"/>
            <w:szCs w:val="24"/>
          </w:rPr>
          <w:t>Compared with these different types of viral vectors,</w:t>
        </w:r>
        <w:r w:rsidR="00840039">
          <w:rPr>
            <w:rFonts w:ascii="Arial" w:hAnsi="Arial" w:cs="Arial"/>
            <w:bCs/>
            <w:sz w:val="24"/>
            <w:szCs w:val="24"/>
          </w:rPr>
          <w:t xml:space="preserve"> rAAV has </w:t>
        </w:r>
      </w:ins>
      <w:ins w:id="544" w:author="Author" w:date="2016-06-21T20:45:00Z">
        <w:r w:rsidR="00840039">
          <w:rPr>
            <w:rFonts w:ascii="Arial" w:hAnsi="Arial" w:cs="Arial"/>
            <w:sz w:val="24"/>
            <w:szCs w:val="24"/>
            <w:shd w:val="clear" w:color="auto" w:fill="FFFFFF"/>
          </w:rPr>
          <w:t>t</w:t>
        </w:r>
      </w:ins>
      <w:moveToRangeStart w:id="545" w:author="Author" w:date="2016-06-21T20:44:00Z" w:name="move454305180"/>
      <w:moveTo w:id="546" w:author="Author" w:date="2016-06-21T20:44:00Z">
        <w:del w:id="547" w:author="Author" w:date="2016-06-21T20:45:00Z">
          <w:r w:rsidR="00840039" w:rsidRPr="00915806" w:rsidDel="00840039">
            <w:rPr>
              <w:rFonts w:ascii="Arial" w:hAnsi="Arial" w:cs="Arial"/>
              <w:sz w:val="24"/>
              <w:szCs w:val="24"/>
              <w:shd w:val="clear" w:color="auto" w:fill="FFFFFF"/>
            </w:rPr>
            <w:delText>T</w:delText>
          </w:r>
        </w:del>
        <w:r w:rsidR="00840039" w:rsidRPr="00915806">
          <w:rPr>
            <w:rFonts w:ascii="Arial" w:hAnsi="Arial" w:cs="Arial"/>
            <w:sz w:val="24"/>
            <w:szCs w:val="24"/>
            <w:shd w:val="clear" w:color="auto" w:fill="FFFFFF"/>
          </w:rPr>
          <w:t>he specific advantages</w:t>
        </w:r>
      </w:moveTo>
      <w:ins w:id="548" w:author="Author" w:date="2016-06-21T20:45:00Z">
        <w:r w:rsidR="00840039">
          <w:rPr>
            <w:rFonts w:ascii="Arial" w:hAnsi="Arial" w:cs="Arial"/>
            <w:sz w:val="24"/>
            <w:szCs w:val="24"/>
            <w:shd w:val="clear" w:color="auto" w:fill="FFFFFF"/>
          </w:rPr>
          <w:t>:</w:t>
        </w:r>
      </w:ins>
      <w:ins w:id="549" w:author="Author" w:date="2016-07-05T11:45:00Z">
        <w:r w:rsidR="00C92D29">
          <w:rPr>
            <w:rFonts w:ascii="Arial" w:hAnsi="Arial" w:cs="Arial"/>
            <w:sz w:val="24"/>
            <w:szCs w:val="24"/>
            <w:shd w:val="clear" w:color="auto" w:fill="FFFFFF"/>
          </w:rPr>
          <w:t xml:space="preserve"> </w:t>
        </w:r>
      </w:ins>
      <w:moveTo w:id="550" w:author="Author" w:date="2016-06-21T20:44:00Z">
        <w:del w:id="551" w:author="Author" w:date="2016-06-21T20:45:00Z">
          <w:r w:rsidR="00840039" w:rsidRPr="00915806" w:rsidDel="00840039">
            <w:rPr>
              <w:rFonts w:ascii="Arial" w:hAnsi="Arial" w:cs="Arial"/>
              <w:sz w:val="24"/>
              <w:szCs w:val="24"/>
              <w:shd w:val="clear" w:color="auto" w:fill="FFFFFF"/>
            </w:rPr>
            <w:delText xml:space="preserve"> of this technology include </w:delText>
          </w:r>
        </w:del>
        <w:r w:rsidR="00840039" w:rsidRPr="00915806">
          <w:rPr>
            <w:rFonts w:ascii="Arial" w:hAnsi="Arial" w:cs="Arial"/>
            <w:sz w:val="24"/>
            <w:szCs w:val="24"/>
            <w:shd w:val="clear" w:color="auto" w:fill="FFFFFF"/>
          </w:rPr>
          <w:t xml:space="preserve">high efficiency, high specificity, low genomic </w:t>
        </w:r>
        <w:r w:rsidR="00840039" w:rsidRPr="00915806">
          <w:rPr>
            <w:rFonts w:ascii="Arial" w:hAnsi="Arial" w:cs="Arial"/>
            <w:sz w:val="24"/>
            <w:szCs w:val="24"/>
          </w:rPr>
          <w:t>integration rate,</w:t>
        </w:r>
        <w:r w:rsidR="00840039" w:rsidRPr="00915806">
          <w:rPr>
            <w:rFonts w:ascii="Arial" w:hAnsi="Arial" w:cs="Arial"/>
            <w:bCs/>
            <w:sz w:val="24"/>
            <w:szCs w:val="24"/>
          </w:rPr>
          <w:t xml:space="preserve"> minimal</w:t>
        </w:r>
        <w:r w:rsidR="00840039" w:rsidRPr="00915806">
          <w:rPr>
            <w:rFonts w:ascii="Arial" w:hAnsi="Arial" w:cs="Arial"/>
            <w:b/>
            <w:bCs/>
            <w:sz w:val="24"/>
            <w:szCs w:val="24"/>
          </w:rPr>
          <w:t xml:space="preserve"> </w:t>
        </w:r>
        <w:r w:rsidR="00840039" w:rsidRPr="00915806">
          <w:rPr>
            <w:rFonts w:ascii="Arial" w:hAnsi="Arial" w:cs="Arial"/>
            <w:sz w:val="24"/>
            <w:szCs w:val="24"/>
          </w:rPr>
          <w:t>immunogenicity, and minimal pathogenicity</w:t>
        </w:r>
        <w:r w:rsidR="00840039" w:rsidRPr="00915806">
          <w:rPr>
            <w:rFonts w:ascii="Arial" w:hAnsi="Arial" w:cs="Arial"/>
            <w:sz w:val="24"/>
            <w:szCs w:val="24"/>
            <w:shd w:val="clear" w:color="auto" w:fill="FFFFFF"/>
          </w:rPr>
          <w:t xml:space="preserve">. </w:t>
        </w:r>
      </w:moveTo>
      <w:ins w:id="552" w:author="Author" w:date="2016-06-21T20:45:00Z">
        <w:r w:rsidR="00840039">
          <w:rPr>
            <w:rFonts w:ascii="Arial" w:hAnsi="Arial" w:cs="Arial"/>
            <w:sz w:val="24"/>
            <w:szCs w:val="24"/>
            <w:shd w:val="clear" w:color="auto" w:fill="FFFFFF"/>
          </w:rPr>
          <w:t>Thus,</w:t>
        </w:r>
      </w:ins>
      <w:moveTo w:id="553" w:author="Author" w:date="2016-06-21T20:44:00Z">
        <w:r w:rsidR="00840039">
          <w:rPr>
            <w:rFonts w:ascii="Arial" w:hAnsi="Arial" w:cs="Arial"/>
            <w:sz w:val="24"/>
            <w:szCs w:val="24"/>
            <w:shd w:val="clear" w:color="auto" w:fill="FFFFFF"/>
          </w:rPr>
          <w:t xml:space="preserve"> </w:t>
        </w:r>
        <w:r w:rsidR="00840039" w:rsidRPr="00915806">
          <w:rPr>
            <w:rFonts w:ascii="Arial" w:hAnsi="Arial" w:cs="Arial"/>
            <w:sz w:val="24"/>
            <w:szCs w:val="24"/>
          </w:rPr>
          <w:fldChar w:fldCharType="begin"/>
        </w:r>
        <w:r w:rsidR="00840039" w:rsidRPr="00915806">
          <w:rPr>
            <w:rFonts w:ascii="Arial" w:hAnsi="Arial" w:cs="Arial"/>
            <w:sz w:val="24"/>
            <w:szCs w:val="24"/>
          </w:rPr>
          <w:fldChar w:fldCharType="separate"/>
        </w:r>
        <w:r w:rsidR="00840039" w:rsidRPr="00915806">
          <w:rPr>
            <w:rFonts w:ascii="Arial" w:hAnsi="Arial" w:cs="Arial"/>
            <w:sz w:val="24"/>
            <w:szCs w:val="24"/>
          </w:rPr>
          <w:t>{Li, 2008 #44}</w:t>
        </w:r>
        <w:r w:rsidR="00840039" w:rsidRPr="00915806">
          <w:rPr>
            <w:rFonts w:ascii="Arial" w:hAnsi="Arial" w:cs="Arial"/>
            <w:sz w:val="24"/>
            <w:szCs w:val="24"/>
          </w:rPr>
          <w:fldChar w:fldCharType="end"/>
        </w:r>
      </w:moveTo>
      <w:moveToRangeEnd w:id="545"/>
      <w:ins w:id="554" w:author="Author" w:date="2016-06-21T20:21:00Z">
        <w:del w:id="555" w:author="Author" w:date="2016-06-21T20:45:00Z">
          <w:r w:rsidR="00F07B2C" w:rsidRPr="00915806" w:rsidDel="00840039">
            <w:rPr>
              <w:rFonts w:ascii="Arial" w:hAnsi="Arial" w:cs="Arial"/>
              <w:sz w:val="24"/>
              <w:szCs w:val="24"/>
              <w:shd w:val="clear" w:color="auto" w:fill="FFFFFF"/>
            </w:rPr>
            <w:delText>Recombinant adeno-associated virus (</w:delText>
          </w:r>
        </w:del>
        <w:r w:rsidR="00F07B2C" w:rsidRPr="00915806">
          <w:rPr>
            <w:rFonts w:ascii="Arial" w:hAnsi="Arial" w:cs="Arial"/>
            <w:sz w:val="24"/>
            <w:szCs w:val="24"/>
            <w:shd w:val="clear" w:color="auto" w:fill="FFFFFF"/>
          </w:rPr>
          <w:t>rAAV</w:t>
        </w:r>
        <w:del w:id="556" w:author="Author" w:date="2016-06-21T20:47:00Z">
          <w:r w:rsidR="00F07B2C" w:rsidRPr="00915806" w:rsidDel="00840039">
            <w:rPr>
              <w:rFonts w:ascii="Arial" w:hAnsi="Arial" w:cs="Arial"/>
              <w:sz w:val="24"/>
              <w:szCs w:val="24"/>
              <w:shd w:val="clear" w:color="auto" w:fill="FFFFFF"/>
            </w:rPr>
            <w:delText>)</w:delText>
          </w:r>
        </w:del>
        <w:r w:rsidR="00F07B2C" w:rsidRPr="00915806">
          <w:rPr>
            <w:rFonts w:ascii="Arial" w:hAnsi="Arial" w:cs="Arial"/>
            <w:sz w:val="24"/>
            <w:szCs w:val="24"/>
            <w:shd w:val="clear" w:color="auto" w:fill="FFFFFF"/>
          </w:rPr>
          <w:t xml:space="preserve">-based genome engineering is emerging as an </w:t>
        </w:r>
      </w:ins>
      <w:ins w:id="557" w:author="Author" w:date="2016-06-21T20:43:00Z">
        <w:r w:rsidR="005D506A">
          <w:rPr>
            <w:rFonts w:ascii="Arial" w:hAnsi="Arial" w:cs="Arial"/>
            <w:sz w:val="24"/>
            <w:szCs w:val="24"/>
            <w:shd w:val="clear" w:color="auto" w:fill="FFFFFF"/>
          </w:rPr>
          <w:t>ideal</w:t>
        </w:r>
      </w:ins>
      <w:ins w:id="558" w:author="Author" w:date="2016-06-21T20:21:00Z">
        <w:r w:rsidR="00F07B2C" w:rsidRPr="00915806">
          <w:rPr>
            <w:rFonts w:ascii="Arial" w:hAnsi="Arial" w:cs="Arial"/>
            <w:sz w:val="24"/>
            <w:szCs w:val="24"/>
            <w:shd w:val="clear" w:color="auto" w:fill="FFFFFF"/>
          </w:rPr>
          <w:t xml:space="preserve"> tool for </w:t>
        </w:r>
        <w:r w:rsidR="00F07B2C" w:rsidRPr="00915806">
          <w:rPr>
            <w:rFonts w:ascii="Arial" w:hAnsi="Arial" w:cs="Arial"/>
            <w:i/>
            <w:sz w:val="24"/>
            <w:szCs w:val="24"/>
            <w:shd w:val="clear" w:color="auto" w:fill="FFFFFF"/>
          </w:rPr>
          <w:t>in vivo</w:t>
        </w:r>
        <w:r w:rsidR="00F07B2C" w:rsidRPr="00915806">
          <w:rPr>
            <w:rFonts w:ascii="Arial" w:hAnsi="Arial" w:cs="Arial"/>
            <w:sz w:val="24"/>
            <w:szCs w:val="24"/>
            <w:shd w:val="clear" w:color="auto" w:fill="FFFFFF"/>
          </w:rPr>
          <w:t xml:space="preserve"> </w:t>
        </w:r>
        <w:del w:id="559" w:author="Author" w:date="2016-06-21T20:47:00Z">
          <w:r w:rsidR="00F07B2C" w:rsidRPr="00915806" w:rsidDel="00840039">
            <w:rPr>
              <w:rFonts w:ascii="Arial" w:hAnsi="Arial" w:cs="Arial"/>
              <w:sz w:val="24"/>
              <w:szCs w:val="24"/>
              <w:shd w:val="clear" w:color="auto" w:fill="FFFFFF"/>
            </w:rPr>
            <w:delText xml:space="preserve">cardiac </w:delText>
          </w:r>
        </w:del>
        <w:r w:rsidR="00F07B2C" w:rsidRPr="00915806">
          <w:rPr>
            <w:rFonts w:ascii="Arial" w:hAnsi="Arial" w:cs="Arial"/>
            <w:sz w:val="24"/>
            <w:szCs w:val="24"/>
            <w:shd w:val="clear" w:color="auto" w:fill="FFFFFF"/>
          </w:rPr>
          <w:t xml:space="preserve">gene manipulation.  </w:t>
        </w:r>
      </w:ins>
      <w:moveFromRangeStart w:id="560" w:author="Author" w:date="2016-06-21T20:44:00Z" w:name="move454305180"/>
      <w:moveFrom w:id="561" w:author="Author" w:date="2016-06-21T20:44:00Z">
        <w:ins w:id="562" w:author="Author" w:date="2016-06-21T20:21:00Z">
          <w:r w:rsidR="00F07B2C" w:rsidRPr="00915806" w:rsidDel="00840039">
            <w:rPr>
              <w:rFonts w:ascii="Arial" w:hAnsi="Arial" w:cs="Arial"/>
              <w:sz w:val="24"/>
              <w:szCs w:val="24"/>
              <w:shd w:val="clear" w:color="auto" w:fill="FFFFFF"/>
            </w:rPr>
            <w:t xml:space="preserve">The specific advantages of this technology include high efficiency, high specificity, low genomic </w:t>
          </w:r>
          <w:r w:rsidR="00F07B2C" w:rsidRPr="00915806" w:rsidDel="00840039">
            <w:rPr>
              <w:rFonts w:ascii="Arial" w:hAnsi="Arial" w:cs="Arial"/>
              <w:sz w:val="24"/>
              <w:szCs w:val="24"/>
            </w:rPr>
            <w:t>integration rate,</w:t>
          </w:r>
          <w:r w:rsidR="00F07B2C" w:rsidRPr="00915806" w:rsidDel="00840039">
            <w:rPr>
              <w:rFonts w:ascii="Arial" w:hAnsi="Arial" w:cs="Arial"/>
              <w:bCs/>
              <w:sz w:val="24"/>
              <w:szCs w:val="24"/>
            </w:rPr>
            <w:t xml:space="preserve"> minimal</w:t>
          </w:r>
          <w:r w:rsidR="00F07B2C" w:rsidRPr="00915806" w:rsidDel="00840039">
            <w:rPr>
              <w:rFonts w:ascii="Arial" w:hAnsi="Arial" w:cs="Arial"/>
              <w:b/>
              <w:bCs/>
              <w:sz w:val="24"/>
              <w:szCs w:val="24"/>
            </w:rPr>
            <w:t xml:space="preserve"> </w:t>
          </w:r>
          <w:r w:rsidR="00F07B2C" w:rsidRPr="00915806" w:rsidDel="00840039">
            <w:rPr>
              <w:rFonts w:ascii="Arial" w:hAnsi="Arial" w:cs="Arial"/>
              <w:sz w:val="24"/>
              <w:szCs w:val="24"/>
            </w:rPr>
            <w:t>immunogenicity, and minimal pathogenicity</w:t>
          </w:r>
          <w:r w:rsidR="00F07B2C" w:rsidRPr="00915806" w:rsidDel="00840039">
            <w:rPr>
              <w:rFonts w:ascii="Arial" w:hAnsi="Arial" w:cs="Arial"/>
              <w:sz w:val="24"/>
              <w:szCs w:val="24"/>
              <w:shd w:val="clear" w:color="auto" w:fill="FFFFFF"/>
            </w:rPr>
            <w:t xml:space="preserve">. </w:t>
          </w:r>
        </w:ins>
        <w:ins w:id="563" w:author="Author" w:date="2016-06-21T20:43:00Z">
          <w:r w:rsidR="005D506A" w:rsidDel="00840039">
            <w:rPr>
              <w:rFonts w:ascii="Arial" w:hAnsi="Arial" w:cs="Arial"/>
              <w:sz w:val="24"/>
              <w:szCs w:val="24"/>
              <w:shd w:val="clear" w:color="auto" w:fill="FFFFFF"/>
            </w:rPr>
            <w:t xml:space="preserve"> </w:t>
          </w:r>
        </w:ins>
        <w:r w:rsidR="00AF393B" w:rsidRPr="00915806" w:rsidDel="00840039">
          <w:rPr>
            <w:rFonts w:ascii="Arial" w:hAnsi="Arial" w:cs="Arial"/>
            <w:sz w:val="24"/>
            <w:szCs w:val="24"/>
          </w:rPr>
          <w:fldChar w:fldCharType="begin"/>
        </w:r>
        <w:r w:rsidR="00AF393B" w:rsidRPr="00915806" w:rsidDel="00840039">
          <w:rPr>
            <w:rFonts w:ascii="Arial" w:hAnsi="Arial" w:cs="Arial"/>
            <w:sz w:val="24"/>
            <w:szCs w:val="24"/>
          </w:rPr>
          <w:fldChar w:fldCharType="separate"/>
        </w:r>
        <w:r w:rsidR="00AF393B" w:rsidRPr="00915806" w:rsidDel="00840039">
          <w:rPr>
            <w:rFonts w:ascii="Arial" w:hAnsi="Arial" w:cs="Arial"/>
            <w:sz w:val="24"/>
            <w:szCs w:val="24"/>
          </w:rPr>
          <w:t>{Li, 2008 #44}</w:t>
        </w:r>
        <w:r w:rsidR="00AF393B" w:rsidRPr="00915806" w:rsidDel="00840039">
          <w:rPr>
            <w:rFonts w:ascii="Arial" w:hAnsi="Arial" w:cs="Arial"/>
            <w:sz w:val="24"/>
            <w:szCs w:val="24"/>
          </w:rPr>
          <w:fldChar w:fldCharType="end"/>
        </w:r>
      </w:moveFrom>
      <w:moveFromRangeEnd w:id="560"/>
    </w:p>
    <w:p w14:paraId="7F968074" w14:textId="3D260218" w:rsidR="00680781" w:rsidRPr="00915806" w:rsidRDefault="00680781" w:rsidP="00915806">
      <w:pPr>
        <w:pStyle w:val="NoSpacing"/>
        <w:jc w:val="both"/>
        <w:rPr>
          <w:rFonts w:ascii="Arial" w:hAnsi="Arial" w:cs="Arial"/>
          <w:sz w:val="24"/>
          <w:szCs w:val="24"/>
        </w:rPr>
      </w:pPr>
    </w:p>
    <w:p w14:paraId="43CF2779" w14:textId="4C8888F8" w:rsidR="00E62ED5" w:rsidRPr="00915806" w:rsidRDefault="00E62ED5" w:rsidP="00915806">
      <w:pPr>
        <w:pStyle w:val="NoSpacing"/>
        <w:jc w:val="both"/>
        <w:rPr>
          <w:rFonts w:ascii="Arial" w:hAnsi="Arial" w:cs="Arial"/>
          <w:sz w:val="24"/>
          <w:szCs w:val="24"/>
        </w:rPr>
      </w:pPr>
      <w:r w:rsidRPr="00915806">
        <w:rPr>
          <w:rFonts w:ascii="Arial" w:hAnsi="Arial" w:cs="Arial"/>
          <w:sz w:val="24"/>
          <w:szCs w:val="24"/>
        </w:rPr>
        <w:t xml:space="preserve">Previous studies have shown that the rAAV9 systems enable efficient expression of delivered genes </w:t>
      </w:r>
      <w:r w:rsidRPr="00915806">
        <w:rPr>
          <w:rFonts w:ascii="Arial" w:hAnsi="Arial" w:cs="Arial"/>
          <w:i/>
          <w:sz w:val="24"/>
          <w:szCs w:val="24"/>
        </w:rPr>
        <w:t>in vivo</w:t>
      </w:r>
      <w:r w:rsidRPr="00915806">
        <w:rPr>
          <w:rFonts w:ascii="Arial" w:hAnsi="Arial" w:cs="Arial"/>
          <w:sz w:val="24"/>
          <w:szCs w:val="24"/>
        </w:rPr>
        <w:t xml:space="preserve">. With the </w:t>
      </w:r>
      <w:ins w:id="564" w:author="Author" w:date="2016-06-30T21:13:00Z">
        <w:r w:rsidR="001D7B00">
          <w:rPr>
            <w:rFonts w:ascii="Arial" w:hAnsi="Arial" w:cs="Arial"/>
            <w:sz w:val="24"/>
            <w:szCs w:val="24"/>
          </w:rPr>
          <w:t xml:space="preserve">cTNT (chicken </w:t>
        </w:r>
      </w:ins>
      <w:r w:rsidRPr="00915806">
        <w:rPr>
          <w:rFonts w:ascii="Arial" w:hAnsi="Arial" w:cs="Arial"/>
          <w:sz w:val="24"/>
          <w:szCs w:val="24"/>
        </w:rPr>
        <w:t>TnnT2</w:t>
      </w:r>
      <w:ins w:id="565" w:author="Author" w:date="2016-06-30T21:13:00Z">
        <w:r w:rsidR="001D7B00">
          <w:rPr>
            <w:rFonts w:ascii="Arial" w:hAnsi="Arial" w:cs="Arial"/>
            <w:sz w:val="24"/>
            <w:szCs w:val="24"/>
          </w:rPr>
          <w:t>)</w:t>
        </w:r>
      </w:ins>
      <w:r w:rsidRPr="00915806">
        <w:rPr>
          <w:rFonts w:ascii="Arial" w:hAnsi="Arial" w:cs="Arial"/>
          <w:sz w:val="24"/>
          <w:szCs w:val="24"/>
        </w:rPr>
        <w:t xml:space="preserve"> promoter, </w:t>
      </w:r>
      <w:r w:rsidR="00DA0D89" w:rsidRPr="00915806">
        <w:rPr>
          <w:rFonts w:ascii="Arial" w:hAnsi="Arial" w:cs="Arial"/>
          <w:sz w:val="24"/>
          <w:szCs w:val="24"/>
        </w:rPr>
        <w:t xml:space="preserve">heart </w:t>
      </w:r>
      <w:r w:rsidRPr="00915806">
        <w:rPr>
          <w:rFonts w:ascii="Arial" w:hAnsi="Arial" w:cs="Arial"/>
          <w:sz w:val="24"/>
          <w:szCs w:val="24"/>
        </w:rPr>
        <w:t xml:space="preserve">specific gene expression </w:t>
      </w:r>
      <w:r w:rsidR="00DA0D89" w:rsidRPr="00915806">
        <w:rPr>
          <w:rFonts w:ascii="Arial" w:hAnsi="Arial" w:cs="Arial"/>
          <w:sz w:val="24"/>
          <w:szCs w:val="24"/>
        </w:rPr>
        <w:t xml:space="preserve">was obtained </w:t>
      </w:r>
      <w:r w:rsidRPr="00915806">
        <w:rPr>
          <w:rFonts w:ascii="Arial" w:hAnsi="Arial" w:cs="Arial"/>
          <w:sz w:val="24"/>
          <w:szCs w:val="24"/>
        </w:rPr>
        <w:t>(Figure 4)</w:t>
      </w:r>
      <w:r w:rsidRPr="00915806">
        <w:rPr>
          <w:rFonts w:ascii="Arial" w:hAnsi="Arial" w:cs="Arial"/>
          <w:sz w:val="24"/>
          <w:szCs w:val="24"/>
        </w:rPr>
        <w:fldChar w:fldCharType="begin"/>
      </w:r>
      <w:r w:rsidRPr="00915806">
        <w:rPr>
          <w:rFonts w:ascii="Arial" w:hAnsi="Arial" w:cs="Arial"/>
          <w:sz w:val="24"/>
          <w:szCs w:val="24"/>
        </w:rPr>
        <w:instrText xml:space="preserve"> ADDIN EN.CITE &lt;EndNote&gt;&lt;Cite&gt;&lt;Author&gt;Ding&lt;/Author&gt;&lt;Year&gt;2015&lt;/Year&gt;&lt;RecNum&gt;35&lt;/RecNum&gt;&lt;DisplayText&gt;&lt;style face="superscript"&gt;25,26&lt;/style&gt;&lt;/DisplayText&gt;&lt;record&gt;&lt;rec-number&gt;35&lt;/rec-number&gt;&lt;foreign-keys&gt;&lt;key app="EN" db-id="fpa9e5rtr29v0ker5trxa5eerf2wrpaasd52"&gt;35&lt;/key&gt;&lt;/foreign-keys&gt;&lt;ref-type name="Journal Article"&gt;17&lt;/ref-type&gt;&lt;contributors&gt;&lt;authors&gt;&lt;author&gt;Ding, Jian&lt;/author&gt;&lt;author&gt;Chen, Jinghai&lt;/author&gt;&lt;author&gt;Wang, Yanqun&lt;/author&gt;&lt;author&gt;Kataoka, Masaharu&lt;/author&gt;&lt;author&gt;Ma, Lixin&lt;/author&gt;&lt;author&gt;Zhou, Pingzhu&lt;/author&gt;&lt;author&gt;Hu, Xiaoyun&lt;/author&gt;&lt;author&gt;Lin, Zhiqiang&lt;/author&gt;&lt;author&gt;Nie, Mao&lt;/author&gt;&lt;author&gt;Deng, Zhong-Liang&lt;/author&gt;&lt;/authors&gt;&lt;/contributors&gt;&lt;titles&gt;&lt;title&gt;Trbp regulates heart function through microRNA-mediated Sox6 repression&lt;/title&gt;&lt;secondary-title&gt;Nature genetics&lt;/secondary-title&gt;&lt;/titles&gt;&lt;periodical&gt;&lt;full-title&gt;Nature genetics&lt;/full-title&gt;&lt;/periodical&gt;&lt;pages&gt;776-783&lt;/pages&gt;&lt;volume&gt;47&lt;/volume&gt;&lt;number&gt;7&lt;/number&gt;&lt;dates&gt;&lt;year&gt;2015&lt;/year&gt;&lt;/dates&gt;&lt;isbn&gt;1061-4036&lt;/isbn&gt;&lt;urls&gt;&lt;/urls&gt;&lt;/record&gt;&lt;/Cite&gt;&lt;Cite&gt;&lt;Author&gt;Lin&lt;/Author&gt;&lt;Year&gt;2014&lt;/Year&gt;&lt;RecNum&gt;36&lt;/RecNum&gt;&lt;record&gt;&lt;rec-number&gt;36&lt;/rec-number&gt;&lt;foreign-keys&gt;&lt;key app="EN" db-id="fpa9e5rtr29v0ker5trxa5eerf2wrpaasd52"&gt;36&lt;/key&gt;&lt;/foreign-keys&gt;&lt;ref-type name="Journal Article"&gt;17&lt;/ref-type&gt;&lt;contributors&gt;&lt;authors&gt;&lt;author&gt;Lin, Zhiqiang&lt;/author&gt;&lt;author&gt;von Gise, Alexander&lt;/author&gt;&lt;author&gt;Zhou, Pingzhu&lt;/author&gt;&lt;author&gt;Gu, Fei&lt;/author&gt;&lt;author&gt;Ma, Qing&lt;/author&gt;&lt;author&gt;Jiang, Jianming&lt;/author&gt;&lt;author&gt;Yau, Allan L&lt;/author&gt;&lt;author&gt;Buck, Jessica N&lt;/author&gt;&lt;author&gt;Gouin, Katryna A&lt;/author&gt;&lt;author&gt;van Gorp, Pim RR&lt;/author&gt;&lt;/authors&gt;&lt;/contributors&gt;&lt;titles&gt;&lt;title&gt;Cardiac-specific YAP activation improves cardiac function and survival in an experimental murine MI model&lt;/title&gt;&lt;secondary-title&gt;Circulation research&lt;/secondary-title&gt;&lt;/titles&gt;&lt;periodical&gt;&lt;full-title&gt;Circulation research&lt;/full-title&gt;&lt;/periodical&gt;&lt;pages&gt;354-363&lt;/pages&gt;&lt;volume&gt;115&lt;/volume&gt;&lt;number&gt;3&lt;/number&gt;&lt;dates&gt;&lt;year&gt;2014&lt;/year&gt;&lt;/dates&gt;&lt;isbn&gt;0009-7330&lt;/isbn&gt;&lt;urls&gt;&lt;/urls&gt;&lt;/record&gt;&lt;/Cite&gt;&lt;/EndNote&gt;</w:instrText>
      </w:r>
      <w:r w:rsidRPr="00915806">
        <w:rPr>
          <w:rFonts w:ascii="Arial" w:hAnsi="Arial" w:cs="Arial"/>
          <w:sz w:val="24"/>
          <w:szCs w:val="24"/>
        </w:rPr>
        <w:fldChar w:fldCharType="separate"/>
      </w:r>
      <w:hyperlink w:anchor="_ENREF_25" w:tooltip="Ding, 2015 #35" w:history="1">
        <w:r w:rsidR="00FF65A2" w:rsidRPr="00915806">
          <w:rPr>
            <w:rFonts w:ascii="Arial" w:hAnsi="Arial" w:cs="Arial"/>
            <w:noProof/>
            <w:sz w:val="24"/>
            <w:szCs w:val="24"/>
            <w:vertAlign w:val="superscript"/>
          </w:rPr>
          <w:t>25</w:t>
        </w:r>
      </w:hyperlink>
      <w:r w:rsidRPr="00915806">
        <w:rPr>
          <w:rFonts w:ascii="Arial" w:hAnsi="Arial" w:cs="Arial"/>
          <w:noProof/>
          <w:sz w:val="24"/>
          <w:szCs w:val="24"/>
          <w:vertAlign w:val="superscript"/>
        </w:rPr>
        <w:t>,</w:t>
      </w:r>
      <w:hyperlink w:anchor="_ENREF_26" w:tooltip="Lin, 2014 #36" w:history="1">
        <w:r w:rsidR="00FF65A2" w:rsidRPr="00915806">
          <w:rPr>
            <w:rFonts w:ascii="Arial" w:hAnsi="Arial" w:cs="Arial"/>
            <w:noProof/>
            <w:sz w:val="24"/>
            <w:szCs w:val="24"/>
            <w:vertAlign w:val="superscript"/>
          </w:rPr>
          <w:t>26</w:t>
        </w:r>
      </w:hyperlink>
      <w:r w:rsidRPr="00915806">
        <w:rPr>
          <w:rFonts w:ascii="Arial" w:hAnsi="Arial" w:cs="Arial"/>
          <w:sz w:val="24"/>
          <w:szCs w:val="24"/>
        </w:rPr>
        <w:fldChar w:fldCharType="end"/>
      </w:r>
      <w:r w:rsidRPr="00915806">
        <w:rPr>
          <w:rFonts w:ascii="Arial" w:hAnsi="Arial" w:cs="Arial"/>
          <w:sz w:val="24"/>
          <w:szCs w:val="24"/>
        </w:rPr>
        <w:t xml:space="preserve">. Although the U6 promoter is ubiquitously active in mouse tissues, </w:t>
      </w:r>
      <w:r w:rsidR="00A80BAB" w:rsidRPr="00915806">
        <w:rPr>
          <w:rFonts w:ascii="Arial" w:hAnsi="Arial" w:cs="Arial"/>
          <w:sz w:val="24"/>
          <w:szCs w:val="24"/>
        </w:rPr>
        <w:t>a most striking inhibition of target mRNA (Trbp) by rAAV9</w:t>
      </w:r>
      <w:ins w:id="566" w:author="Author" w:date="2016-06-30T21:13:00Z">
        <w:r w:rsidR="00426B07">
          <w:rPr>
            <w:rFonts w:ascii="Arial" w:hAnsi="Arial" w:cs="Arial"/>
            <w:sz w:val="24"/>
            <w:szCs w:val="24"/>
          </w:rPr>
          <w:t>.</w:t>
        </w:r>
      </w:ins>
      <w:del w:id="567" w:author="Author" w:date="2016-06-30T21:13:00Z">
        <w:r w:rsidR="00A80BAB" w:rsidRPr="00915806" w:rsidDel="00426B07">
          <w:rPr>
            <w:rFonts w:ascii="Arial" w:hAnsi="Arial" w:cs="Arial"/>
            <w:sz w:val="24"/>
            <w:szCs w:val="24"/>
          </w:rPr>
          <w:delText>-</w:delText>
        </w:r>
      </w:del>
      <w:r w:rsidR="00A80BAB" w:rsidRPr="00915806">
        <w:rPr>
          <w:rFonts w:ascii="Arial" w:hAnsi="Arial" w:cs="Arial"/>
          <w:sz w:val="24"/>
          <w:szCs w:val="24"/>
        </w:rPr>
        <w:t>U6</w:t>
      </w:r>
      <w:proofErr w:type="gramStart"/>
      <w:ins w:id="568" w:author="Author" w:date="2016-06-30T21:13:00Z">
        <w:r w:rsidR="00426B07">
          <w:rPr>
            <w:rFonts w:ascii="Arial" w:hAnsi="Arial" w:cs="Arial"/>
            <w:sz w:val="24"/>
            <w:szCs w:val="24"/>
          </w:rPr>
          <w:t>::</w:t>
        </w:r>
      </w:ins>
      <w:proofErr w:type="gramEnd"/>
      <w:del w:id="569" w:author="Author" w:date="2016-06-30T21:13:00Z">
        <w:r w:rsidR="00A80BAB" w:rsidRPr="00915806" w:rsidDel="00426B07">
          <w:rPr>
            <w:rFonts w:ascii="Arial" w:hAnsi="Arial" w:cs="Arial"/>
            <w:sz w:val="24"/>
            <w:szCs w:val="24"/>
          </w:rPr>
          <w:delText>-</w:delText>
        </w:r>
      </w:del>
      <w:r w:rsidR="00A80BAB" w:rsidRPr="00915806">
        <w:rPr>
          <w:rFonts w:ascii="Arial" w:hAnsi="Arial" w:cs="Arial"/>
          <w:sz w:val="24"/>
          <w:szCs w:val="24"/>
        </w:rPr>
        <w:t xml:space="preserve">shRNA was </w:t>
      </w:r>
      <w:r w:rsidRPr="00915806">
        <w:rPr>
          <w:rFonts w:ascii="Arial" w:hAnsi="Arial" w:cs="Arial"/>
          <w:sz w:val="24"/>
          <w:szCs w:val="24"/>
        </w:rPr>
        <w:t xml:space="preserve">observed in the heart, but not in other organs (Figure 5). </w:t>
      </w:r>
      <w:r w:rsidR="00447611" w:rsidRPr="00915806">
        <w:rPr>
          <w:rFonts w:ascii="Arial" w:hAnsi="Arial" w:cs="Arial"/>
          <w:sz w:val="24"/>
          <w:szCs w:val="24"/>
        </w:rPr>
        <w:t>The l</w:t>
      </w:r>
      <w:r w:rsidRPr="00915806">
        <w:rPr>
          <w:rFonts w:ascii="Arial" w:hAnsi="Arial" w:cs="Arial"/>
          <w:sz w:val="24"/>
          <w:szCs w:val="24"/>
        </w:rPr>
        <w:t xml:space="preserve">iver is the </w:t>
      </w:r>
      <w:r w:rsidRPr="00915806">
        <w:rPr>
          <w:rFonts w:ascii="Arial" w:hAnsi="Arial" w:cs="Arial"/>
          <w:sz w:val="24"/>
          <w:szCs w:val="24"/>
          <w:shd w:val="clear" w:color="auto" w:fill="FFFFFF"/>
        </w:rPr>
        <w:t xml:space="preserve">most common organ transduced by different </w:t>
      </w:r>
      <w:r w:rsidRPr="00915806">
        <w:rPr>
          <w:rFonts w:ascii="Arial" w:hAnsi="Arial" w:cs="Arial"/>
          <w:sz w:val="24"/>
          <w:szCs w:val="24"/>
        </w:rPr>
        <w:t xml:space="preserve">serotypes of </w:t>
      </w:r>
      <w:ins w:id="570" w:author="Author" w:date="2016-06-30T21:14:00Z">
        <w:r w:rsidR="00426B07">
          <w:rPr>
            <w:rFonts w:ascii="Arial" w:hAnsi="Arial" w:cs="Arial"/>
            <w:sz w:val="24"/>
            <w:szCs w:val="24"/>
          </w:rPr>
          <w:t>r</w:t>
        </w:r>
      </w:ins>
      <w:r w:rsidRPr="00915806">
        <w:rPr>
          <w:rFonts w:ascii="Arial" w:hAnsi="Arial" w:cs="Arial"/>
          <w:sz w:val="24"/>
          <w:szCs w:val="24"/>
        </w:rPr>
        <w:t>AAV</w:t>
      </w:r>
      <w:r w:rsidR="00E21A9F" w:rsidRPr="00915806">
        <w:rPr>
          <w:rFonts w:ascii="Arial" w:hAnsi="Arial" w:cs="Arial"/>
          <w:sz w:val="24"/>
          <w:szCs w:val="24"/>
          <w:vertAlign w:val="superscript"/>
        </w:rPr>
        <w:t>35</w:t>
      </w:r>
      <w:proofErr w:type="gramStart"/>
      <w:r w:rsidR="00AD2BF3" w:rsidRPr="00915806">
        <w:rPr>
          <w:rFonts w:ascii="Arial" w:hAnsi="Arial" w:cs="Arial"/>
          <w:sz w:val="24"/>
          <w:szCs w:val="24"/>
          <w:vertAlign w:val="superscript"/>
        </w:rPr>
        <w:t>,36</w:t>
      </w:r>
      <w:proofErr w:type="gramEnd"/>
      <w:r w:rsidRPr="00915806">
        <w:rPr>
          <w:rFonts w:ascii="Arial" w:hAnsi="Arial" w:cs="Arial"/>
          <w:sz w:val="24"/>
          <w:szCs w:val="24"/>
        </w:rPr>
        <w:t>.  However, the knockdown efficiency (</w:t>
      </w:r>
      <w:del w:id="571" w:author="Author" w:date="2016-06-30T22:36:00Z">
        <w:r w:rsidRPr="00915806" w:rsidDel="00C72BAA">
          <w:rPr>
            <w:rFonts w:ascii="Arial" w:hAnsi="Arial" w:cs="Arial"/>
            <w:sz w:val="24"/>
            <w:szCs w:val="24"/>
          </w:rPr>
          <w:delText>0.</w:delText>
        </w:r>
      </w:del>
      <w:r w:rsidRPr="00915806">
        <w:rPr>
          <w:rFonts w:ascii="Arial" w:hAnsi="Arial" w:cs="Arial"/>
          <w:sz w:val="24"/>
          <w:szCs w:val="24"/>
        </w:rPr>
        <w:t>36</w:t>
      </w:r>
      <w:ins w:id="572" w:author="Author" w:date="2016-06-30T22:36:00Z">
        <w:r w:rsidR="00C72BAA">
          <w:rPr>
            <w:rFonts w:ascii="Arial" w:hAnsi="Arial" w:cs="Arial"/>
            <w:sz w:val="24"/>
            <w:szCs w:val="24"/>
          </w:rPr>
          <w:t>% reduction of mRNA level</w:t>
        </w:r>
      </w:ins>
      <w:del w:id="573" w:author="Author" w:date="2016-06-30T22:35:00Z">
        <w:r w:rsidRPr="00915806" w:rsidDel="00C72BAA">
          <w:rPr>
            <w:rFonts w:ascii="Arial" w:hAnsi="Arial" w:cs="Arial"/>
            <w:sz w:val="24"/>
            <w:szCs w:val="24"/>
          </w:rPr>
          <w:delText xml:space="preserve"> fold</w:delText>
        </w:r>
      </w:del>
      <w:r w:rsidRPr="00915806">
        <w:rPr>
          <w:rFonts w:ascii="Arial" w:hAnsi="Arial" w:cs="Arial"/>
          <w:sz w:val="24"/>
          <w:szCs w:val="24"/>
        </w:rPr>
        <w:t>) in the liver is much lower than that in the heart (</w:t>
      </w:r>
      <w:del w:id="574" w:author="Author" w:date="2016-06-30T22:36:00Z">
        <w:r w:rsidRPr="00915806" w:rsidDel="00C72BAA">
          <w:rPr>
            <w:rFonts w:ascii="Arial" w:hAnsi="Arial" w:cs="Arial"/>
            <w:sz w:val="24"/>
            <w:szCs w:val="24"/>
          </w:rPr>
          <w:delText>0.</w:delText>
        </w:r>
      </w:del>
      <w:r w:rsidRPr="00915806">
        <w:rPr>
          <w:rFonts w:ascii="Arial" w:hAnsi="Arial" w:cs="Arial"/>
          <w:sz w:val="24"/>
          <w:szCs w:val="24"/>
        </w:rPr>
        <w:t>68</w:t>
      </w:r>
      <w:del w:id="575" w:author="Author" w:date="2016-06-30T22:36:00Z">
        <w:r w:rsidRPr="00915806" w:rsidDel="00C72BAA">
          <w:rPr>
            <w:rFonts w:ascii="Arial" w:hAnsi="Arial" w:cs="Arial"/>
            <w:sz w:val="24"/>
            <w:szCs w:val="24"/>
          </w:rPr>
          <w:delText xml:space="preserve"> </w:delText>
        </w:r>
      </w:del>
      <w:ins w:id="576" w:author="Author" w:date="2016-06-30T22:36:00Z">
        <w:r w:rsidR="00C72BAA">
          <w:rPr>
            <w:rFonts w:ascii="Arial" w:hAnsi="Arial" w:cs="Arial"/>
            <w:sz w:val="24"/>
            <w:szCs w:val="24"/>
          </w:rPr>
          <w:t>% reduction of mRNA level</w:t>
        </w:r>
      </w:ins>
      <w:del w:id="577" w:author="Author" w:date="2016-06-30T22:36:00Z">
        <w:r w:rsidRPr="00915806" w:rsidDel="00C72BAA">
          <w:rPr>
            <w:rFonts w:ascii="Arial" w:hAnsi="Arial" w:cs="Arial"/>
            <w:sz w:val="24"/>
            <w:szCs w:val="24"/>
          </w:rPr>
          <w:delText>fold</w:delText>
        </w:r>
      </w:del>
      <w:r w:rsidRPr="00915806">
        <w:rPr>
          <w:rFonts w:ascii="Arial" w:hAnsi="Arial" w:cs="Arial"/>
          <w:sz w:val="24"/>
          <w:szCs w:val="24"/>
        </w:rPr>
        <w:t xml:space="preserve">). This is consistent with the previous study showing that </w:t>
      </w:r>
      <w:r w:rsidRPr="00915806">
        <w:rPr>
          <w:rFonts w:ascii="Arial" w:hAnsi="Arial" w:cs="Arial"/>
          <w:sz w:val="24"/>
          <w:szCs w:val="24"/>
          <w:shd w:val="clear" w:color="auto" w:fill="FFFFFF"/>
        </w:rPr>
        <w:t xml:space="preserve">despite higher viral genome presence in the liver, </w:t>
      </w:r>
      <w:r w:rsidRPr="00915806">
        <w:rPr>
          <w:rFonts w:ascii="Arial" w:hAnsi="Arial" w:cs="Arial"/>
          <w:bCs/>
          <w:sz w:val="24"/>
          <w:szCs w:val="24"/>
        </w:rPr>
        <w:t>systemic delivery of shRNA by rAAV9 provides more efficient gene knockdown</w:t>
      </w:r>
      <w:r w:rsidRPr="00915806">
        <w:rPr>
          <w:rFonts w:ascii="Arial" w:hAnsi="Arial" w:cs="Arial"/>
          <w:sz w:val="24"/>
          <w:szCs w:val="24"/>
          <w:shd w:val="clear" w:color="auto" w:fill="FFFFFF"/>
        </w:rPr>
        <w:t xml:space="preserve"> in the </w:t>
      </w:r>
      <w:r w:rsidR="008C5309" w:rsidRPr="00915806">
        <w:rPr>
          <w:rFonts w:ascii="Arial" w:hAnsi="Arial" w:cs="Arial"/>
          <w:sz w:val="24"/>
          <w:szCs w:val="24"/>
          <w:shd w:val="clear" w:color="auto" w:fill="FFFFFF"/>
        </w:rPr>
        <w:t>heart</w:t>
      </w:r>
      <w:hyperlink w:anchor="_ENREF_33" w:tooltip="Piras, 2013 #42" w:history="1">
        <w:r w:rsidR="008C5309" w:rsidRPr="00915806">
          <w:rPr>
            <w:rFonts w:ascii="Arial" w:hAnsi="Arial" w:cs="Arial"/>
            <w:sz w:val="24"/>
            <w:szCs w:val="24"/>
            <w:shd w:val="clear" w:color="auto" w:fill="FFFFFF"/>
          </w:rPr>
          <w:fldChar w:fldCharType="begin"/>
        </w:r>
        <w:r w:rsidR="008C5309" w:rsidRPr="00915806">
          <w:rPr>
            <w:rFonts w:ascii="Arial" w:hAnsi="Arial" w:cs="Arial"/>
            <w:sz w:val="24"/>
            <w:szCs w:val="24"/>
            <w:shd w:val="clear" w:color="auto" w:fill="FFFFFF"/>
          </w:rPr>
          <w:instrText xml:space="preserve"> ADDIN EN.CITE &lt;EndNote&gt;&lt;Cite&gt;&lt;Author&gt;Piras&lt;/Author&gt;&lt;Year&gt;2013&lt;/Year&gt;&lt;RecNum&gt;42&lt;/RecNum&gt;&lt;DisplayText&gt;&lt;style face="superscript"&gt;33&lt;/style&gt;&lt;/DisplayText&gt;&lt;record&gt;&lt;rec-number&gt;42&lt;/rec-number&gt;&lt;foreign-keys&gt;&lt;key app="EN" db-id="fpa9e5rtr29v0ker5trxa5eerf2wrpaasd52"&gt;42&lt;/key&gt;&lt;/foreign-keys&gt;&lt;ref-type name="Journal Article"&gt;17&lt;/ref-type&gt;&lt;contributors&gt;&lt;authors&gt;&lt;author&gt;Piras, Bryan A&lt;/author&gt;&lt;author&gt;O’Connor, Daniel M&lt;/author&gt;&lt;author&gt;French, Brent A&lt;/author&gt;&lt;/authors&gt;&lt;/contributors&gt;&lt;titles&gt;&lt;title&gt;Systemic delivery of shRNA by AAV9 provides highly efficient knockdown of ubiquitously expressed GFP in mouse heart, but not liver&lt;/title&gt;&lt;secondary-title&gt;PloS one&lt;/secondary-title&gt;&lt;/titles&gt;&lt;periodical&gt;&lt;full-title&gt;PloS one&lt;/full-title&gt;&lt;/periodical&gt;&lt;pages&gt;e75894&lt;/pages&gt;&lt;volume&gt;8&lt;/volume&gt;&lt;number&gt;9&lt;/number&gt;&lt;dates&gt;&lt;year&gt;2013&lt;/year&gt;&lt;/dates&gt;&lt;isbn&gt;1932-6203&lt;/isbn&gt;&lt;urls&gt;&lt;/urls&gt;&lt;/record&gt;&lt;/Cite&gt;&lt;/EndNote&gt;</w:instrText>
        </w:r>
        <w:r w:rsidR="008C5309" w:rsidRPr="00915806">
          <w:rPr>
            <w:rFonts w:ascii="Arial" w:hAnsi="Arial" w:cs="Arial"/>
            <w:sz w:val="24"/>
            <w:szCs w:val="24"/>
            <w:shd w:val="clear" w:color="auto" w:fill="FFFFFF"/>
          </w:rPr>
          <w:fldChar w:fldCharType="separate"/>
        </w:r>
        <w:r w:rsidR="008C5309" w:rsidRPr="00915806">
          <w:rPr>
            <w:rFonts w:ascii="Arial" w:hAnsi="Arial" w:cs="Arial"/>
            <w:noProof/>
            <w:sz w:val="24"/>
            <w:szCs w:val="24"/>
            <w:shd w:val="clear" w:color="auto" w:fill="FFFFFF"/>
            <w:vertAlign w:val="superscript"/>
          </w:rPr>
          <w:t>3</w:t>
        </w:r>
        <w:r w:rsidR="00AD2BF3" w:rsidRPr="00915806">
          <w:rPr>
            <w:rFonts w:ascii="Arial" w:hAnsi="Arial" w:cs="Arial"/>
            <w:noProof/>
            <w:sz w:val="24"/>
            <w:szCs w:val="24"/>
            <w:shd w:val="clear" w:color="auto" w:fill="FFFFFF"/>
            <w:vertAlign w:val="superscript"/>
          </w:rPr>
          <w:t>5</w:t>
        </w:r>
        <w:r w:rsidR="008C5309" w:rsidRPr="00915806">
          <w:rPr>
            <w:rFonts w:ascii="Arial" w:hAnsi="Arial" w:cs="Arial"/>
            <w:sz w:val="24"/>
            <w:szCs w:val="24"/>
            <w:shd w:val="clear" w:color="auto" w:fill="FFFFFF"/>
          </w:rPr>
          <w:fldChar w:fldCharType="end"/>
        </w:r>
      </w:hyperlink>
      <w:r w:rsidRPr="00915806">
        <w:rPr>
          <w:rFonts w:ascii="Arial" w:hAnsi="Arial" w:cs="Arial"/>
          <w:sz w:val="24"/>
          <w:szCs w:val="24"/>
          <w:shd w:val="clear" w:color="auto" w:fill="FFFFFF"/>
        </w:rPr>
        <w:t>.</w:t>
      </w:r>
      <w:r w:rsidRPr="00915806">
        <w:rPr>
          <w:rFonts w:ascii="Arial" w:hAnsi="Arial" w:cs="Arial"/>
          <w:sz w:val="24"/>
          <w:szCs w:val="24"/>
        </w:rPr>
        <w:t xml:space="preserve"> </w:t>
      </w:r>
      <w:ins w:id="578" w:author="Author" w:date="2016-06-30T22:00:00Z">
        <w:r w:rsidR="00952037" w:rsidRPr="00F170D2">
          <w:rPr>
            <w:rFonts w:ascii="Arial" w:hAnsi="Arial" w:cs="Arial"/>
            <w:sz w:val="24"/>
            <w:szCs w:val="24"/>
          </w:rPr>
          <w:t xml:space="preserve">It is possible </w:t>
        </w:r>
      </w:ins>
      <w:ins w:id="579" w:author="Author" w:date="2016-06-30T22:13:00Z">
        <w:r w:rsidR="00F170D2" w:rsidRPr="00F170D2">
          <w:rPr>
            <w:rFonts w:ascii="Arial" w:hAnsi="Arial" w:cs="Arial"/>
            <w:sz w:val="24"/>
            <w:szCs w:val="24"/>
          </w:rPr>
          <w:lastRenderedPageBreak/>
          <w:t xml:space="preserve">that </w:t>
        </w:r>
        <w:r w:rsidR="00F170D2" w:rsidRPr="008371EC">
          <w:rPr>
            <w:rFonts w:ascii="Arial" w:eastAsia="Times New Roman" w:hAnsi="Arial" w:cs="Arial"/>
            <w:color w:val="000000"/>
            <w:sz w:val="24"/>
            <w:szCs w:val="24"/>
            <w:rPrChange w:id="580" w:author="Author" w:date="2016-06-30T22:14:00Z">
              <w:rPr>
                <w:rFonts w:ascii="Verdana" w:eastAsia="Times New Roman" w:hAnsi="Verdana" w:cs="Times New Roman"/>
                <w:color w:val="000000"/>
                <w:sz w:val="18"/>
                <w:szCs w:val="18"/>
              </w:rPr>
            </w:rPrChange>
          </w:rPr>
          <w:t>hepatocytes</w:t>
        </w:r>
      </w:ins>
      <w:ins w:id="581" w:author="Author" w:date="2016-06-30T22:16:00Z">
        <w:r w:rsidR="00AA5311">
          <w:rPr>
            <w:rFonts w:ascii="Arial" w:eastAsia="Times New Roman" w:hAnsi="Arial" w:cs="Arial"/>
            <w:color w:val="000000"/>
            <w:sz w:val="24"/>
            <w:szCs w:val="24"/>
          </w:rPr>
          <w:t xml:space="preserve"> are more proliferative</w:t>
        </w:r>
      </w:ins>
      <w:ins w:id="582" w:author="Author" w:date="2016-06-30T22:17:00Z">
        <w:r w:rsidR="00AA5311">
          <w:rPr>
            <w:rFonts w:ascii="Arial" w:eastAsia="Times New Roman" w:hAnsi="Arial" w:cs="Arial"/>
            <w:color w:val="000000"/>
            <w:sz w:val="24"/>
            <w:szCs w:val="24"/>
          </w:rPr>
          <w:t xml:space="preserve"> than</w:t>
        </w:r>
      </w:ins>
      <w:ins w:id="583" w:author="Author" w:date="2016-06-30T22:16:00Z">
        <w:r w:rsidR="00AA5311">
          <w:rPr>
            <w:rFonts w:ascii="Arial" w:eastAsia="Times New Roman" w:hAnsi="Arial" w:cs="Arial"/>
            <w:color w:val="000000"/>
            <w:sz w:val="24"/>
            <w:szCs w:val="24"/>
          </w:rPr>
          <w:t xml:space="preserve"> </w:t>
        </w:r>
      </w:ins>
      <w:ins w:id="584" w:author="Author" w:date="2016-06-30T22:17:00Z">
        <w:r w:rsidR="00AA5311">
          <w:rPr>
            <w:rFonts w:ascii="Arial" w:eastAsia="Times New Roman" w:hAnsi="Arial" w:cs="Arial"/>
            <w:color w:val="000000"/>
            <w:sz w:val="24"/>
            <w:szCs w:val="24"/>
          </w:rPr>
          <w:t xml:space="preserve">cardiomyocytes </w:t>
        </w:r>
      </w:ins>
      <w:ins w:id="585" w:author="Author" w:date="2016-06-30T22:16:00Z">
        <w:r w:rsidR="00AA5311">
          <w:rPr>
            <w:rFonts w:ascii="Arial" w:eastAsia="Times New Roman" w:hAnsi="Arial" w:cs="Arial"/>
            <w:color w:val="000000"/>
            <w:sz w:val="24"/>
            <w:szCs w:val="24"/>
          </w:rPr>
          <w:t>and</w:t>
        </w:r>
      </w:ins>
      <w:ins w:id="586" w:author="Author" w:date="2016-06-30T22:13:00Z">
        <w:r w:rsidR="00F170D2" w:rsidRPr="008371EC">
          <w:rPr>
            <w:rFonts w:ascii="Arial" w:eastAsia="Times New Roman" w:hAnsi="Arial" w:cs="Arial"/>
            <w:color w:val="000000"/>
            <w:sz w:val="24"/>
            <w:szCs w:val="24"/>
            <w:rPrChange w:id="587" w:author="Author" w:date="2016-06-30T22:14:00Z">
              <w:rPr>
                <w:rFonts w:ascii="Verdana" w:eastAsia="Times New Roman" w:hAnsi="Verdana" w:cs="Times New Roman"/>
                <w:color w:val="000000"/>
                <w:sz w:val="18"/>
                <w:szCs w:val="18"/>
              </w:rPr>
            </w:rPrChange>
          </w:rPr>
          <w:t xml:space="preserve"> </w:t>
        </w:r>
      </w:ins>
      <w:ins w:id="588" w:author="Author" w:date="2016-06-30T22:15:00Z">
        <w:del w:id="589" w:author="Author" w:date="2016-06-30T22:16:00Z">
          <w:r w:rsidR="00F170D2" w:rsidDel="00AA5311">
            <w:rPr>
              <w:rFonts w:ascii="Arial" w:eastAsia="Times New Roman" w:hAnsi="Arial" w:cs="Arial"/>
              <w:color w:val="000000"/>
              <w:sz w:val="24"/>
              <w:szCs w:val="24"/>
            </w:rPr>
            <w:delText>at neonatal ages</w:delText>
          </w:r>
          <w:r w:rsidR="00F170D2" w:rsidRPr="00F170D2" w:rsidDel="00AA5311">
            <w:rPr>
              <w:rFonts w:ascii="Arial" w:eastAsia="Times New Roman" w:hAnsi="Arial" w:cs="Arial"/>
              <w:color w:val="000000"/>
              <w:sz w:val="24"/>
              <w:szCs w:val="24"/>
            </w:rPr>
            <w:delText xml:space="preserve"> </w:delText>
          </w:r>
        </w:del>
      </w:ins>
      <w:ins w:id="590" w:author="Author" w:date="2016-06-30T22:13:00Z">
        <w:r w:rsidR="00F170D2" w:rsidRPr="008371EC">
          <w:rPr>
            <w:rFonts w:ascii="Arial" w:eastAsia="Times New Roman" w:hAnsi="Arial" w:cs="Arial"/>
            <w:color w:val="000000"/>
            <w:sz w:val="24"/>
            <w:szCs w:val="24"/>
            <w:rPrChange w:id="591" w:author="Author" w:date="2016-06-30T22:14:00Z">
              <w:rPr>
                <w:rFonts w:ascii="Verdana" w:eastAsia="Times New Roman" w:hAnsi="Verdana" w:cs="Times New Roman"/>
                <w:color w:val="000000"/>
                <w:sz w:val="18"/>
                <w:szCs w:val="18"/>
              </w:rPr>
            </w:rPrChange>
          </w:rPr>
          <w:t xml:space="preserve">are </w:t>
        </w:r>
      </w:ins>
      <w:ins w:id="592" w:author="Author" w:date="2016-06-30T22:17:00Z">
        <w:r w:rsidR="00AA5311">
          <w:rPr>
            <w:rFonts w:ascii="Arial" w:eastAsia="Times New Roman" w:hAnsi="Arial" w:cs="Arial"/>
            <w:color w:val="000000"/>
            <w:sz w:val="24"/>
            <w:szCs w:val="24"/>
          </w:rPr>
          <w:t xml:space="preserve">more actively </w:t>
        </w:r>
      </w:ins>
      <w:ins w:id="593" w:author="Author" w:date="2016-06-30T22:13:00Z">
        <w:del w:id="594" w:author="Author" w:date="2016-06-30T22:17:00Z">
          <w:r w:rsidR="00F170D2" w:rsidRPr="008371EC" w:rsidDel="00AA5311">
            <w:rPr>
              <w:rFonts w:ascii="Arial" w:eastAsia="Times New Roman" w:hAnsi="Arial" w:cs="Arial"/>
              <w:color w:val="000000"/>
              <w:sz w:val="24"/>
              <w:szCs w:val="24"/>
              <w:rPrChange w:id="595" w:author="Author" w:date="2016-06-30T22:14:00Z">
                <w:rPr>
                  <w:rFonts w:ascii="Verdana" w:eastAsia="Times New Roman" w:hAnsi="Verdana" w:cs="Times New Roman"/>
                  <w:color w:val="000000"/>
                  <w:sz w:val="18"/>
                  <w:szCs w:val="18"/>
                </w:rPr>
              </w:rPrChange>
            </w:rPr>
            <w:delText xml:space="preserve">still </w:delText>
          </w:r>
        </w:del>
        <w:r w:rsidR="00F170D2" w:rsidRPr="008371EC">
          <w:rPr>
            <w:rFonts w:ascii="Arial" w:eastAsia="Times New Roman" w:hAnsi="Arial" w:cs="Arial"/>
            <w:color w:val="000000"/>
            <w:sz w:val="24"/>
            <w:szCs w:val="24"/>
            <w:rPrChange w:id="596" w:author="Author" w:date="2016-06-30T22:14:00Z">
              <w:rPr>
                <w:rFonts w:ascii="Verdana" w:eastAsia="Times New Roman" w:hAnsi="Verdana" w:cs="Times New Roman"/>
                <w:color w:val="000000"/>
                <w:sz w:val="18"/>
                <w:szCs w:val="18"/>
              </w:rPr>
            </w:rPrChange>
          </w:rPr>
          <w:t>undergoing cell division after rAAV9 administration</w:t>
        </w:r>
      </w:ins>
      <w:ins w:id="597" w:author="Author" w:date="2016-06-30T22:16:00Z">
        <w:r w:rsidR="00AA5311" w:rsidRPr="00AA5311">
          <w:rPr>
            <w:rFonts w:ascii="Arial" w:eastAsia="Times New Roman" w:hAnsi="Arial" w:cs="Arial"/>
            <w:color w:val="000000"/>
            <w:sz w:val="24"/>
            <w:szCs w:val="24"/>
          </w:rPr>
          <w:t xml:space="preserve"> </w:t>
        </w:r>
        <w:r w:rsidR="00AA5311">
          <w:rPr>
            <w:rFonts w:ascii="Arial" w:eastAsia="Times New Roman" w:hAnsi="Arial" w:cs="Arial"/>
            <w:color w:val="000000"/>
            <w:sz w:val="24"/>
            <w:szCs w:val="24"/>
          </w:rPr>
          <w:t>at the neonatal ages</w:t>
        </w:r>
      </w:ins>
      <w:ins w:id="598" w:author="Author" w:date="2016-06-30T22:13:00Z">
        <w:r w:rsidR="00F170D2" w:rsidRPr="008371EC">
          <w:rPr>
            <w:rFonts w:ascii="Arial" w:eastAsia="Times New Roman" w:hAnsi="Arial" w:cs="Arial"/>
            <w:color w:val="000000"/>
            <w:sz w:val="24"/>
            <w:szCs w:val="24"/>
            <w:rPrChange w:id="599" w:author="Author" w:date="2016-06-30T22:14:00Z">
              <w:rPr>
                <w:rFonts w:ascii="Verdana" w:eastAsia="Times New Roman" w:hAnsi="Verdana" w:cs="Times New Roman"/>
                <w:color w:val="000000"/>
                <w:sz w:val="18"/>
                <w:szCs w:val="18"/>
              </w:rPr>
            </w:rPrChange>
          </w:rPr>
          <w:t xml:space="preserve">, which results in </w:t>
        </w:r>
      </w:ins>
      <w:ins w:id="600" w:author="Author" w:date="2016-06-30T22:18:00Z">
        <w:r w:rsidR="00AA5311">
          <w:rPr>
            <w:rFonts w:ascii="Arial" w:eastAsia="Times New Roman" w:hAnsi="Arial" w:cs="Arial"/>
            <w:color w:val="000000"/>
            <w:sz w:val="24"/>
            <w:szCs w:val="24"/>
          </w:rPr>
          <w:t xml:space="preserve">substantial </w:t>
        </w:r>
      </w:ins>
      <w:ins w:id="601" w:author="Author" w:date="2016-06-30T22:13:00Z">
        <w:r w:rsidR="00F170D2" w:rsidRPr="008371EC">
          <w:rPr>
            <w:rFonts w:ascii="Arial" w:eastAsia="Times New Roman" w:hAnsi="Arial" w:cs="Arial"/>
            <w:color w:val="000000"/>
            <w:sz w:val="24"/>
            <w:szCs w:val="24"/>
            <w:rPrChange w:id="602" w:author="Author" w:date="2016-06-30T22:14:00Z">
              <w:rPr>
                <w:rFonts w:ascii="Verdana" w:eastAsia="Times New Roman" w:hAnsi="Verdana" w:cs="Times New Roman"/>
                <w:color w:val="000000"/>
                <w:sz w:val="18"/>
                <w:szCs w:val="18"/>
              </w:rPr>
            </w:rPrChange>
          </w:rPr>
          <w:t>vector genome dilution</w:t>
        </w:r>
      </w:ins>
      <w:ins w:id="603" w:author="Author" w:date="2016-06-30T22:18:00Z">
        <w:r w:rsidR="00AA5311">
          <w:rPr>
            <w:rFonts w:ascii="Arial" w:eastAsia="Times New Roman" w:hAnsi="Arial" w:cs="Arial"/>
            <w:color w:val="000000"/>
            <w:sz w:val="24"/>
            <w:szCs w:val="24"/>
          </w:rPr>
          <w:t xml:space="preserve"> in the liver tissue</w:t>
        </w:r>
      </w:ins>
      <w:ins w:id="604" w:author="Author" w:date="2016-06-30T22:14:00Z">
        <w:r w:rsidR="00F170D2" w:rsidRPr="00F170D2">
          <w:rPr>
            <w:rFonts w:ascii="Arial" w:hAnsi="Arial" w:cs="Arial"/>
            <w:sz w:val="24"/>
            <w:szCs w:val="24"/>
          </w:rPr>
          <w:t>.</w:t>
        </w:r>
        <w:r w:rsidR="00F170D2">
          <w:rPr>
            <w:rFonts w:ascii="Arial" w:hAnsi="Arial" w:cs="Arial"/>
            <w:sz w:val="24"/>
            <w:szCs w:val="24"/>
          </w:rPr>
          <w:t xml:space="preserve"> </w:t>
        </w:r>
      </w:ins>
      <w:ins w:id="605" w:author="Author" w:date="2016-06-30T22:18:00Z">
        <w:r w:rsidR="00AA5311">
          <w:rPr>
            <w:rFonts w:ascii="Arial" w:hAnsi="Arial" w:cs="Arial"/>
            <w:sz w:val="24"/>
            <w:szCs w:val="24"/>
          </w:rPr>
          <w:t>However, t</w:t>
        </w:r>
      </w:ins>
      <w:del w:id="606" w:author="Author" w:date="2016-06-30T22:18:00Z">
        <w:r w:rsidRPr="00915806" w:rsidDel="00AA5311">
          <w:rPr>
            <w:rFonts w:ascii="Arial" w:hAnsi="Arial" w:cs="Arial"/>
            <w:sz w:val="24"/>
            <w:szCs w:val="24"/>
          </w:rPr>
          <w:delText>T</w:delText>
        </w:r>
      </w:del>
      <w:r w:rsidRPr="00915806">
        <w:rPr>
          <w:rFonts w:ascii="Arial" w:hAnsi="Arial" w:cs="Arial"/>
          <w:sz w:val="24"/>
          <w:szCs w:val="24"/>
        </w:rPr>
        <w:t xml:space="preserve">his </w:t>
      </w:r>
      <w:ins w:id="607" w:author="Author" w:date="2016-06-30T22:14:00Z">
        <w:r w:rsidR="00F170D2">
          <w:rPr>
            <w:rFonts w:ascii="Arial" w:hAnsi="Arial" w:cs="Arial"/>
            <w:sz w:val="24"/>
            <w:szCs w:val="24"/>
          </w:rPr>
          <w:t xml:space="preserve">also </w:t>
        </w:r>
      </w:ins>
      <w:r w:rsidRPr="00915806">
        <w:rPr>
          <w:rFonts w:ascii="Arial" w:hAnsi="Arial" w:cs="Arial"/>
          <w:sz w:val="24"/>
          <w:szCs w:val="24"/>
        </w:rPr>
        <w:t xml:space="preserve">suggests that the serotype of rAAV9 </w:t>
      </w:r>
      <w:del w:id="608" w:author="Author" w:date="2016-06-30T22:14:00Z">
        <w:r w:rsidRPr="00915806" w:rsidDel="00F170D2">
          <w:rPr>
            <w:rFonts w:ascii="Arial" w:hAnsi="Arial" w:cs="Arial"/>
            <w:sz w:val="24"/>
            <w:szCs w:val="24"/>
          </w:rPr>
          <w:delText xml:space="preserve">can </w:delText>
        </w:r>
      </w:del>
      <w:ins w:id="609" w:author="Author" w:date="2016-06-30T22:14:00Z">
        <w:r w:rsidR="00F170D2">
          <w:rPr>
            <w:rFonts w:ascii="Arial" w:hAnsi="Arial" w:cs="Arial"/>
            <w:sz w:val="24"/>
            <w:szCs w:val="24"/>
          </w:rPr>
          <w:t>may</w:t>
        </w:r>
        <w:r w:rsidR="00F170D2" w:rsidRPr="00915806">
          <w:rPr>
            <w:rFonts w:ascii="Arial" w:hAnsi="Arial" w:cs="Arial"/>
            <w:sz w:val="24"/>
            <w:szCs w:val="24"/>
          </w:rPr>
          <w:t xml:space="preserve"> </w:t>
        </w:r>
      </w:ins>
      <w:r w:rsidRPr="00915806">
        <w:rPr>
          <w:rFonts w:ascii="Arial" w:hAnsi="Arial" w:cs="Arial"/>
          <w:sz w:val="24"/>
          <w:szCs w:val="24"/>
        </w:rPr>
        <w:t xml:space="preserve">more efficiently transduce cardiomyocytes </w:t>
      </w:r>
      <w:r w:rsidR="00166766" w:rsidRPr="00915806">
        <w:rPr>
          <w:rFonts w:ascii="Arial" w:hAnsi="Arial" w:cs="Arial"/>
          <w:sz w:val="24"/>
          <w:szCs w:val="24"/>
        </w:rPr>
        <w:t xml:space="preserve">in comparison </w:t>
      </w:r>
      <w:r w:rsidRPr="00915806">
        <w:rPr>
          <w:rFonts w:ascii="Arial" w:hAnsi="Arial" w:cs="Arial"/>
          <w:sz w:val="24"/>
          <w:szCs w:val="24"/>
        </w:rPr>
        <w:t xml:space="preserve">to other cell types. As demonstrated by </w:t>
      </w:r>
      <w:proofErr w:type="spellStart"/>
      <w:r w:rsidRPr="00915806">
        <w:rPr>
          <w:rFonts w:ascii="Arial" w:hAnsi="Arial" w:cs="Arial"/>
          <w:sz w:val="24"/>
          <w:szCs w:val="24"/>
        </w:rPr>
        <w:t>Lovric</w:t>
      </w:r>
      <w:proofErr w:type="spellEnd"/>
      <w:r w:rsidRPr="00915806">
        <w:rPr>
          <w:rFonts w:ascii="Arial" w:hAnsi="Arial" w:cs="Arial"/>
          <w:sz w:val="24"/>
          <w:szCs w:val="24"/>
        </w:rPr>
        <w:t xml:space="preserve"> </w:t>
      </w:r>
      <w:r w:rsidRPr="00915806">
        <w:rPr>
          <w:rFonts w:ascii="Arial" w:hAnsi="Arial" w:cs="Arial"/>
          <w:i/>
          <w:sz w:val="24"/>
          <w:szCs w:val="24"/>
        </w:rPr>
        <w:t>et al</w:t>
      </w:r>
      <w:r w:rsidRPr="00915806">
        <w:rPr>
          <w:rFonts w:ascii="Arial" w:hAnsi="Arial" w:cs="Arial"/>
          <w:sz w:val="24"/>
          <w:szCs w:val="24"/>
        </w:rPr>
        <w:t xml:space="preserve">., in </w:t>
      </w:r>
      <w:r w:rsidRPr="00915806">
        <w:rPr>
          <w:rFonts w:ascii="Arial" w:eastAsia="ArialMT" w:hAnsi="Arial" w:cs="Arial"/>
          <w:sz w:val="24"/>
          <w:szCs w:val="24"/>
        </w:rPr>
        <w:t xml:space="preserve">differentiated myocytes, the DNA damage response MRN complex proteins are repressed. MRN complex proteins bind AAV genomes and inhibit AAV transduction through transcriptional silencing. Thus, </w:t>
      </w:r>
      <w:proofErr w:type="spellStart"/>
      <w:r w:rsidRPr="00915806">
        <w:rPr>
          <w:rFonts w:ascii="Arial" w:hAnsi="Arial" w:cs="Arial"/>
          <w:bCs/>
          <w:sz w:val="24"/>
          <w:szCs w:val="24"/>
        </w:rPr>
        <w:t>permissivity</w:t>
      </w:r>
      <w:proofErr w:type="spellEnd"/>
      <w:r w:rsidRPr="00915806">
        <w:rPr>
          <w:rFonts w:ascii="Arial" w:hAnsi="Arial" w:cs="Arial"/>
          <w:bCs/>
          <w:sz w:val="24"/>
          <w:szCs w:val="24"/>
        </w:rPr>
        <w:t xml:space="preserve"> to AAV transduction can be induced by the</w:t>
      </w:r>
      <w:r w:rsidRPr="00915806">
        <w:rPr>
          <w:rFonts w:ascii="Arial" w:eastAsia="ArialMT" w:hAnsi="Arial" w:cs="Arial"/>
          <w:sz w:val="24"/>
          <w:szCs w:val="24"/>
        </w:rPr>
        <w:t xml:space="preserve"> terminal </w:t>
      </w:r>
      <w:r w:rsidRPr="00915806">
        <w:rPr>
          <w:rFonts w:ascii="Arial" w:hAnsi="Arial" w:cs="Arial"/>
          <w:bCs/>
          <w:sz w:val="24"/>
          <w:szCs w:val="24"/>
        </w:rPr>
        <w:t xml:space="preserve">differentiation of </w:t>
      </w:r>
      <w:r w:rsidRPr="00915806">
        <w:rPr>
          <w:rFonts w:ascii="Arial" w:hAnsi="Arial" w:cs="Arial"/>
          <w:sz w:val="24"/>
          <w:szCs w:val="24"/>
        </w:rPr>
        <w:t>cardiomyocytes</w:t>
      </w:r>
      <w:r w:rsidR="00121622" w:rsidRPr="00915806">
        <w:rPr>
          <w:rFonts w:ascii="Arial" w:hAnsi="Arial" w:cs="Arial"/>
          <w:bCs/>
          <w:sz w:val="24"/>
          <w:szCs w:val="24"/>
          <w:vertAlign w:val="superscript"/>
        </w:rPr>
        <w:t>3</w:t>
      </w:r>
      <w:r w:rsidR="00AD2BF3" w:rsidRPr="00915806">
        <w:rPr>
          <w:rFonts w:ascii="Arial" w:hAnsi="Arial" w:cs="Arial"/>
          <w:bCs/>
          <w:sz w:val="24"/>
          <w:szCs w:val="24"/>
          <w:vertAlign w:val="superscript"/>
        </w:rPr>
        <w:t>6</w:t>
      </w:r>
      <w:r w:rsidRPr="00915806">
        <w:rPr>
          <w:rFonts w:ascii="Arial" w:hAnsi="Arial" w:cs="Arial"/>
          <w:bCs/>
          <w:sz w:val="24"/>
          <w:szCs w:val="24"/>
        </w:rPr>
        <w:t xml:space="preserve">, </w:t>
      </w:r>
      <w:r w:rsidR="00166766" w:rsidRPr="00915806">
        <w:rPr>
          <w:rFonts w:ascii="Arial" w:hAnsi="Arial" w:cs="Arial"/>
          <w:bCs/>
          <w:sz w:val="24"/>
          <w:szCs w:val="24"/>
        </w:rPr>
        <w:t>making</w:t>
      </w:r>
      <w:r w:rsidRPr="00915806">
        <w:rPr>
          <w:rFonts w:ascii="Arial" w:hAnsi="Arial" w:cs="Arial"/>
          <w:bCs/>
          <w:sz w:val="24"/>
          <w:szCs w:val="24"/>
        </w:rPr>
        <w:t xml:space="preserve"> the rAAV</w:t>
      </w:r>
      <w:ins w:id="610" w:author="Author" w:date="2016-06-30T21:14:00Z">
        <w:r w:rsidR="00426B07">
          <w:rPr>
            <w:rFonts w:ascii="Arial" w:hAnsi="Arial" w:cs="Arial"/>
            <w:bCs/>
            <w:sz w:val="24"/>
            <w:szCs w:val="24"/>
          </w:rPr>
          <w:t>9</w:t>
        </w:r>
      </w:ins>
      <w:r w:rsidRPr="00915806">
        <w:rPr>
          <w:rFonts w:ascii="Arial" w:hAnsi="Arial" w:cs="Arial"/>
          <w:bCs/>
          <w:sz w:val="24"/>
          <w:szCs w:val="24"/>
        </w:rPr>
        <w:t xml:space="preserve"> systems</w:t>
      </w:r>
      <w:r w:rsidR="00317D36" w:rsidRPr="00915806">
        <w:rPr>
          <w:rFonts w:ascii="Arial" w:hAnsi="Arial" w:cs="Arial"/>
          <w:bCs/>
          <w:sz w:val="24"/>
          <w:szCs w:val="24"/>
        </w:rPr>
        <w:t>, comparing to other viral vectors,</w:t>
      </w:r>
      <w:r w:rsidRPr="00915806">
        <w:rPr>
          <w:rFonts w:ascii="Arial" w:hAnsi="Arial" w:cs="Arial"/>
          <w:bCs/>
          <w:sz w:val="24"/>
          <w:szCs w:val="24"/>
        </w:rPr>
        <w:t xml:space="preserve"> very suitable for gene manipulation in the heart. To further minimize the undesired knockdown effects in other organs (</w:t>
      </w:r>
      <w:r w:rsidR="00166766" w:rsidRPr="00915806">
        <w:rPr>
          <w:rFonts w:ascii="Arial" w:hAnsi="Arial" w:cs="Arial"/>
          <w:bCs/>
          <w:i/>
          <w:sz w:val="24"/>
          <w:szCs w:val="24"/>
        </w:rPr>
        <w:t>e.g</w:t>
      </w:r>
      <w:r w:rsidRPr="00915806">
        <w:rPr>
          <w:rFonts w:ascii="Arial" w:hAnsi="Arial" w:cs="Arial"/>
          <w:bCs/>
          <w:i/>
          <w:sz w:val="24"/>
          <w:szCs w:val="24"/>
        </w:rPr>
        <w:t>.</w:t>
      </w:r>
      <w:r w:rsidRPr="00915806">
        <w:rPr>
          <w:rFonts w:ascii="Arial" w:hAnsi="Arial" w:cs="Arial"/>
          <w:bCs/>
          <w:sz w:val="24"/>
          <w:szCs w:val="24"/>
        </w:rPr>
        <w:t xml:space="preserve"> liver), one also can use cardiac-specific </w:t>
      </w:r>
      <w:del w:id="611" w:author="Author" w:date="2016-06-30T21:14:00Z">
        <w:r w:rsidRPr="00915806" w:rsidDel="00426B07">
          <w:rPr>
            <w:rFonts w:ascii="Arial" w:hAnsi="Arial" w:cs="Arial"/>
            <w:sz w:val="24"/>
            <w:szCs w:val="24"/>
          </w:rPr>
          <w:delText xml:space="preserve">TnnT2 </w:delText>
        </w:r>
      </w:del>
      <w:ins w:id="612" w:author="Author" w:date="2016-06-30T21:14:00Z">
        <w:r w:rsidR="00426B07">
          <w:rPr>
            <w:rFonts w:ascii="Arial" w:hAnsi="Arial" w:cs="Arial"/>
            <w:sz w:val="24"/>
            <w:szCs w:val="24"/>
          </w:rPr>
          <w:t>cTNT</w:t>
        </w:r>
        <w:r w:rsidR="00426B07" w:rsidRPr="00915806">
          <w:rPr>
            <w:rFonts w:ascii="Arial" w:hAnsi="Arial" w:cs="Arial"/>
            <w:sz w:val="24"/>
            <w:szCs w:val="24"/>
          </w:rPr>
          <w:t xml:space="preserve"> </w:t>
        </w:r>
      </w:ins>
      <w:r w:rsidRPr="00915806">
        <w:rPr>
          <w:rFonts w:ascii="Arial" w:hAnsi="Arial" w:cs="Arial"/>
          <w:sz w:val="24"/>
          <w:szCs w:val="24"/>
        </w:rPr>
        <w:t xml:space="preserve">promoter-driven miR-30a-based </w:t>
      </w:r>
      <w:proofErr w:type="spellStart"/>
      <w:r w:rsidRPr="00915806">
        <w:rPr>
          <w:rFonts w:ascii="Arial" w:hAnsi="Arial" w:cs="Arial"/>
          <w:sz w:val="24"/>
          <w:szCs w:val="24"/>
        </w:rPr>
        <w:t>shmiR</w:t>
      </w:r>
      <w:proofErr w:type="spellEnd"/>
      <w:r w:rsidRPr="00915806">
        <w:rPr>
          <w:rFonts w:ascii="Arial" w:hAnsi="Arial" w:cs="Arial"/>
          <w:sz w:val="24"/>
          <w:szCs w:val="24"/>
        </w:rPr>
        <w:t xml:space="preserve"> to repress the genes of interest in the heart</w:t>
      </w:r>
      <w:r w:rsidRPr="00915806">
        <w:rPr>
          <w:rFonts w:ascii="Arial" w:hAnsi="Arial" w:cs="Arial"/>
          <w:sz w:val="24"/>
          <w:szCs w:val="24"/>
          <w:vertAlign w:val="superscript"/>
        </w:rPr>
        <w:t>29</w:t>
      </w:r>
      <w:r w:rsidRPr="00915806">
        <w:rPr>
          <w:rFonts w:ascii="Arial" w:hAnsi="Arial" w:cs="Arial"/>
          <w:sz w:val="24"/>
          <w:szCs w:val="24"/>
        </w:rPr>
        <w:t>.</w:t>
      </w:r>
      <w:del w:id="613" w:author="Author" w:date="2016-06-30T21:40:00Z">
        <w:r w:rsidRPr="00915806" w:rsidDel="00052889">
          <w:rPr>
            <w:rFonts w:ascii="Arial" w:hAnsi="Arial" w:cs="Arial"/>
            <w:sz w:val="24"/>
            <w:szCs w:val="24"/>
          </w:rPr>
          <w:delText xml:space="preserve"> </w:delText>
        </w:r>
        <w:r w:rsidR="00447611" w:rsidRPr="00915806" w:rsidDel="00052889">
          <w:rPr>
            <w:rFonts w:ascii="Arial" w:hAnsi="Arial" w:cs="Arial"/>
            <w:sz w:val="24"/>
            <w:szCs w:val="24"/>
          </w:rPr>
          <w:delText>Clearly, this technology has yet to reach its full potential.</w:delText>
        </w:r>
      </w:del>
      <w:r w:rsidR="00447611" w:rsidRPr="00915806">
        <w:rPr>
          <w:rFonts w:ascii="Arial" w:hAnsi="Arial" w:cs="Arial"/>
          <w:sz w:val="24"/>
          <w:szCs w:val="24"/>
        </w:rPr>
        <w:t xml:space="preserve">  </w:t>
      </w:r>
      <w:r w:rsidR="00DB2CEA" w:rsidRPr="00915806">
        <w:rPr>
          <w:rFonts w:ascii="Arial" w:hAnsi="Arial" w:cs="Arial"/>
          <w:bCs/>
          <w:sz w:val="24"/>
          <w:szCs w:val="24"/>
        </w:rPr>
        <w:t>T</w:t>
      </w:r>
      <w:r w:rsidR="00166766" w:rsidRPr="00915806">
        <w:rPr>
          <w:rFonts w:ascii="Arial" w:hAnsi="Arial" w:cs="Arial"/>
          <w:bCs/>
          <w:sz w:val="24"/>
          <w:szCs w:val="24"/>
        </w:rPr>
        <w:t>his manuscript</w:t>
      </w:r>
      <w:r w:rsidR="00646191" w:rsidRPr="00915806">
        <w:rPr>
          <w:rFonts w:ascii="Arial" w:hAnsi="Arial" w:cs="Arial"/>
          <w:bCs/>
          <w:sz w:val="24"/>
          <w:szCs w:val="24"/>
        </w:rPr>
        <w:t xml:space="preserve"> </w:t>
      </w:r>
      <w:r w:rsidR="00166766" w:rsidRPr="00915806">
        <w:rPr>
          <w:rFonts w:ascii="Arial" w:hAnsi="Arial" w:cs="Arial"/>
          <w:bCs/>
          <w:sz w:val="24"/>
          <w:szCs w:val="24"/>
        </w:rPr>
        <w:t xml:space="preserve">provided the reader with the specific technicalities of capitalizing upon the </w:t>
      </w:r>
      <w:del w:id="614" w:author="Author" w:date="2016-06-30T21:38:00Z">
        <w:r w:rsidR="00166766" w:rsidRPr="00915806" w:rsidDel="00AD23C2">
          <w:rPr>
            <w:rFonts w:ascii="Arial" w:hAnsi="Arial" w:cs="Arial"/>
            <w:bCs/>
            <w:sz w:val="24"/>
            <w:szCs w:val="24"/>
          </w:rPr>
          <w:delText xml:space="preserve">emerging </w:delText>
        </w:r>
      </w:del>
      <w:r w:rsidR="00166766" w:rsidRPr="00915806">
        <w:rPr>
          <w:rFonts w:ascii="Arial" w:hAnsi="Arial" w:cs="Arial"/>
          <w:bCs/>
          <w:sz w:val="24"/>
          <w:szCs w:val="24"/>
        </w:rPr>
        <w:t xml:space="preserve">rAAV9 technology in cardiovascular investigations.  </w:t>
      </w:r>
    </w:p>
    <w:p w14:paraId="46AD39D9" w14:textId="77777777" w:rsidR="006847DC" w:rsidRPr="00915806" w:rsidRDefault="006847DC" w:rsidP="00915806">
      <w:pPr>
        <w:pStyle w:val="NoSpacing"/>
        <w:jc w:val="both"/>
        <w:rPr>
          <w:rFonts w:ascii="Arial" w:hAnsi="Arial" w:cs="Arial"/>
          <w:sz w:val="24"/>
          <w:szCs w:val="24"/>
        </w:rPr>
      </w:pPr>
    </w:p>
    <w:p w14:paraId="667CC7E1" w14:textId="1593110A" w:rsidR="00D8479D" w:rsidRPr="00915806" w:rsidRDefault="00D8479D" w:rsidP="00915806">
      <w:pPr>
        <w:pStyle w:val="NoSpacing"/>
        <w:jc w:val="both"/>
        <w:rPr>
          <w:rFonts w:ascii="Arial" w:hAnsi="Arial" w:cs="Arial"/>
          <w:b/>
          <w:sz w:val="24"/>
          <w:szCs w:val="24"/>
        </w:rPr>
      </w:pPr>
      <w:r w:rsidRPr="00915806">
        <w:rPr>
          <w:rFonts w:ascii="Arial" w:hAnsi="Arial" w:cs="Arial"/>
          <w:b/>
          <w:sz w:val="24"/>
          <w:szCs w:val="24"/>
        </w:rPr>
        <w:t>A</w:t>
      </w:r>
      <w:r w:rsidR="00715A2D" w:rsidRPr="00915806">
        <w:rPr>
          <w:rFonts w:ascii="Arial" w:hAnsi="Arial" w:cs="Arial"/>
          <w:b/>
          <w:sz w:val="24"/>
          <w:szCs w:val="24"/>
        </w:rPr>
        <w:t>CKNOWLEDGEMENTS:</w:t>
      </w:r>
      <w:r w:rsidRPr="00915806">
        <w:rPr>
          <w:rFonts w:ascii="Arial" w:hAnsi="Arial" w:cs="Arial"/>
          <w:b/>
          <w:sz w:val="24"/>
          <w:szCs w:val="24"/>
        </w:rPr>
        <w:t xml:space="preserve"> </w:t>
      </w:r>
    </w:p>
    <w:p w14:paraId="5C0CF4C7" w14:textId="050D965B" w:rsidR="00D8479D" w:rsidRPr="00915806" w:rsidRDefault="00D8479D" w:rsidP="00915806">
      <w:pPr>
        <w:pStyle w:val="NoSpacing"/>
        <w:jc w:val="both"/>
        <w:rPr>
          <w:rFonts w:ascii="Arial" w:hAnsi="Arial" w:cs="Arial"/>
          <w:sz w:val="24"/>
          <w:szCs w:val="24"/>
        </w:rPr>
      </w:pPr>
      <w:r w:rsidRPr="00915806">
        <w:rPr>
          <w:rFonts w:ascii="Arial" w:hAnsi="Arial" w:cs="Arial"/>
          <w:sz w:val="24"/>
          <w:szCs w:val="24"/>
        </w:rPr>
        <w:t xml:space="preserve">We thank Dr. </w:t>
      </w:r>
      <w:proofErr w:type="spellStart"/>
      <w:r w:rsidRPr="00915806">
        <w:rPr>
          <w:rFonts w:ascii="Arial" w:hAnsi="Arial" w:cs="Arial"/>
          <w:sz w:val="24"/>
          <w:szCs w:val="24"/>
        </w:rPr>
        <w:t>Zaffar</w:t>
      </w:r>
      <w:proofErr w:type="spellEnd"/>
      <w:r w:rsidRPr="00915806">
        <w:rPr>
          <w:rFonts w:ascii="Arial" w:hAnsi="Arial" w:cs="Arial"/>
          <w:sz w:val="24"/>
          <w:szCs w:val="24"/>
        </w:rPr>
        <w:t xml:space="preserve"> </w:t>
      </w:r>
      <w:proofErr w:type="spellStart"/>
      <w:r w:rsidRPr="00915806">
        <w:rPr>
          <w:rFonts w:ascii="Arial" w:hAnsi="Arial" w:cs="Arial"/>
          <w:sz w:val="24"/>
          <w:szCs w:val="24"/>
        </w:rPr>
        <w:t>Haque</w:t>
      </w:r>
      <w:proofErr w:type="spellEnd"/>
      <w:r w:rsidRPr="00915806">
        <w:rPr>
          <w:rFonts w:ascii="Arial" w:hAnsi="Arial" w:cs="Arial"/>
          <w:sz w:val="24"/>
          <w:szCs w:val="24"/>
        </w:rPr>
        <w:t xml:space="preserve"> for careful reading of the manuscript. </w:t>
      </w:r>
      <w:r w:rsidR="009D490C" w:rsidRPr="00915806">
        <w:rPr>
          <w:rFonts w:ascii="Arial" w:hAnsi="Arial" w:cs="Arial"/>
          <w:sz w:val="24"/>
          <w:szCs w:val="24"/>
        </w:rPr>
        <w:t>We thank Dr</w:t>
      </w:r>
      <w:r w:rsidR="00A930DF" w:rsidRPr="00915806">
        <w:rPr>
          <w:rFonts w:ascii="Arial" w:hAnsi="Arial" w:cs="Arial"/>
          <w:sz w:val="24"/>
          <w:szCs w:val="24"/>
        </w:rPr>
        <w:t>s</w:t>
      </w:r>
      <w:r w:rsidR="009D490C" w:rsidRPr="00915806">
        <w:rPr>
          <w:rFonts w:ascii="Arial" w:hAnsi="Arial" w:cs="Arial"/>
          <w:sz w:val="24"/>
          <w:szCs w:val="24"/>
        </w:rPr>
        <w:t xml:space="preserve">. </w:t>
      </w:r>
      <w:proofErr w:type="spellStart"/>
      <w:r w:rsidR="009D490C" w:rsidRPr="00915806">
        <w:rPr>
          <w:rFonts w:ascii="Arial" w:hAnsi="Arial" w:cs="Arial"/>
          <w:sz w:val="24"/>
          <w:szCs w:val="24"/>
        </w:rPr>
        <w:t>Masah</w:t>
      </w:r>
      <w:r w:rsidR="00A930DF" w:rsidRPr="00915806">
        <w:rPr>
          <w:rFonts w:ascii="Arial" w:hAnsi="Arial" w:cs="Arial"/>
          <w:sz w:val="24"/>
          <w:szCs w:val="24"/>
        </w:rPr>
        <w:t>a</w:t>
      </w:r>
      <w:r w:rsidR="009D490C" w:rsidRPr="00915806">
        <w:rPr>
          <w:rFonts w:ascii="Arial" w:hAnsi="Arial" w:cs="Arial"/>
          <w:sz w:val="24"/>
          <w:szCs w:val="24"/>
        </w:rPr>
        <w:t>ru</w:t>
      </w:r>
      <w:proofErr w:type="spellEnd"/>
      <w:r w:rsidR="009D490C" w:rsidRPr="00915806">
        <w:rPr>
          <w:rFonts w:ascii="Arial" w:hAnsi="Arial" w:cs="Arial"/>
          <w:sz w:val="24"/>
          <w:szCs w:val="24"/>
        </w:rPr>
        <w:t xml:space="preserve"> </w:t>
      </w:r>
      <w:proofErr w:type="spellStart"/>
      <w:r w:rsidR="009D490C" w:rsidRPr="00915806">
        <w:rPr>
          <w:rFonts w:ascii="Arial" w:hAnsi="Arial" w:cs="Arial"/>
          <w:sz w:val="24"/>
          <w:szCs w:val="24"/>
        </w:rPr>
        <w:t>Kataoka</w:t>
      </w:r>
      <w:proofErr w:type="spellEnd"/>
      <w:r w:rsidR="009D490C" w:rsidRPr="00915806">
        <w:rPr>
          <w:rFonts w:ascii="Arial" w:hAnsi="Arial" w:cs="Arial"/>
          <w:sz w:val="24"/>
          <w:szCs w:val="24"/>
        </w:rPr>
        <w:t xml:space="preserve"> and </w:t>
      </w:r>
      <w:proofErr w:type="spellStart"/>
      <w:r w:rsidR="009D490C" w:rsidRPr="00915806">
        <w:rPr>
          <w:rFonts w:ascii="Arial" w:hAnsi="Arial" w:cs="Arial"/>
          <w:sz w:val="24"/>
          <w:szCs w:val="24"/>
        </w:rPr>
        <w:t>Gengze</w:t>
      </w:r>
      <w:proofErr w:type="spellEnd"/>
      <w:r w:rsidR="009D490C" w:rsidRPr="00915806">
        <w:rPr>
          <w:rFonts w:ascii="Arial" w:hAnsi="Arial" w:cs="Arial"/>
          <w:sz w:val="24"/>
          <w:szCs w:val="24"/>
        </w:rPr>
        <w:t xml:space="preserve"> Wu for discussions and help. </w:t>
      </w:r>
      <w:proofErr w:type="gramStart"/>
      <w:r w:rsidRPr="00915806">
        <w:rPr>
          <w:rFonts w:ascii="Arial" w:hAnsi="Arial" w:cs="Arial"/>
          <w:sz w:val="24"/>
          <w:szCs w:val="24"/>
        </w:rPr>
        <w:t>Work in the Wang lab is supported by the American Heart Association, Muscular Dystrophy Association and the NIH</w:t>
      </w:r>
      <w:proofErr w:type="gramEnd"/>
      <w:r w:rsidRPr="00915806">
        <w:rPr>
          <w:rFonts w:ascii="Arial" w:hAnsi="Arial" w:cs="Arial"/>
          <w:sz w:val="24"/>
          <w:szCs w:val="24"/>
        </w:rPr>
        <w:t xml:space="preserve"> (HL085635, HL116919, HL125925). </w:t>
      </w:r>
    </w:p>
    <w:p w14:paraId="7AF22940" w14:textId="77777777" w:rsidR="00715A2D" w:rsidRPr="00915806" w:rsidRDefault="00715A2D" w:rsidP="00915806">
      <w:pPr>
        <w:pStyle w:val="NoSpacing"/>
        <w:jc w:val="both"/>
        <w:rPr>
          <w:rFonts w:ascii="Arial" w:hAnsi="Arial" w:cs="Arial"/>
          <w:b/>
          <w:sz w:val="24"/>
          <w:szCs w:val="24"/>
        </w:rPr>
      </w:pPr>
    </w:p>
    <w:p w14:paraId="37257E54" w14:textId="346C1C95" w:rsidR="00715A2D" w:rsidRPr="00915806" w:rsidRDefault="00715A2D" w:rsidP="00915806">
      <w:pPr>
        <w:pStyle w:val="NoSpacing"/>
        <w:jc w:val="both"/>
        <w:rPr>
          <w:rFonts w:ascii="Arial" w:hAnsi="Arial" w:cs="Arial"/>
          <w:b/>
          <w:sz w:val="24"/>
          <w:szCs w:val="24"/>
        </w:rPr>
      </w:pPr>
      <w:r w:rsidRPr="00915806">
        <w:rPr>
          <w:rFonts w:ascii="Arial" w:hAnsi="Arial" w:cs="Arial"/>
          <w:b/>
          <w:sz w:val="24"/>
          <w:szCs w:val="24"/>
        </w:rPr>
        <w:t>DISCLOSURES:</w:t>
      </w:r>
    </w:p>
    <w:p w14:paraId="1A7429CD" w14:textId="69E63F34" w:rsidR="00E60421" w:rsidRPr="00915806" w:rsidRDefault="00E60421" w:rsidP="00915806">
      <w:pPr>
        <w:pStyle w:val="NoSpacing"/>
        <w:jc w:val="both"/>
        <w:rPr>
          <w:rFonts w:ascii="Arial" w:hAnsi="Arial" w:cs="Arial"/>
          <w:sz w:val="24"/>
          <w:szCs w:val="24"/>
        </w:rPr>
      </w:pPr>
      <w:r w:rsidRPr="00915806">
        <w:rPr>
          <w:rFonts w:ascii="Arial" w:hAnsi="Arial" w:cs="Arial"/>
          <w:sz w:val="24"/>
          <w:szCs w:val="24"/>
        </w:rPr>
        <w:t>The authors have nothing to disclose.</w:t>
      </w:r>
    </w:p>
    <w:p w14:paraId="781761AA" w14:textId="77777777" w:rsidR="00D8479D" w:rsidRPr="00915806" w:rsidRDefault="00D8479D" w:rsidP="00915806">
      <w:pPr>
        <w:pStyle w:val="NoSpacing"/>
        <w:jc w:val="both"/>
        <w:rPr>
          <w:rFonts w:ascii="Arial" w:hAnsi="Arial" w:cs="Arial"/>
          <w:b/>
          <w:sz w:val="24"/>
          <w:szCs w:val="24"/>
        </w:rPr>
      </w:pPr>
    </w:p>
    <w:p w14:paraId="69F2FE52" w14:textId="77777777" w:rsidR="00915806" w:rsidRPr="00915806" w:rsidRDefault="00915806" w:rsidP="00915806">
      <w:pPr>
        <w:pStyle w:val="NoSpacing"/>
        <w:jc w:val="both"/>
        <w:rPr>
          <w:rFonts w:ascii="Arial" w:hAnsi="Arial" w:cs="Arial"/>
          <w:b/>
          <w:sz w:val="24"/>
          <w:szCs w:val="24"/>
        </w:rPr>
      </w:pPr>
    </w:p>
    <w:p w14:paraId="7BC3E99B" w14:textId="3D3C5EAE" w:rsidR="00F341BB" w:rsidRPr="00915806" w:rsidRDefault="00715A2D" w:rsidP="00915806">
      <w:pPr>
        <w:pStyle w:val="NoSpacing"/>
        <w:jc w:val="both"/>
        <w:rPr>
          <w:rFonts w:ascii="Arial" w:hAnsi="Arial" w:cs="Arial"/>
          <w:b/>
          <w:sz w:val="28"/>
          <w:szCs w:val="24"/>
        </w:rPr>
      </w:pPr>
      <w:r w:rsidRPr="00915806">
        <w:rPr>
          <w:rFonts w:ascii="Arial" w:hAnsi="Arial" w:cs="Arial"/>
          <w:b/>
          <w:sz w:val="24"/>
          <w:szCs w:val="24"/>
        </w:rPr>
        <w:t>REFERENCES</w:t>
      </w:r>
      <w:r w:rsidR="00DA18BE" w:rsidRPr="00915806">
        <w:rPr>
          <w:rFonts w:ascii="Arial" w:hAnsi="Arial" w:cs="Arial"/>
          <w:b/>
          <w:sz w:val="24"/>
          <w:szCs w:val="24"/>
        </w:rPr>
        <w:t>:</w:t>
      </w:r>
    </w:p>
    <w:p w14:paraId="2E76F9A9" w14:textId="77777777" w:rsidR="00BA69DF" w:rsidRPr="002A61A8" w:rsidRDefault="00BA69DF" w:rsidP="00915806">
      <w:pPr>
        <w:pStyle w:val="EndNoteBibliography"/>
        <w:spacing w:after="0"/>
        <w:ind w:left="720" w:hanging="720"/>
        <w:rPr>
          <w:rFonts w:ascii="Arial" w:hAnsi="Arial" w:cs="Arial"/>
          <w:sz w:val="24"/>
          <w:szCs w:val="24"/>
        </w:rPr>
      </w:pPr>
      <w:bookmarkStart w:id="615" w:name="_ENREF_1"/>
      <w:r w:rsidRPr="008371EC">
        <w:rPr>
          <w:rFonts w:ascii="Arial" w:hAnsi="Arial" w:cs="Arial"/>
          <w:sz w:val="24"/>
          <w:szCs w:val="24"/>
          <w:rPrChange w:id="616" w:author="Author" w:date="2016-06-30T08:06:00Z">
            <w:rPr>
              <w:rFonts w:ascii="Arial" w:hAnsi="Arial" w:cs="Arial"/>
              <w:noProof w:val="0"/>
              <w:sz w:val="24"/>
            </w:rPr>
          </w:rPrChange>
        </w:rPr>
        <w:t>1</w:t>
      </w:r>
      <w:r w:rsidRPr="008371EC">
        <w:rPr>
          <w:rFonts w:ascii="Arial" w:hAnsi="Arial" w:cs="Arial"/>
          <w:sz w:val="24"/>
          <w:szCs w:val="24"/>
          <w:rPrChange w:id="617" w:author="Author" w:date="2016-06-30T08:06:00Z">
            <w:rPr>
              <w:rFonts w:ascii="Arial" w:hAnsi="Arial" w:cs="Arial"/>
              <w:noProof w:val="0"/>
              <w:sz w:val="24"/>
            </w:rPr>
          </w:rPrChange>
        </w:rPr>
        <w:tab/>
        <w:t xml:space="preserve">Primrose, S. B. &amp; Twyman, R. </w:t>
      </w:r>
      <w:r w:rsidRPr="008371EC">
        <w:rPr>
          <w:rFonts w:ascii="Arial" w:hAnsi="Arial" w:cs="Arial"/>
          <w:i/>
          <w:sz w:val="24"/>
          <w:szCs w:val="24"/>
          <w:rPrChange w:id="618" w:author="Author" w:date="2016-06-30T08:06:00Z">
            <w:rPr>
              <w:rFonts w:ascii="Arial" w:hAnsi="Arial" w:cs="Arial"/>
              <w:i/>
              <w:noProof w:val="0"/>
              <w:sz w:val="24"/>
            </w:rPr>
          </w:rPrChange>
        </w:rPr>
        <w:t>Principles of gene manipulation and genomics</w:t>
      </w:r>
      <w:r w:rsidRPr="008371EC">
        <w:rPr>
          <w:rFonts w:ascii="Arial" w:hAnsi="Arial" w:cs="Arial"/>
          <w:sz w:val="24"/>
          <w:szCs w:val="24"/>
          <w:rPrChange w:id="619" w:author="Author" w:date="2016-06-30T08:06:00Z">
            <w:rPr>
              <w:rFonts w:ascii="Arial" w:hAnsi="Arial" w:cs="Arial"/>
              <w:noProof w:val="0"/>
              <w:sz w:val="24"/>
            </w:rPr>
          </w:rPrChange>
        </w:rPr>
        <w:t>.  John Wiley &amp; Sons, (2013).</w:t>
      </w:r>
      <w:bookmarkEnd w:id="615"/>
    </w:p>
    <w:p w14:paraId="2554993E" w14:textId="62E66F4D" w:rsidR="00BA69DF" w:rsidRPr="002A61A8" w:rsidRDefault="00BA69DF" w:rsidP="00915806">
      <w:pPr>
        <w:pStyle w:val="EndNoteBibliography"/>
        <w:spacing w:after="0"/>
        <w:ind w:left="720" w:hanging="720"/>
        <w:rPr>
          <w:rFonts w:ascii="Arial" w:hAnsi="Arial" w:cs="Arial"/>
          <w:sz w:val="24"/>
          <w:szCs w:val="24"/>
        </w:rPr>
      </w:pPr>
      <w:bookmarkStart w:id="620" w:name="_ENREF_2"/>
      <w:r w:rsidRPr="008371EC">
        <w:rPr>
          <w:rFonts w:ascii="Arial" w:hAnsi="Arial" w:cs="Arial"/>
          <w:sz w:val="24"/>
          <w:szCs w:val="24"/>
          <w:rPrChange w:id="621" w:author="Author" w:date="2016-06-30T08:06:00Z">
            <w:rPr>
              <w:rFonts w:ascii="Arial" w:hAnsi="Arial" w:cs="Arial"/>
              <w:noProof w:val="0"/>
              <w:sz w:val="24"/>
            </w:rPr>
          </w:rPrChange>
        </w:rPr>
        <w:t>2</w:t>
      </w:r>
      <w:r w:rsidRPr="008371EC">
        <w:rPr>
          <w:rFonts w:ascii="Arial" w:hAnsi="Arial" w:cs="Arial"/>
          <w:sz w:val="24"/>
          <w:szCs w:val="24"/>
          <w:rPrChange w:id="622" w:author="Author" w:date="2016-06-30T08:06:00Z">
            <w:rPr>
              <w:rFonts w:ascii="Arial" w:hAnsi="Arial" w:cs="Arial"/>
              <w:noProof w:val="0"/>
              <w:sz w:val="24"/>
            </w:rPr>
          </w:rPrChange>
        </w:rPr>
        <w:tab/>
        <w:t xml:space="preserve">Doudna, J. A. &amp; Charpentier, E. The new frontier of genome engineering with CRISPR-Cas9. </w:t>
      </w:r>
      <w:r w:rsidRPr="008371EC">
        <w:rPr>
          <w:rFonts w:ascii="Arial" w:hAnsi="Arial" w:cs="Arial"/>
          <w:i/>
          <w:sz w:val="24"/>
          <w:szCs w:val="24"/>
          <w:rPrChange w:id="623" w:author="Author" w:date="2016-06-30T08:06:00Z">
            <w:rPr>
              <w:rFonts w:ascii="Arial" w:hAnsi="Arial" w:cs="Arial"/>
              <w:i/>
              <w:noProof w:val="0"/>
              <w:sz w:val="24"/>
            </w:rPr>
          </w:rPrChange>
        </w:rPr>
        <w:t>Science</w:t>
      </w:r>
      <w:r w:rsidRPr="008371EC">
        <w:rPr>
          <w:rFonts w:ascii="Arial" w:hAnsi="Arial" w:cs="Arial"/>
          <w:sz w:val="24"/>
          <w:szCs w:val="24"/>
          <w:rPrChange w:id="624" w:author="Author" w:date="2016-06-30T08:06:00Z">
            <w:rPr>
              <w:rFonts w:ascii="Arial" w:hAnsi="Arial" w:cs="Arial"/>
              <w:noProof w:val="0"/>
              <w:sz w:val="24"/>
            </w:rPr>
          </w:rPrChange>
        </w:rPr>
        <w:t xml:space="preserve"> </w:t>
      </w:r>
      <w:r w:rsidRPr="008371EC">
        <w:rPr>
          <w:rFonts w:ascii="Arial" w:hAnsi="Arial" w:cs="Arial"/>
          <w:b/>
          <w:sz w:val="24"/>
          <w:szCs w:val="24"/>
          <w:rPrChange w:id="625" w:author="Author" w:date="2016-06-30T08:06:00Z">
            <w:rPr>
              <w:rFonts w:ascii="Arial" w:hAnsi="Arial" w:cs="Arial"/>
              <w:b/>
              <w:noProof w:val="0"/>
              <w:sz w:val="24"/>
            </w:rPr>
          </w:rPrChange>
        </w:rPr>
        <w:t>346</w:t>
      </w:r>
      <w:r w:rsidRPr="008371EC">
        <w:rPr>
          <w:rFonts w:ascii="Arial" w:hAnsi="Arial" w:cs="Arial"/>
          <w:sz w:val="24"/>
          <w:szCs w:val="24"/>
          <w:rPrChange w:id="626" w:author="Author" w:date="2016-06-30T08:06:00Z">
            <w:rPr>
              <w:rFonts w:ascii="Arial" w:hAnsi="Arial" w:cs="Arial"/>
              <w:noProof w:val="0"/>
              <w:sz w:val="24"/>
            </w:rPr>
          </w:rPrChange>
        </w:rPr>
        <w:t>, 1258096</w:t>
      </w:r>
      <w:ins w:id="627" w:author="Author" w:date="2016-06-21T21:26:00Z">
        <w:r w:rsidR="00443D7B" w:rsidRPr="008371EC">
          <w:rPr>
            <w:rFonts w:ascii="Arial" w:hAnsi="Arial" w:cs="Arial"/>
            <w:sz w:val="24"/>
            <w:szCs w:val="24"/>
            <w:rPrChange w:id="628" w:author="Author" w:date="2016-06-30T08:06:00Z">
              <w:rPr>
                <w:rFonts w:ascii="Arial" w:hAnsi="Arial" w:cs="Arial"/>
                <w:noProof w:val="0"/>
                <w:sz w:val="24"/>
              </w:rPr>
            </w:rPrChange>
          </w:rPr>
          <w:t xml:space="preserve">. </w:t>
        </w:r>
        <w:r w:rsidR="00443D7B" w:rsidRPr="008371EC">
          <w:rPr>
            <w:rFonts w:ascii="Arial" w:hAnsi="Arial" w:cs="Arial"/>
            <w:color w:val="000000"/>
            <w:sz w:val="24"/>
            <w:szCs w:val="24"/>
            <w:shd w:val="clear" w:color="auto" w:fill="FFFFFF"/>
            <w:rPrChange w:id="629" w:author="Author" w:date="2016-06-30T08:06:00Z">
              <w:rPr>
                <w:rFonts w:ascii="Arial" w:hAnsi="Arial" w:cs="Arial"/>
                <w:noProof w:val="0"/>
                <w:color w:val="000000"/>
                <w:sz w:val="18"/>
                <w:szCs w:val="18"/>
                <w:shd w:val="clear" w:color="auto" w:fill="FFFFFF"/>
              </w:rPr>
            </w:rPrChange>
          </w:rPr>
          <w:t>doi: 10.1126/science.1258096.</w:t>
        </w:r>
      </w:ins>
      <w:r w:rsidRPr="008371EC">
        <w:rPr>
          <w:rFonts w:ascii="Arial" w:hAnsi="Arial" w:cs="Arial"/>
          <w:sz w:val="24"/>
          <w:szCs w:val="24"/>
          <w:rPrChange w:id="630" w:author="Author" w:date="2016-06-30T08:06:00Z">
            <w:rPr>
              <w:rFonts w:ascii="Arial" w:hAnsi="Arial" w:cs="Arial"/>
              <w:noProof w:val="0"/>
              <w:sz w:val="24"/>
            </w:rPr>
          </w:rPrChange>
        </w:rPr>
        <w:t xml:space="preserve"> (2014).</w:t>
      </w:r>
      <w:bookmarkEnd w:id="620"/>
    </w:p>
    <w:p w14:paraId="3987B8FD" w14:textId="18E5BD14" w:rsidR="00BA69DF" w:rsidRPr="002A61A8" w:rsidRDefault="00BA69DF" w:rsidP="00915806">
      <w:pPr>
        <w:pStyle w:val="EndNoteBibliography"/>
        <w:spacing w:after="0"/>
        <w:ind w:left="720" w:hanging="720"/>
        <w:rPr>
          <w:rFonts w:ascii="Arial" w:hAnsi="Arial" w:cs="Arial"/>
          <w:sz w:val="24"/>
          <w:szCs w:val="24"/>
        </w:rPr>
      </w:pPr>
      <w:bookmarkStart w:id="631" w:name="_ENREF_3"/>
      <w:r w:rsidRPr="008371EC">
        <w:rPr>
          <w:rFonts w:ascii="Arial" w:hAnsi="Arial" w:cs="Arial"/>
          <w:sz w:val="24"/>
          <w:szCs w:val="24"/>
          <w:rPrChange w:id="632" w:author="Author" w:date="2016-06-30T08:06:00Z">
            <w:rPr>
              <w:rFonts w:ascii="Arial" w:hAnsi="Arial" w:cs="Arial"/>
              <w:noProof w:val="0"/>
              <w:sz w:val="24"/>
            </w:rPr>
          </w:rPrChange>
        </w:rPr>
        <w:t>3</w:t>
      </w:r>
      <w:r w:rsidRPr="008371EC">
        <w:rPr>
          <w:rFonts w:ascii="Arial" w:hAnsi="Arial" w:cs="Arial"/>
          <w:sz w:val="24"/>
          <w:szCs w:val="24"/>
          <w:rPrChange w:id="633" w:author="Author" w:date="2016-06-30T08:06:00Z">
            <w:rPr>
              <w:rFonts w:ascii="Arial" w:hAnsi="Arial" w:cs="Arial"/>
              <w:noProof w:val="0"/>
              <w:sz w:val="24"/>
            </w:rPr>
          </w:rPrChange>
        </w:rPr>
        <w:tab/>
        <w:t xml:space="preserve">Gaj, T., Gersbach, C. A. &amp; Barbas, C. F. ZFN, TALEN, and CRISPR/Cas-based methods for genome engineering. </w:t>
      </w:r>
      <w:r w:rsidRPr="008371EC">
        <w:rPr>
          <w:rFonts w:ascii="Arial" w:hAnsi="Arial" w:cs="Arial"/>
          <w:i/>
          <w:sz w:val="24"/>
          <w:szCs w:val="24"/>
          <w:rPrChange w:id="634" w:author="Author" w:date="2016-06-30T08:06:00Z">
            <w:rPr>
              <w:rFonts w:ascii="Arial" w:hAnsi="Arial" w:cs="Arial"/>
              <w:i/>
              <w:noProof w:val="0"/>
              <w:sz w:val="24"/>
            </w:rPr>
          </w:rPrChange>
        </w:rPr>
        <w:t>Trends Biotechnol.</w:t>
      </w:r>
      <w:r w:rsidRPr="008371EC">
        <w:rPr>
          <w:rFonts w:ascii="Arial" w:hAnsi="Arial" w:cs="Arial"/>
          <w:sz w:val="24"/>
          <w:szCs w:val="24"/>
          <w:rPrChange w:id="635" w:author="Author" w:date="2016-06-30T08:06:00Z">
            <w:rPr>
              <w:rFonts w:ascii="Arial" w:hAnsi="Arial" w:cs="Arial"/>
              <w:noProof w:val="0"/>
              <w:sz w:val="24"/>
            </w:rPr>
          </w:rPrChange>
        </w:rPr>
        <w:t xml:space="preserve"> </w:t>
      </w:r>
      <w:r w:rsidRPr="008371EC">
        <w:rPr>
          <w:rFonts w:ascii="Arial" w:hAnsi="Arial" w:cs="Arial"/>
          <w:b/>
          <w:sz w:val="24"/>
          <w:szCs w:val="24"/>
          <w:rPrChange w:id="636" w:author="Author" w:date="2016-06-30T08:06:00Z">
            <w:rPr>
              <w:rFonts w:ascii="Arial" w:hAnsi="Arial" w:cs="Arial"/>
              <w:b/>
              <w:noProof w:val="0"/>
              <w:sz w:val="24"/>
            </w:rPr>
          </w:rPrChange>
        </w:rPr>
        <w:t>31</w:t>
      </w:r>
      <w:r w:rsidRPr="008371EC">
        <w:rPr>
          <w:rFonts w:ascii="Arial" w:hAnsi="Arial" w:cs="Arial"/>
          <w:sz w:val="24"/>
          <w:szCs w:val="24"/>
          <w:rPrChange w:id="637" w:author="Author" w:date="2016-06-30T08:06:00Z">
            <w:rPr>
              <w:rFonts w:ascii="Arial" w:hAnsi="Arial" w:cs="Arial"/>
              <w:noProof w:val="0"/>
              <w:sz w:val="24"/>
            </w:rPr>
          </w:rPrChange>
        </w:rPr>
        <w:t>, 397-405</w:t>
      </w:r>
      <w:ins w:id="638" w:author="Author" w:date="2016-06-21T21:26:00Z">
        <w:r w:rsidR="00443D7B" w:rsidRPr="008371EC">
          <w:rPr>
            <w:rFonts w:ascii="Arial" w:hAnsi="Arial" w:cs="Arial"/>
            <w:sz w:val="24"/>
            <w:szCs w:val="24"/>
            <w:rPrChange w:id="639" w:author="Author" w:date="2016-06-30T08:06:00Z">
              <w:rPr>
                <w:rFonts w:ascii="Arial" w:hAnsi="Arial" w:cs="Arial"/>
                <w:noProof w:val="0"/>
                <w:sz w:val="24"/>
              </w:rPr>
            </w:rPrChange>
          </w:rPr>
          <w:t>.</w:t>
        </w:r>
      </w:ins>
      <w:ins w:id="640" w:author="Author" w:date="2016-06-21T21:27:00Z">
        <w:r w:rsidR="00443D7B" w:rsidRPr="008371EC">
          <w:rPr>
            <w:rFonts w:ascii="Arial" w:hAnsi="Arial" w:cs="Arial"/>
            <w:sz w:val="24"/>
            <w:szCs w:val="24"/>
            <w:rPrChange w:id="641" w:author="Author" w:date="2016-06-30T08:06:00Z">
              <w:rPr>
                <w:rFonts w:ascii="Arial" w:hAnsi="Arial" w:cs="Arial"/>
                <w:noProof w:val="0"/>
                <w:sz w:val="24"/>
              </w:rPr>
            </w:rPrChange>
          </w:rPr>
          <w:t xml:space="preserve"> </w:t>
        </w:r>
        <w:r w:rsidR="00443D7B" w:rsidRPr="008371EC">
          <w:rPr>
            <w:rFonts w:ascii="Arial" w:hAnsi="Arial" w:cs="Arial"/>
            <w:color w:val="000000"/>
            <w:sz w:val="24"/>
            <w:szCs w:val="24"/>
            <w:shd w:val="clear" w:color="auto" w:fill="FFFFFF"/>
            <w:rPrChange w:id="642" w:author="Author" w:date="2016-06-30T08:06:00Z">
              <w:rPr>
                <w:rFonts w:ascii="Arial" w:hAnsi="Arial" w:cs="Arial"/>
                <w:noProof w:val="0"/>
                <w:color w:val="000000"/>
                <w:sz w:val="18"/>
                <w:szCs w:val="18"/>
                <w:shd w:val="clear" w:color="auto" w:fill="FFFFFF"/>
              </w:rPr>
            </w:rPrChange>
          </w:rPr>
          <w:t>doi: 10.1016/j.tibtech.2013.04.004.</w:t>
        </w:r>
      </w:ins>
      <w:ins w:id="643" w:author="Author" w:date="2016-06-21T21:26:00Z">
        <w:r w:rsidR="00443D7B" w:rsidRPr="008371EC">
          <w:rPr>
            <w:rFonts w:ascii="Arial" w:hAnsi="Arial" w:cs="Arial"/>
            <w:sz w:val="24"/>
            <w:szCs w:val="24"/>
            <w:rPrChange w:id="644" w:author="Author" w:date="2016-06-30T08:06:00Z">
              <w:rPr>
                <w:rFonts w:ascii="Arial" w:hAnsi="Arial" w:cs="Arial"/>
                <w:noProof w:val="0"/>
                <w:sz w:val="24"/>
              </w:rPr>
            </w:rPrChange>
          </w:rPr>
          <w:t xml:space="preserve"> </w:t>
        </w:r>
      </w:ins>
      <w:del w:id="645" w:author="Author" w:date="2016-06-21T21:27:00Z">
        <w:r w:rsidRPr="008371EC" w:rsidDel="00443D7B">
          <w:rPr>
            <w:rFonts w:ascii="Arial" w:hAnsi="Arial" w:cs="Arial"/>
            <w:sz w:val="24"/>
            <w:szCs w:val="24"/>
            <w:rPrChange w:id="646" w:author="Author" w:date="2016-06-30T08:06:00Z">
              <w:rPr>
                <w:rFonts w:ascii="Arial" w:hAnsi="Arial" w:cs="Arial"/>
                <w:noProof w:val="0"/>
                <w:sz w:val="24"/>
              </w:rPr>
            </w:rPrChange>
          </w:rPr>
          <w:delText xml:space="preserve"> </w:delText>
        </w:r>
      </w:del>
      <w:r w:rsidRPr="008371EC">
        <w:rPr>
          <w:rFonts w:ascii="Arial" w:hAnsi="Arial" w:cs="Arial"/>
          <w:sz w:val="24"/>
          <w:szCs w:val="24"/>
          <w:rPrChange w:id="647" w:author="Author" w:date="2016-06-30T08:06:00Z">
            <w:rPr>
              <w:rFonts w:ascii="Arial" w:hAnsi="Arial" w:cs="Arial"/>
              <w:noProof w:val="0"/>
              <w:sz w:val="24"/>
            </w:rPr>
          </w:rPrChange>
        </w:rPr>
        <w:t>(2013).</w:t>
      </w:r>
      <w:bookmarkEnd w:id="631"/>
    </w:p>
    <w:p w14:paraId="26D0971B" w14:textId="7966B8EC" w:rsidR="00BA69DF" w:rsidRPr="002A61A8" w:rsidRDefault="00BA69DF" w:rsidP="00915806">
      <w:pPr>
        <w:pStyle w:val="EndNoteBibliography"/>
        <w:spacing w:after="0"/>
        <w:ind w:left="720" w:hanging="720"/>
        <w:rPr>
          <w:rFonts w:ascii="Arial" w:hAnsi="Arial" w:cs="Arial"/>
          <w:sz w:val="24"/>
          <w:szCs w:val="24"/>
        </w:rPr>
      </w:pPr>
      <w:bookmarkStart w:id="648" w:name="_ENREF_4"/>
      <w:r w:rsidRPr="008371EC">
        <w:rPr>
          <w:rFonts w:ascii="Arial" w:hAnsi="Arial" w:cs="Arial"/>
          <w:sz w:val="24"/>
          <w:szCs w:val="24"/>
          <w:rPrChange w:id="649" w:author="Author" w:date="2016-06-30T08:06:00Z">
            <w:rPr>
              <w:rFonts w:ascii="Arial" w:hAnsi="Arial" w:cs="Arial"/>
              <w:noProof w:val="0"/>
              <w:sz w:val="24"/>
            </w:rPr>
          </w:rPrChange>
        </w:rPr>
        <w:t>4</w:t>
      </w:r>
      <w:r w:rsidRPr="008371EC">
        <w:rPr>
          <w:rFonts w:ascii="Arial" w:hAnsi="Arial" w:cs="Arial"/>
          <w:sz w:val="24"/>
          <w:szCs w:val="24"/>
          <w:rPrChange w:id="650" w:author="Author" w:date="2016-06-30T08:06:00Z">
            <w:rPr>
              <w:rFonts w:ascii="Arial" w:hAnsi="Arial" w:cs="Arial"/>
              <w:noProof w:val="0"/>
              <w:sz w:val="24"/>
            </w:rPr>
          </w:rPrChange>
        </w:rPr>
        <w:tab/>
        <w:t xml:space="preserve">Hsu, P. D., Lander, E. S. &amp; Zhang, F. Development and applications of CRISPR-Cas9 for genome engineering. </w:t>
      </w:r>
      <w:r w:rsidRPr="008371EC">
        <w:rPr>
          <w:rFonts w:ascii="Arial" w:hAnsi="Arial" w:cs="Arial"/>
          <w:i/>
          <w:sz w:val="24"/>
          <w:szCs w:val="24"/>
          <w:rPrChange w:id="651" w:author="Author" w:date="2016-06-30T08:06:00Z">
            <w:rPr>
              <w:rFonts w:ascii="Arial" w:hAnsi="Arial" w:cs="Arial"/>
              <w:i/>
              <w:noProof w:val="0"/>
              <w:sz w:val="24"/>
            </w:rPr>
          </w:rPrChange>
        </w:rPr>
        <w:t>Cell</w:t>
      </w:r>
      <w:r w:rsidRPr="008371EC">
        <w:rPr>
          <w:rFonts w:ascii="Arial" w:hAnsi="Arial" w:cs="Arial"/>
          <w:sz w:val="24"/>
          <w:szCs w:val="24"/>
          <w:rPrChange w:id="652" w:author="Author" w:date="2016-06-30T08:06:00Z">
            <w:rPr>
              <w:rFonts w:ascii="Arial" w:hAnsi="Arial" w:cs="Arial"/>
              <w:noProof w:val="0"/>
              <w:sz w:val="24"/>
            </w:rPr>
          </w:rPrChange>
        </w:rPr>
        <w:t xml:space="preserve"> </w:t>
      </w:r>
      <w:r w:rsidRPr="008371EC">
        <w:rPr>
          <w:rFonts w:ascii="Arial" w:hAnsi="Arial" w:cs="Arial"/>
          <w:b/>
          <w:sz w:val="24"/>
          <w:szCs w:val="24"/>
          <w:rPrChange w:id="653" w:author="Author" w:date="2016-06-30T08:06:00Z">
            <w:rPr>
              <w:rFonts w:ascii="Arial" w:hAnsi="Arial" w:cs="Arial"/>
              <w:b/>
              <w:noProof w:val="0"/>
              <w:sz w:val="24"/>
            </w:rPr>
          </w:rPrChange>
        </w:rPr>
        <w:t>157</w:t>
      </w:r>
      <w:r w:rsidRPr="008371EC">
        <w:rPr>
          <w:rFonts w:ascii="Arial" w:hAnsi="Arial" w:cs="Arial"/>
          <w:sz w:val="24"/>
          <w:szCs w:val="24"/>
          <w:rPrChange w:id="654" w:author="Author" w:date="2016-06-30T08:06:00Z">
            <w:rPr>
              <w:rFonts w:ascii="Arial" w:hAnsi="Arial" w:cs="Arial"/>
              <w:noProof w:val="0"/>
              <w:sz w:val="24"/>
            </w:rPr>
          </w:rPrChange>
        </w:rPr>
        <w:t>, 1262-1278</w:t>
      </w:r>
      <w:ins w:id="655" w:author="Author" w:date="2016-06-21T21:28:00Z">
        <w:r w:rsidR="004E5FAD" w:rsidRPr="008371EC">
          <w:rPr>
            <w:rFonts w:ascii="Arial" w:hAnsi="Arial" w:cs="Arial"/>
            <w:sz w:val="24"/>
            <w:szCs w:val="24"/>
            <w:rPrChange w:id="656" w:author="Author" w:date="2016-06-30T08:06:00Z">
              <w:rPr>
                <w:rFonts w:ascii="Arial" w:hAnsi="Arial" w:cs="Arial"/>
                <w:noProof w:val="0"/>
                <w:sz w:val="24"/>
              </w:rPr>
            </w:rPrChange>
          </w:rPr>
          <w:t xml:space="preserve">. </w:t>
        </w:r>
        <w:r w:rsidR="004E5FAD" w:rsidRPr="008371EC">
          <w:rPr>
            <w:rFonts w:ascii="Arial" w:hAnsi="Arial" w:cs="Arial"/>
            <w:color w:val="000000"/>
            <w:sz w:val="24"/>
            <w:szCs w:val="24"/>
            <w:shd w:val="clear" w:color="auto" w:fill="FFFFFF"/>
            <w:rPrChange w:id="657" w:author="Author" w:date="2016-06-30T08:06:00Z">
              <w:rPr>
                <w:rFonts w:ascii="Arial" w:hAnsi="Arial" w:cs="Arial"/>
                <w:noProof w:val="0"/>
                <w:color w:val="000000"/>
                <w:sz w:val="17"/>
                <w:szCs w:val="17"/>
                <w:shd w:val="clear" w:color="auto" w:fill="FFFFFF"/>
              </w:rPr>
            </w:rPrChange>
          </w:rPr>
          <w:t>doi: 10.1016/j.cell.2014.05.010.</w:t>
        </w:r>
      </w:ins>
      <w:r w:rsidRPr="008371EC">
        <w:rPr>
          <w:rFonts w:ascii="Arial" w:hAnsi="Arial" w:cs="Arial"/>
          <w:sz w:val="24"/>
          <w:szCs w:val="24"/>
          <w:rPrChange w:id="658" w:author="Author" w:date="2016-06-30T08:06:00Z">
            <w:rPr>
              <w:rFonts w:ascii="Arial" w:hAnsi="Arial" w:cs="Arial"/>
              <w:noProof w:val="0"/>
              <w:sz w:val="24"/>
            </w:rPr>
          </w:rPrChange>
        </w:rPr>
        <w:t xml:space="preserve"> (2014).</w:t>
      </w:r>
      <w:bookmarkEnd w:id="648"/>
    </w:p>
    <w:p w14:paraId="2B41AE71" w14:textId="2A5527B3" w:rsidR="00BA69DF" w:rsidRPr="002A61A8" w:rsidRDefault="00BA69DF" w:rsidP="00915806">
      <w:pPr>
        <w:pStyle w:val="EndNoteBibliography"/>
        <w:spacing w:after="0"/>
        <w:ind w:left="720" w:hanging="720"/>
        <w:rPr>
          <w:rFonts w:ascii="Arial" w:hAnsi="Arial" w:cs="Arial"/>
          <w:sz w:val="24"/>
          <w:szCs w:val="24"/>
        </w:rPr>
      </w:pPr>
      <w:bookmarkStart w:id="659" w:name="_ENREF_5"/>
      <w:r w:rsidRPr="008371EC">
        <w:rPr>
          <w:rFonts w:ascii="Arial" w:hAnsi="Arial" w:cs="Arial"/>
          <w:sz w:val="24"/>
          <w:szCs w:val="24"/>
          <w:rPrChange w:id="660" w:author="Author" w:date="2016-06-30T08:06:00Z">
            <w:rPr>
              <w:rFonts w:ascii="Arial" w:hAnsi="Arial" w:cs="Arial"/>
              <w:noProof w:val="0"/>
              <w:sz w:val="24"/>
            </w:rPr>
          </w:rPrChange>
        </w:rPr>
        <w:t>5</w:t>
      </w:r>
      <w:r w:rsidRPr="008371EC">
        <w:rPr>
          <w:rFonts w:ascii="Arial" w:hAnsi="Arial" w:cs="Arial"/>
          <w:sz w:val="24"/>
          <w:szCs w:val="24"/>
          <w:rPrChange w:id="661" w:author="Author" w:date="2016-06-30T08:06:00Z">
            <w:rPr>
              <w:rFonts w:ascii="Arial" w:hAnsi="Arial" w:cs="Arial"/>
              <w:noProof w:val="0"/>
              <w:sz w:val="24"/>
            </w:rPr>
          </w:rPrChange>
        </w:rPr>
        <w:tab/>
        <w:t xml:space="preserve">Sander, J. D. &amp; Joung, J. K. CRISPR-Cas systems for editing, regulating and targeting genomes. </w:t>
      </w:r>
      <w:r w:rsidRPr="008371EC">
        <w:rPr>
          <w:rFonts w:ascii="Arial" w:hAnsi="Arial" w:cs="Arial"/>
          <w:i/>
          <w:sz w:val="24"/>
          <w:szCs w:val="24"/>
          <w:rPrChange w:id="662" w:author="Author" w:date="2016-06-30T08:06:00Z">
            <w:rPr>
              <w:rFonts w:ascii="Arial" w:hAnsi="Arial" w:cs="Arial"/>
              <w:i/>
              <w:noProof w:val="0"/>
              <w:sz w:val="24"/>
            </w:rPr>
          </w:rPrChange>
        </w:rPr>
        <w:t>Nat. Biotechnol.</w:t>
      </w:r>
      <w:r w:rsidRPr="008371EC">
        <w:rPr>
          <w:rFonts w:ascii="Arial" w:hAnsi="Arial" w:cs="Arial"/>
          <w:sz w:val="24"/>
          <w:szCs w:val="24"/>
          <w:rPrChange w:id="663" w:author="Author" w:date="2016-06-30T08:06:00Z">
            <w:rPr>
              <w:rFonts w:ascii="Arial" w:hAnsi="Arial" w:cs="Arial"/>
              <w:noProof w:val="0"/>
              <w:sz w:val="24"/>
            </w:rPr>
          </w:rPrChange>
        </w:rPr>
        <w:t xml:space="preserve"> </w:t>
      </w:r>
      <w:r w:rsidRPr="008371EC">
        <w:rPr>
          <w:rFonts w:ascii="Arial" w:hAnsi="Arial" w:cs="Arial"/>
          <w:b/>
          <w:sz w:val="24"/>
          <w:szCs w:val="24"/>
          <w:rPrChange w:id="664" w:author="Author" w:date="2016-06-30T08:06:00Z">
            <w:rPr>
              <w:rFonts w:ascii="Arial" w:hAnsi="Arial" w:cs="Arial"/>
              <w:b/>
              <w:noProof w:val="0"/>
              <w:sz w:val="24"/>
            </w:rPr>
          </w:rPrChange>
        </w:rPr>
        <w:t>32</w:t>
      </w:r>
      <w:r w:rsidRPr="008371EC">
        <w:rPr>
          <w:rFonts w:ascii="Arial" w:hAnsi="Arial" w:cs="Arial"/>
          <w:sz w:val="24"/>
          <w:szCs w:val="24"/>
          <w:rPrChange w:id="665" w:author="Author" w:date="2016-06-30T08:06:00Z">
            <w:rPr>
              <w:rFonts w:ascii="Arial" w:hAnsi="Arial" w:cs="Arial"/>
              <w:noProof w:val="0"/>
              <w:sz w:val="24"/>
            </w:rPr>
          </w:rPrChange>
        </w:rPr>
        <w:t>, 347-355</w:t>
      </w:r>
      <w:ins w:id="666" w:author="Author" w:date="2016-06-21T21:29:00Z">
        <w:r w:rsidR="00E26609" w:rsidRPr="008371EC">
          <w:rPr>
            <w:rFonts w:ascii="Arial" w:hAnsi="Arial" w:cs="Arial"/>
            <w:sz w:val="24"/>
            <w:szCs w:val="24"/>
            <w:rPrChange w:id="667" w:author="Author" w:date="2016-06-30T08:06:00Z">
              <w:rPr>
                <w:rFonts w:ascii="Arial" w:hAnsi="Arial" w:cs="Arial"/>
                <w:noProof w:val="0"/>
                <w:sz w:val="24"/>
              </w:rPr>
            </w:rPrChange>
          </w:rPr>
          <w:t xml:space="preserve">. </w:t>
        </w:r>
        <w:r w:rsidR="00E26609" w:rsidRPr="008371EC">
          <w:rPr>
            <w:rFonts w:ascii="Arial" w:hAnsi="Arial" w:cs="Arial"/>
            <w:color w:val="000000"/>
            <w:sz w:val="24"/>
            <w:szCs w:val="24"/>
            <w:shd w:val="clear" w:color="auto" w:fill="FFFFFF"/>
            <w:rPrChange w:id="668" w:author="Author" w:date="2016-06-30T08:06:00Z">
              <w:rPr>
                <w:rFonts w:ascii="Arial" w:hAnsi="Arial" w:cs="Arial"/>
                <w:noProof w:val="0"/>
                <w:color w:val="000000"/>
                <w:sz w:val="18"/>
                <w:szCs w:val="18"/>
                <w:shd w:val="clear" w:color="auto" w:fill="FFFFFF"/>
              </w:rPr>
            </w:rPrChange>
          </w:rPr>
          <w:t>doi: 10.1038/nbt.2842.</w:t>
        </w:r>
      </w:ins>
      <w:r w:rsidRPr="008371EC">
        <w:rPr>
          <w:rFonts w:ascii="Arial" w:hAnsi="Arial" w:cs="Arial"/>
          <w:sz w:val="24"/>
          <w:szCs w:val="24"/>
          <w:rPrChange w:id="669" w:author="Author" w:date="2016-06-30T08:06:00Z">
            <w:rPr>
              <w:rFonts w:ascii="Arial" w:hAnsi="Arial" w:cs="Arial"/>
              <w:noProof w:val="0"/>
              <w:sz w:val="24"/>
            </w:rPr>
          </w:rPrChange>
        </w:rPr>
        <w:t xml:space="preserve"> (2014).</w:t>
      </w:r>
      <w:bookmarkEnd w:id="659"/>
    </w:p>
    <w:p w14:paraId="11CDF168" w14:textId="5C1400C2" w:rsidR="00BA69DF" w:rsidRPr="002A61A8" w:rsidRDefault="00BA69DF" w:rsidP="00915806">
      <w:pPr>
        <w:pStyle w:val="EndNoteBibliography"/>
        <w:spacing w:after="0"/>
        <w:ind w:left="720" w:hanging="720"/>
        <w:rPr>
          <w:rFonts w:ascii="Arial" w:hAnsi="Arial" w:cs="Arial"/>
          <w:sz w:val="24"/>
          <w:szCs w:val="24"/>
        </w:rPr>
      </w:pPr>
      <w:bookmarkStart w:id="670" w:name="_ENREF_6"/>
      <w:r w:rsidRPr="008371EC">
        <w:rPr>
          <w:rFonts w:ascii="Arial" w:hAnsi="Arial" w:cs="Arial"/>
          <w:sz w:val="24"/>
          <w:szCs w:val="24"/>
          <w:rPrChange w:id="671" w:author="Author" w:date="2016-06-30T08:06:00Z">
            <w:rPr>
              <w:rFonts w:ascii="Arial" w:hAnsi="Arial" w:cs="Arial"/>
              <w:noProof w:val="0"/>
              <w:sz w:val="24"/>
            </w:rPr>
          </w:rPrChange>
        </w:rPr>
        <w:t>6</w:t>
      </w:r>
      <w:r w:rsidRPr="008371EC">
        <w:rPr>
          <w:rFonts w:ascii="Arial" w:hAnsi="Arial" w:cs="Arial"/>
          <w:sz w:val="24"/>
          <w:szCs w:val="24"/>
          <w:rPrChange w:id="672" w:author="Author" w:date="2016-06-30T08:06:00Z">
            <w:rPr>
              <w:rFonts w:ascii="Arial" w:hAnsi="Arial" w:cs="Arial"/>
              <w:noProof w:val="0"/>
              <w:sz w:val="24"/>
            </w:rPr>
          </w:rPrChange>
        </w:rPr>
        <w:tab/>
        <w:t xml:space="preserve">Szulc, J., Wiznerowicz, M., Sauvain, M.-O., Trono, D. &amp; Aebischer, P. A versatile tool for conditional gene expression and knockdown. </w:t>
      </w:r>
      <w:r w:rsidRPr="008371EC">
        <w:rPr>
          <w:rFonts w:ascii="Arial" w:hAnsi="Arial" w:cs="Arial"/>
          <w:i/>
          <w:sz w:val="24"/>
          <w:szCs w:val="24"/>
          <w:rPrChange w:id="673" w:author="Author" w:date="2016-06-30T08:06:00Z">
            <w:rPr>
              <w:rFonts w:ascii="Arial" w:hAnsi="Arial" w:cs="Arial"/>
              <w:i/>
              <w:noProof w:val="0"/>
              <w:sz w:val="24"/>
            </w:rPr>
          </w:rPrChange>
        </w:rPr>
        <w:t>Nat. Methods</w:t>
      </w:r>
      <w:r w:rsidRPr="008371EC">
        <w:rPr>
          <w:rFonts w:ascii="Arial" w:hAnsi="Arial" w:cs="Arial"/>
          <w:sz w:val="24"/>
          <w:szCs w:val="24"/>
          <w:rPrChange w:id="674" w:author="Author" w:date="2016-06-30T08:06:00Z">
            <w:rPr>
              <w:rFonts w:ascii="Arial" w:hAnsi="Arial" w:cs="Arial"/>
              <w:noProof w:val="0"/>
              <w:sz w:val="24"/>
            </w:rPr>
          </w:rPrChange>
        </w:rPr>
        <w:t xml:space="preserve"> </w:t>
      </w:r>
      <w:r w:rsidRPr="008371EC">
        <w:rPr>
          <w:rFonts w:ascii="Arial" w:hAnsi="Arial" w:cs="Arial"/>
          <w:b/>
          <w:sz w:val="24"/>
          <w:szCs w:val="24"/>
          <w:rPrChange w:id="675" w:author="Author" w:date="2016-06-30T08:06:00Z">
            <w:rPr>
              <w:rFonts w:ascii="Arial" w:hAnsi="Arial" w:cs="Arial"/>
              <w:b/>
              <w:noProof w:val="0"/>
              <w:sz w:val="24"/>
            </w:rPr>
          </w:rPrChange>
        </w:rPr>
        <w:t>3</w:t>
      </w:r>
      <w:r w:rsidRPr="008371EC">
        <w:rPr>
          <w:rFonts w:ascii="Arial" w:hAnsi="Arial" w:cs="Arial"/>
          <w:sz w:val="24"/>
          <w:szCs w:val="24"/>
          <w:rPrChange w:id="676" w:author="Author" w:date="2016-06-30T08:06:00Z">
            <w:rPr>
              <w:rFonts w:ascii="Arial" w:hAnsi="Arial" w:cs="Arial"/>
              <w:noProof w:val="0"/>
              <w:sz w:val="24"/>
            </w:rPr>
          </w:rPrChange>
        </w:rPr>
        <w:t>, 109-116</w:t>
      </w:r>
      <w:ins w:id="677" w:author="Author" w:date="2016-06-21T21:43:00Z">
        <w:r w:rsidR="00A611AA" w:rsidRPr="008371EC">
          <w:rPr>
            <w:rFonts w:ascii="Arial" w:hAnsi="Arial" w:cs="Arial"/>
            <w:sz w:val="24"/>
            <w:szCs w:val="24"/>
            <w:rPrChange w:id="678" w:author="Author" w:date="2016-06-30T08:06:00Z">
              <w:rPr>
                <w:rFonts w:ascii="Arial" w:hAnsi="Arial" w:cs="Arial"/>
                <w:noProof w:val="0"/>
                <w:sz w:val="24"/>
              </w:rPr>
            </w:rPrChange>
          </w:rPr>
          <w:t>. doi</w:t>
        </w:r>
        <w:r w:rsidR="00A611AA" w:rsidRPr="008371EC">
          <w:rPr>
            <w:rFonts w:ascii="Arial" w:hAnsi="Arial" w:cs="Arial"/>
            <w:color w:val="000000"/>
            <w:sz w:val="24"/>
            <w:szCs w:val="24"/>
            <w:shd w:val="clear" w:color="auto" w:fill="FFFFFF"/>
            <w:rPrChange w:id="679" w:author="Author" w:date="2016-06-30T08:06:00Z">
              <w:rPr>
                <w:rFonts w:ascii="Verdana" w:hAnsi="Verdana"/>
                <w:noProof w:val="0"/>
                <w:color w:val="000000"/>
                <w:sz w:val="17"/>
                <w:szCs w:val="17"/>
                <w:shd w:val="clear" w:color="auto" w:fill="FFFFFF"/>
              </w:rPr>
            </w:rPrChange>
          </w:rPr>
          <w:t>:10.1038/nmeth846.</w:t>
        </w:r>
      </w:ins>
      <w:r w:rsidRPr="008371EC">
        <w:rPr>
          <w:rFonts w:ascii="Arial" w:hAnsi="Arial" w:cs="Arial"/>
          <w:sz w:val="24"/>
          <w:szCs w:val="24"/>
          <w:rPrChange w:id="680" w:author="Author" w:date="2016-06-30T08:06:00Z">
            <w:rPr>
              <w:rFonts w:ascii="Arial" w:hAnsi="Arial" w:cs="Arial"/>
              <w:noProof w:val="0"/>
              <w:sz w:val="24"/>
            </w:rPr>
          </w:rPrChange>
        </w:rPr>
        <w:t xml:space="preserve"> (2006).</w:t>
      </w:r>
      <w:bookmarkEnd w:id="670"/>
      <w:ins w:id="681" w:author="Author" w:date="2016-06-21T21:29:00Z">
        <w:r w:rsidR="009F0C71" w:rsidRPr="008371EC">
          <w:rPr>
            <w:rFonts w:ascii="Arial" w:hAnsi="Arial" w:cs="Arial"/>
            <w:sz w:val="24"/>
            <w:szCs w:val="24"/>
            <w:rPrChange w:id="682" w:author="Author" w:date="2016-06-30T08:06:00Z">
              <w:rPr>
                <w:rFonts w:ascii="Arial" w:hAnsi="Arial" w:cs="Arial"/>
                <w:noProof w:val="0"/>
                <w:sz w:val="24"/>
              </w:rPr>
            </w:rPrChange>
          </w:rPr>
          <w:t xml:space="preserve"> </w:t>
        </w:r>
      </w:ins>
    </w:p>
    <w:p w14:paraId="24B2D9C8" w14:textId="64409EF2" w:rsidR="00BA69DF" w:rsidRPr="002A61A8" w:rsidRDefault="00BA69DF" w:rsidP="00915806">
      <w:pPr>
        <w:pStyle w:val="EndNoteBibliography"/>
        <w:spacing w:after="0"/>
        <w:ind w:left="720" w:hanging="720"/>
        <w:rPr>
          <w:rFonts w:ascii="Arial" w:hAnsi="Arial" w:cs="Arial"/>
          <w:sz w:val="24"/>
          <w:szCs w:val="24"/>
        </w:rPr>
      </w:pPr>
      <w:bookmarkStart w:id="683" w:name="_ENREF_7"/>
      <w:r w:rsidRPr="008371EC">
        <w:rPr>
          <w:rFonts w:ascii="Arial" w:hAnsi="Arial" w:cs="Arial"/>
          <w:sz w:val="24"/>
          <w:szCs w:val="24"/>
          <w:rPrChange w:id="684" w:author="Author" w:date="2016-06-30T08:06:00Z">
            <w:rPr>
              <w:rFonts w:ascii="Arial" w:hAnsi="Arial" w:cs="Arial"/>
              <w:noProof w:val="0"/>
              <w:sz w:val="24"/>
            </w:rPr>
          </w:rPrChange>
        </w:rPr>
        <w:t>7</w:t>
      </w:r>
      <w:r w:rsidRPr="008371EC">
        <w:rPr>
          <w:rFonts w:ascii="Arial" w:hAnsi="Arial" w:cs="Arial"/>
          <w:sz w:val="24"/>
          <w:szCs w:val="24"/>
          <w:rPrChange w:id="685" w:author="Author" w:date="2016-06-30T08:06:00Z">
            <w:rPr>
              <w:rFonts w:ascii="Arial" w:hAnsi="Arial" w:cs="Arial"/>
              <w:noProof w:val="0"/>
              <w:sz w:val="24"/>
            </w:rPr>
          </w:rPrChange>
        </w:rPr>
        <w:tab/>
        <w:t xml:space="preserve">Nimesh, S., Halappanavar, S., Kaushik, N. K. &amp; Kumar, P. Advances in Gene Delivery Systems. </w:t>
      </w:r>
      <w:r w:rsidRPr="008371EC">
        <w:rPr>
          <w:rFonts w:ascii="Arial" w:hAnsi="Arial" w:cs="Arial"/>
          <w:i/>
          <w:sz w:val="24"/>
          <w:szCs w:val="24"/>
          <w:rPrChange w:id="686" w:author="Author" w:date="2016-06-30T08:06:00Z">
            <w:rPr>
              <w:rFonts w:ascii="Arial" w:hAnsi="Arial" w:cs="Arial"/>
              <w:i/>
              <w:noProof w:val="0"/>
              <w:sz w:val="24"/>
            </w:rPr>
          </w:rPrChange>
        </w:rPr>
        <w:t>BioMed Res. Int.</w:t>
      </w:r>
      <w:r w:rsidRPr="008371EC">
        <w:rPr>
          <w:rFonts w:ascii="Arial" w:hAnsi="Arial" w:cs="Arial"/>
          <w:sz w:val="24"/>
          <w:szCs w:val="24"/>
          <w:rPrChange w:id="687" w:author="Author" w:date="2016-06-30T08:06:00Z">
            <w:rPr>
              <w:rFonts w:ascii="Arial" w:hAnsi="Arial" w:cs="Arial"/>
              <w:noProof w:val="0"/>
              <w:sz w:val="24"/>
            </w:rPr>
          </w:rPrChange>
        </w:rPr>
        <w:t xml:space="preserve"> </w:t>
      </w:r>
      <w:r w:rsidRPr="008371EC">
        <w:rPr>
          <w:rFonts w:ascii="Arial" w:hAnsi="Arial" w:cs="Arial"/>
          <w:b/>
          <w:sz w:val="24"/>
          <w:szCs w:val="24"/>
          <w:rPrChange w:id="688" w:author="Author" w:date="2016-06-30T08:06:00Z">
            <w:rPr>
              <w:rFonts w:ascii="Arial" w:hAnsi="Arial" w:cs="Arial"/>
              <w:b/>
              <w:noProof w:val="0"/>
              <w:sz w:val="24"/>
            </w:rPr>
          </w:rPrChange>
        </w:rPr>
        <w:t>2015</w:t>
      </w:r>
      <w:ins w:id="689" w:author="Author" w:date="2016-06-21T21:31:00Z">
        <w:r w:rsidR="002A1421" w:rsidRPr="008371EC">
          <w:rPr>
            <w:rFonts w:ascii="Arial" w:hAnsi="Arial" w:cs="Arial"/>
            <w:b/>
            <w:sz w:val="24"/>
            <w:szCs w:val="24"/>
            <w:rPrChange w:id="690" w:author="Author" w:date="2016-06-30T08:06:00Z">
              <w:rPr>
                <w:rFonts w:ascii="Arial" w:hAnsi="Arial" w:cs="Arial"/>
                <w:b/>
                <w:noProof w:val="0"/>
                <w:sz w:val="24"/>
              </w:rPr>
            </w:rPrChange>
          </w:rPr>
          <w:t xml:space="preserve">, </w:t>
        </w:r>
        <w:r w:rsidR="002A1421" w:rsidRPr="008371EC">
          <w:rPr>
            <w:rFonts w:ascii="Arial" w:hAnsi="Arial" w:cs="Arial"/>
            <w:color w:val="000000"/>
            <w:sz w:val="24"/>
            <w:szCs w:val="24"/>
            <w:shd w:val="clear" w:color="auto" w:fill="FFFFFF"/>
            <w:rPrChange w:id="691" w:author="Author" w:date="2016-06-30T08:06:00Z">
              <w:rPr>
                <w:rFonts w:ascii="Arial" w:hAnsi="Arial" w:cs="Arial"/>
                <w:noProof w:val="0"/>
                <w:color w:val="000000"/>
                <w:sz w:val="17"/>
                <w:szCs w:val="17"/>
                <w:shd w:val="clear" w:color="auto" w:fill="FFFFFF"/>
              </w:rPr>
            </w:rPrChange>
          </w:rPr>
          <w:t>610342</w:t>
        </w:r>
        <w:r w:rsidR="002A1421" w:rsidRPr="008371EC">
          <w:rPr>
            <w:rFonts w:ascii="Arial" w:hAnsi="Arial" w:cs="Arial"/>
            <w:b/>
            <w:sz w:val="24"/>
            <w:szCs w:val="24"/>
            <w:rPrChange w:id="692" w:author="Author" w:date="2016-06-30T08:06:00Z">
              <w:rPr>
                <w:rFonts w:ascii="Arial" w:hAnsi="Arial" w:cs="Arial"/>
                <w:b/>
                <w:noProof w:val="0"/>
                <w:sz w:val="24"/>
              </w:rPr>
            </w:rPrChange>
          </w:rPr>
          <w:t xml:space="preserve">. </w:t>
        </w:r>
        <w:r w:rsidR="002A1421" w:rsidRPr="008371EC">
          <w:rPr>
            <w:rFonts w:ascii="Arial" w:hAnsi="Arial" w:cs="Arial"/>
            <w:color w:val="000000"/>
            <w:sz w:val="24"/>
            <w:szCs w:val="24"/>
            <w:shd w:val="clear" w:color="auto" w:fill="FFFFFF"/>
            <w:rPrChange w:id="693" w:author="Author" w:date="2016-06-30T08:06:00Z">
              <w:rPr>
                <w:rFonts w:ascii="Arial" w:hAnsi="Arial" w:cs="Arial"/>
                <w:noProof w:val="0"/>
                <w:color w:val="000000"/>
                <w:sz w:val="17"/>
                <w:szCs w:val="17"/>
                <w:shd w:val="clear" w:color="auto" w:fill="FFFFFF"/>
              </w:rPr>
            </w:rPrChange>
          </w:rPr>
          <w:t>doi: 10.1155/2015/610342.</w:t>
        </w:r>
      </w:ins>
      <w:r w:rsidRPr="008371EC">
        <w:rPr>
          <w:rFonts w:ascii="Arial" w:hAnsi="Arial" w:cs="Arial"/>
          <w:sz w:val="24"/>
          <w:szCs w:val="24"/>
          <w:rPrChange w:id="694" w:author="Author" w:date="2016-06-30T08:06:00Z">
            <w:rPr>
              <w:rFonts w:ascii="Arial" w:hAnsi="Arial" w:cs="Arial"/>
              <w:noProof w:val="0"/>
              <w:sz w:val="24"/>
            </w:rPr>
          </w:rPrChange>
        </w:rPr>
        <w:t xml:space="preserve"> (2015).</w:t>
      </w:r>
      <w:bookmarkEnd w:id="683"/>
    </w:p>
    <w:p w14:paraId="7C598D91" w14:textId="604DC3A8" w:rsidR="00BA69DF" w:rsidRPr="002A61A8" w:rsidRDefault="00BA69DF" w:rsidP="00915806">
      <w:pPr>
        <w:pStyle w:val="EndNoteBibliography"/>
        <w:spacing w:after="0"/>
        <w:ind w:left="720" w:hanging="720"/>
        <w:rPr>
          <w:rFonts w:ascii="Arial" w:hAnsi="Arial" w:cs="Arial"/>
          <w:sz w:val="24"/>
          <w:szCs w:val="24"/>
        </w:rPr>
      </w:pPr>
      <w:bookmarkStart w:id="695" w:name="_ENREF_8"/>
      <w:r w:rsidRPr="008371EC">
        <w:rPr>
          <w:rFonts w:ascii="Arial" w:hAnsi="Arial" w:cs="Arial"/>
          <w:sz w:val="24"/>
          <w:szCs w:val="24"/>
          <w:rPrChange w:id="696" w:author="Author" w:date="2016-06-30T08:06:00Z">
            <w:rPr>
              <w:rFonts w:ascii="Arial" w:hAnsi="Arial" w:cs="Arial"/>
              <w:noProof w:val="0"/>
              <w:sz w:val="24"/>
            </w:rPr>
          </w:rPrChange>
        </w:rPr>
        <w:t>8</w:t>
      </w:r>
      <w:r w:rsidRPr="008371EC">
        <w:rPr>
          <w:rFonts w:ascii="Arial" w:hAnsi="Arial" w:cs="Arial"/>
          <w:sz w:val="24"/>
          <w:szCs w:val="24"/>
          <w:rPrChange w:id="697" w:author="Author" w:date="2016-06-30T08:06:00Z">
            <w:rPr>
              <w:rFonts w:ascii="Arial" w:hAnsi="Arial" w:cs="Arial"/>
              <w:noProof w:val="0"/>
              <w:sz w:val="24"/>
            </w:rPr>
          </w:rPrChange>
        </w:rPr>
        <w:tab/>
        <w:t xml:space="preserve">Kamimura, K., Suda, T., Zhang, G. &amp; Liu, D. Advances in gene delivery systems. </w:t>
      </w:r>
      <w:r w:rsidRPr="008371EC">
        <w:rPr>
          <w:rFonts w:ascii="Arial" w:hAnsi="Arial" w:cs="Arial"/>
          <w:i/>
          <w:sz w:val="24"/>
          <w:szCs w:val="24"/>
          <w:rPrChange w:id="698" w:author="Author" w:date="2016-06-30T08:06:00Z">
            <w:rPr>
              <w:rFonts w:ascii="Arial" w:hAnsi="Arial" w:cs="Arial"/>
              <w:i/>
              <w:noProof w:val="0"/>
              <w:sz w:val="24"/>
            </w:rPr>
          </w:rPrChange>
        </w:rPr>
        <w:t>Pharm. Med.</w:t>
      </w:r>
      <w:r w:rsidRPr="008371EC">
        <w:rPr>
          <w:rFonts w:ascii="Arial" w:hAnsi="Arial" w:cs="Arial"/>
          <w:sz w:val="24"/>
          <w:szCs w:val="24"/>
          <w:rPrChange w:id="699" w:author="Author" w:date="2016-06-30T08:06:00Z">
            <w:rPr>
              <w:rFonts w:ascii="Arial" w:hAnsi="Arial" w:cs="Arial"/>
              <w:noProof w:val="0"/>
              <w:sz w:val="24"/>
            </w:rPr>
          </w:rPrChange>
        </w:rPr>
        <w:t xml:space="preserve"> </w:t>
      </w:r>
      <w:r w:rsidRPr="008371EC">
        <w:rPr>
          <w:rFonts w:ascii="Arial" w:hAnsi="Arial" w:cs="Arial"/>
          <w:b/>
          <w:sz w:val="24"/>
          <w:szCs w:val="24"/>
          <w:rPrChange w:id="700" w:author="Author" w:date="2016-06-30T08:06:00Z">
            <w:rPr>
              <w:rFonts w:ascii="Arial" w:hAnsi="Arial" w:cs="Arial"/>
              <w:b/>
              <w:noProof w:val="0"/>
              <w:sz w:val="24"/>
            </w:rPr>
          </w:rPrChange>
        </w:rPr>
        <w:t>25</w:t>
      </w:r>
      <w:r w:rsidRPr="008371EC">
        <w:rPr>
          <w:rFonts w:ascii="Arial" w:hAnsi="Arial" w:cs="Arial"/>
          <w:sz w:val="24"/>
          <w:szCs w:val="24"/>
          <w:rPrChange w:id="701" w:author="Author" w:date="2016-06-30T08:06:00Z">
            <w:rPr>
              <w:rFonts w:ascii="Arial" w:hAnsi="Arial" w:cs="Arial"/>
              <w:noProof w:val="0"/>
              <w:sz w:val="24"/>
            </w:rPr>
          </w:rPrChange>
        </w:rPr>
        <w:t>, 293-306</w:t>
      </w:r>
      <w:ins w:id="702" w:author="Author" w:date="2016-06-21T23:19:00Z">
        <w:r w:rsidR="00F526D7" w:rsidRPr="008371EC">
          <w:rPr>
            <w:rFonts w:ascii="Arial" w:hAnsi="Arial" w:cs="Arial"/>
            <w:sz w:val="24"/>
            <w:szCs w:val="24"/>
            <w:rPrChange w:id="703" w:author="Author" w:date="2016-06-30T08:06:00Z">
              <w:rPr>
                <w:rFonts w:ascii="Arial" w:hAnsi="Arial" w:cs="Arial"/>
                <w:noProof w:val="0"/>
                <w:sz w:val="24"/>
              </w:rPr>
            </w:rPrChange>
          </w:rPr>
          <w:t>.</w:t>
        </w:r>
      </w:ins>
      <w:ins w:id="704" w:author="Author" w:date="2016-06-21T21:44:00Z">
        <w:del w:id="705" w:author="Author" w:date="2016-06-21T23:19:00Z">
          <w:r w:rsidR="00FC6716" w:rsidRPr="008371EC" w:rsidDel="00F526D7">
            <w:rPr>
              <w:rFonts w:ascii="Arial" w:hAnsi="Arial" w:cs="Arial"/>
              <w:sz w:val="24"/>
              <w:szCs w:val="24"/>
              <w:rPrChange w:id="706" w:author="Author" w:date="2016-06-30T08:06:00Z">
                <w:rPr>
                  <w:rFonts w:ascii="Arial" w:hAnsi="Arial" w:cs="Arial"/>
                  <w:noProof w:val="0"/>
                  <w:sz w:val="24"/>
                </w:rPr>
              </w:rPrChange>
            </w:rPr>
            <w:delText>,</w:delText>
          </w:r>
        </w:del>
        <w:r w:rsidR="00FC6716" w:rsidRPr="008371EC">
          <w:rPr>
            <w:rFonts w:ascii="Arial" w:hAnsi="Arial" w:cs="Arial"/>
            <w:sz w:val="24"/>
            <w:szCs w:val="24"/>
            <w:rPrChange w:id="707" w:author="Author" w:date="2016-06-30T08:06:00Z">
              <w:rPr>
                <w:rFonts w:ascii="Arial" w:hAnsi="Arial" w:cs="Arial"/>
                <w:noProof w:val="0"/>
                <w:sz w:val="24"/>
              </w:rPr>
            </w:rPrChange>
          </w:rPr>
          <w:t xml:space="preserve"> </w:t>
        </w:r>
        <w:r w:rsidR="00FC6716" w:rsidRPr="008371EC">
          <w:rPr>
            <w:rFonts w:ascii="Arial" w:hAnsi="Arial" w:cs="Arial"/>
            <w:color w:val="333333"/>
            <w:sz w:val="24"/>
            <w:szCs w:val="24"/>
            <w:shd w:val="clear" w:color="auto" w:fill="FFFFFF"/>
            <w:rPrChange w:id="708" w:author="Author" w:date="2016-06-30T08:06:00Z">
              <w:rPr>
                <w:rFonts w:ascii="Arial" w:hAnsi="Arial" w:cs="Arial"/>
                <w:noProof w:val="0"/>
                <w:color w:val="333333"/>
                <w:sz w:val="20"/>
                <w:szCs w:val="20"/>
                <w:shd w:val="clear" w:color="auto" w:fill="FFFFFF"/>
              </w:rPr>
            </w:rPrChange>
          </w:rPr>
          <w:t>doi:10.2165/11594020.</w:t>
        </w:r>
      </w:ins>
      <w:r w:rsidRPr="008371EC">
        <w:rPr>
          <w:rFonts w:ascii="Arial" w:hAnsi="Arial" w:cs="Arial"/>
          <w:sz w:val="24"/>
          <w:szCs w:val="24"/>
          <w:rPrChange w:id="709" w:author="Author" w:date="2016-06-30T08:06:00Z">
            <w:rPr>
              <w:rFonts w:ascii="Arial" w:hAnsi="Arial" w:cs="Arial"/>
              <w:noProof w:val="0"/>
              <w:sz w:val="24"/>
            </w:rPr>
          </w:rPrChange>
        </w:rPr>
        <w:t xml:space="preserve"> (2011).</w:t>
      </w:r>
      <w:bookmarkEnd w:id="695"/>
    </w:p>
    <w:p w14:paraId="1298F18F" w14:textId="4950ADE2" w:rsidR="00BA69DF" w:rsidRPr="002A61A8" w:rsidRDefault="00BA69DF" w:rsidP="00915806">
      <w:pPr>
        <w:pStyle w:val="EndNoteBibliography"/>
        <w:spacing w:after="0"/>
        <w:ind w:left="720" w:hanging="720"/>
        <w:rPr>
          <w:rFonts w:ascii="Arial" w:hAnsi="Arial" w:cs="Arial"/>
          <w:sz w:val="24"/>
          <w:szCs w:val="24"/>
        </w:rPr>
      </w:pPr>
      <w:bookmarkStart w:id="710" w:name="_ENREF_9"/>
      <w:r w:rsidRPr="008371EC">
        <w:rPr>
          <w:rFonts w:ascii="Arial" w:hAnsi="Arial" w:cs="Arial"/>
          <w:sz w:val="24"/>
          <w:szCs w:val="24"/>
          <w:rPrChange w:id="711" w:author="Author" w:date="2016-06-30T08:06:00Z">
            <w:rPr>
              <w:rFonts w:ascii="Arial" w:hAnsi="Arial" w:cs="Arial"/>
              <w:noProof w:val="0"/>
              <w:sz w:val="24"/>
            </w:rPr>
          </w:rPrChange>
        </w:rPr>
        <w:lastRenderedPageBreak/>
        <w:t>9</w:t>
      </w:r>
      <w:r w:rsidRPr="008371EC">
        <w:rPr>
          <w:rFonts w:ascii="Arial" w:hAnsi="Arial" w:cs="Arial"/>
          <w:sz w:val="24"/>
          <w:szCs w:val="24"/>
          <w:rPrChange w:id="712" w:author="Author" w:date="2016-06-30T08:06:00Z">
            <w:rPr>
              <w:rFonts w:ascii="Arial" w:hAnsi="Arial" w:cs="Arial"/>
              <w:noProof w:val="0"/>
              <w:sz w:val="24"/>
            </w:rPr>
          </w:rPrChange>
        </w:rPr>
        <w:tab/>
        <w:t xml:space="preserve">Thomas, C. E., Ehrhardt, A. &amp; Kay, M. A. Progress and problems with the use of viral vectors for gene therapy. </w:t>
      </w:r>
      <w:r w:rsidRPr="008371EC">
        <w:rPr>
          <w:rFonts w:ascii="Arial" w:hAnsi="Arial" w:cs="Arial"/>
          <w:i/>
          <w:sz w:val="24"/>
          <w:szCs w:val="24"/>
          <w:rPrChange w:id="713" w:author="Author" w:date="2016-06-30T08:06:00Z">
            <w:rPr>
              <w:rFonts w:ascii="Arial" w:hAnsi="Arial" w:cs="Arial"/>
              <w:i/>
              <w:noProof w:val="0"/>
              <w:sz w:val="24"/>
            </w:rPr>
          </w:rPrChange>
        </w:rPr>
        <w:t>Nat. Rev. Genet.</w:t>
      </w:r>
      <w:r w:rsidRPr="008371EC">
        <w:rPr>
          <w:rFonts w:ascii="Arial" w:hAnsi="Arial" w:cs="Arial"/>
          <w:sz w:val="24"/>
          <w:szCs w:val="24"/>
          <w:rPrChange w:id="714" w:author="Author" w:date="2016-06-30T08:06:00Z">
            <w:rPr>
              <w:rFonts w:ascii="Arial" w:hAnsi="Arial" w:cs="Arial"/>
              <w:noProof w:val="0"/>
              <w:sz w:val="24"/>
            </w:rPr>
          </w:rPrChange>
        </w:rPr>
        <w:t xml:space="preserve"> </w:t>
      </w:r>
      <w:r w:rsidRPr="008371EC">
        <w:rPr>
          <w:rFonts w:ascii="Arial" w:hAnsi="Arial" w:cs="Arial"/>
          <w:b/>
          <w:sz w:val="24"/>
          <w:szCs w:val="24"/>
          <w:rPrChange w:id="715" w:author="Author" w:date="2016-06-30T08:06:00Z">
            <w:rPr>
              <w:rFonts w:ascii="Arial" w:hAnsi="Arial" w:cs="Arial"/>
              <w:b/>
              <w:noProof w:val="0"/>
              <w:sz w:val="24"/>
            </w:rPr>
          </w:rPrChange>
        </w:rPr>
        <w:t>4</w:t>
      </w:r>
      <w:r w:rsidRPr="008371EC">
        <w:rPr>
          <w:rFonts w:ascii="Arial" w:hAnsi="Arial" w:cs="Arial"/>
          <w:sz w:val="24"/>
          <w:szCs w:val="24"/>
          <w:rPrChange w:id="716" w:author="Author" w:date="2016-06-30T08:06:00Z">
            <w:rPr>
              <w:rFonts w:ascii="Arial" w:hAnsi="Arial" w:cs="Arial"/>
              <w:noProof w:val="0"/>
              <w:sz w:val="24"/>
            </w:rPr>
          </w:rPrChange>
        </w:rPr>
        <w:t>, 346-358</w:t>
      </w:r>
      <w:ins w:id="717" w:author="Author" w:date="2016-06-21T23:19:00Z">
        <w:r w:rsidR="00F526D7" w:rsidRPr="008371EC">
          <w:rPr>
            <w:rFonts w:ascii="Arial" w:hAnsi="Arial" w:cs="Arial"/>
            <w:sz w:val="24"/>
            <w:szCs w:val="24"/>
            <w:rPrChange w:id="718" w:author="Author" w:date="2016-06-30T08:06:00Z">
              <w:rPr>
                <w:rFonts w:ascii="Arial" w:hAnsi="Arial" w:cs="Arial"/>
                <w:noProof w:val="0"/>
                <w:sz w:val="24"/>
              </w:rPr>
            </w:rPrChange>
          </w:rPr>
          <w:t>. doi</w:t>
        </w:r>
        <w:r w:rsidR="00F526D7" w:rsidRPr="008371EC">
          <w:rPr>
            <w:rFonts w:ascii="Arial" w:hAnsi="Arial" w:cs="Arial"/>
            <w:color w:val="000000"/>
            <w:sz w:val="24"/>
            <w:szCs w:val="24"/>
            <w:shd w:val="clear" w:color="auto" w:fill="FFFFFF"/>
            <w:rPrChange w:id="719" w:author="Author" w:date="2016-06-30T08:06:00Z">
              <w:rPr>
                <w:rFonts w:ascii="Verdana" w:hAnsi="Verdana"/>
                <w:noProof w:val="0"/>
                <w:color w:val="000000"/>
                <w:sz w:val="17"/>
                <w:szCs w:val="17"/>
                <w:shd w:val="clear" w:color="auto" w:fill="FFFFFF"/>
              </w:rPr>
            </w:rPrChange>
          </w:rPr>
          <w:t>:10.1038/nrg1066</w:t>
        </w:r>
      </w:ins>
      <w:r w:rsidRPr="008371EC">
        <w:rPr>
          <w:rFonts w:ascii="Arial" w:hAnsi="Arial" w:cs="Arial"/>
          <w:sz w:val="24"/>
          <w:szCs w:val="24"/>
          <w:rPrChange w:id="720" w:author="Author" w:date="2016-06-30T08:06:00Z">
            <w:rPr>
              <w:rFonts w:ascii="Arial" w:hAnsi="Arial" w:cs="Arial"/>
              <w:noProof w:val="0"/>
              <w:sz w:val="24"/>
            </w:rPr>
          </w:rPrChange>
        </w:rPr>
        <w:t xml:space="preserve"> (2003).</w:t>
      </w:r>
      <w:bookmarkEnd w:id="710"/>
    </w:p>
    <w:p w14:paraId="1077B46C" w14:textId="0724C3A7" w:rsidR="00BA69DF" w:rsidRPr="002A61A8" w:rsidRDefault="00BA69DF" w:rsidP="00915806">
      <w:pPr>
        <w:pStyle w:val="EndNoteBibliography"/>
        <w:spacing w:after="0"/>
        <w:ind w:left="720" w:hanging="720"/>
        <w:rPr>
          <w:rFonts w:ascii="Arial" w:hAnsi="Arial" w:cs="Arial"/>
          <w:sz w:val="24"/>
          <w:szCs w:val="24"/>
        </w:rPr>
      </w:pPr>
      <w:bookmarkStart w:id="721" w:name="_ENREF_10"/>
      <w:r w:rsidRPr="008371EC">
        <w:rPr>
          <w:rFonts w:ascii="Arial" w:hAnsi="Arial" w:cs="Arial"/>
          <w:sz w:val="24"/>
          <w:szCs w:val="24"/>
          <w:rPrChange w:id="722" w:author="Author" w:date="2016-06-30T08:06:00Z">
            <w:rPr>
              <w:rFonts w:ascii="Arial" w:hAnsi="Arial" w:cs="Arial"/>
              <w:noProof w:val="0"/>
              <w:sz w:val="24"/>
            </w:rPr>
          </w:rPrChange>
        </w:rPr>
        <w:t>10</w:t>
      </w:r>
      <w:r w:rsidRPr="008371EC">
        <w:rPr>
          <w:rFonts w:ascii="Arial" w:hAnsi="Arial" w:cs="Arial"/>
          <w:sz w:val="24"/>
          <w:szCs w:val="24"/>
          <w:rPrChange w:id="723" w:author="Author" w:date="2016-06-30T08:06:00Z">
            <w:rPr>
              <w:rFonts w:ascii="Arial" w:hAnsi="Arial" w:cs="Arial"/>
              <w:noProof w:val="0"/>
              <w:sz w:val="24"/>
            </w:rPr>
          </w:rPrChange>
        </w:rPr>
        <w:tab/>
        <w:t xml:space="preserve">Giacca, M. &amp; Zacchigna, S. Virus-mediated gene delivery for human gene therapy. </w:t>
      </w:r>
      <w:r w:rsidRPr="008371EC">
        <w:rPr>
          <w:rFonts w:ascii="Arial" w:hAnsi="Arial" w:cs="Arial"/>
          <w:i/>
          <w:sz w:val="24"/>
          <w:szCs w:val="24"/>
          <w:rPrChange w:id="724" w:author="Author" w:date="2016-06-30T08:06:00Z">
            <w:rPr>
              <w:rFonts w:ascii="Arial" w:hAnsi="Arial" w:cs="Arial"/>
              <w:i/>
              <w:noProof w:val="0"/>
              <w:sz w:val="24"/>
            </w:rPr>
          </w:rPrChange>
        </w:rPr>
        <w:t>J. Control Release</w:t>
      </w:r>
      <w:r w:rsidRPr="008371EC">
        <w:rPr>
          <w:rFonts w:ascii="Arial" w:hAnsi="Arial" w:cs="Arial"/>
          <w:sz w:val="24"/>
          <w:szCs w:val="24"/>
          <w:rPrChange w:id="725" w:author="Author" w:date="2016-06-30T08:06:00Z">
            <w:rPr>
              <w:rFonts w:ascii="Arial" w:hAnsi="Arial" w:cs="Arial"/>
              <w:noProof w:val="0"/>
              <w:sz w:val="24"/>
            </w:rPr>
          </w:rPrChange>
        </w:rPr>
        <w:t xml:space="preserve"> </w:t>
      </w:r>
      <w:r w:rsidRPr="008371EC">
        <w:rPr>
          <w:rFonts w:ascii="Arial" w:hAnsi="Arial" w:cs="Arial"/>
          <w:b/>
          <w:sz w:val="24"/>
          <w:szCs w:val="24"/>
          <w:rPrChange w:id="726" w:author="Author" w:date="2016-06-30T08:06:00Z">
            <w:rPr>
              <w:rFonts w:ascii="Arial" w:hAnsi="Arial" w:cs="Arial"/>
              <w:b/>
              <w:noProof w:val="0"/>
              <w:sz w:val="24"/>
            </w:rPr>
          </w:rPrChange>
        </w:rPr>
        <w:t>161</w:t>
      </w:r>
      <w:r w:rsidRPr="008371EC">
        <w:rPr>
          <w:rFonts w:ascii="Arial" w:hAnsi="Arial" w:cs="Arial"/>
          <w:sz w:val="24"/>
          <w:szCs w:val="24"/>
          <w:rPrChange w:id="727" w:author="Author" w:date="2016-06-30T08:06:00Z">
            <w:rPr>
              <w:rFonts w:ascii="Arial" w:hAnsi="Arial" w:cs="Arial"/>
              <w:noProof w:val="0"/>
              <w:sz w:val="24"/>
            </w:rPr>
          </w:rPrChange>
        </w:rPr>
        <w:t>, 377-388</w:t>
      </w:r>
      <w:ins w:id="728" w:author="Author" w:date="2016-06-21T21:37:00Z">
        <w:r w:rsidR="00307247" w:rsidRPr="008371EC">
          <w:rPr>
            <w:rFonts w:ascii="Arial" w:hAnsi="Arial" w:cs="Arial"/>
            <w:sz w:val="24"/>
            <w:szCs w:val="24"/>
            <w:rPrChange w:id="729" w:author="Author" w:date="2016-06-30T08:06:00Z">
              <w:rPr>
                <w:rFonts w:ascii="Arial" w:hAnsi="Arial" w:cs="Arial"/>
                <w:noProof w:val="0"/>
                <w:sz w:val="24"/>
              </w:rPr>
            </w:rPrChange>
          </w:rPr>
          <w:t xml:space="preserve">. </w:t>
        </w:r>
        <w:r w:rsidR="00307247" w:rsidRPr="008371EC">
          <w:rPr>
            <w:rFonts w:ascii="Arial" w:hAnsi="Arial" w:cs="Arial"/>
            <w:color w:val="000000"/>
            <w:sz w:val="24"/>
            <w:szCs w:val="24"/>
            <w:shd w:val="clear" w:color="auto" w:fill="FFFFFF"/>
            <w:rPrChange w:id="730" w:author="Author" w:date="2016-06-30T08:06:00Z">
              <w:rPr>
                <w:rFonts w:ascii="Arial" w:hAnsi="Arial" w:cs="Arial"/>
                <w:noProof w:val="0"/>
                <w:color w:val="000000"/>
                <w:sz w:val="18"/>
                <w:szCs w:val="18"/>
                <w:shd w:val="clear" w:color="auto" w:fill="FFFFFF"/>
              </w:rPr>
            </w:rPrChange>
          </w:rPr>
          <w:t>doi: 10.1016/j.jconrel.2012.04.008.</w:t>
        </w:r>
      </w:ins>
      <w:r w:rsidRPr="008371EC">
        <w:rPr>
          <w:rFonts w:ascii="Arial" w:hAnsi="Arial" w:cs="Arial"/>
          <w:sz w:val="24"/>
          <w:szCs w:val="24"/>
          <w:rPrChange w:id="731" w:author="Author" w:date="2016-06-30T08:06:00Z">
            <w:rPr>
              <w:rFonts w:ascii="Arial" w:hAnsi="Arial" w:cs="Arial"/>
              <w:noProof w:val="0"/>
              <w:sz w:val="24"/>
            </w:rPr>
          </w:rPrChange>
        </w:rPr>
        <w:t xml:space="preserve"> (2012).</w:t>
      </w:r>
      <w:bookmarkEnd w:id="721"/>
    </w:p>
    <w:p w14:paraId="5B5152EC" w14:textId="56DE9216" w:rsidR="00BA69DF" w:rsidRPr="002A61A8" w:rsidRDefault="00BA69DF" w:rsidP="00915806">
      <w:pPr>
        <w:pStyle w:val="EndNoteBibliography"/>
        <w:spacing w:after="0"/>
        <w:ind w:left="720" w:hanging="720"/>
        <w:rPr>
          <w:rFonts w:ascii="Arial" w:hAnsi="Arial" w:cs="Arial"/>
          <w:sz w:val="24"/>
          <w:szCs w:val="24"/>
        </w:rPr>
      </w:pPr>
      <w:bookmarkStart w:id="732" w:name="_ENREF_11"/>
      <w:r w:rsidRPr="008371EC">
        <w:rPr>
          <w:rFonts w:ascii="Arial" w:hAnsi="Arial" w:cs="Arial"/>
          <w:sz w:val="24"/>
          <w:szCs w:val="24"/>
          <w:rPrChange w:id="733" w:author="Author" w:date="2016-06-30T08:06:00Z">
            <w:rPr>
              <w:rFonts w:ascii="Arial" w:hAnsi="Arial" w:cs="Arial"/>
              <w:noProof w:val="0"/>
              <w:sz w:val="24"/>
            </w:rPr>
          </w:rPrChange>
        </w:rPr>
        <w:t>11</w:t>
      </w:r>
      <w:r w:rsidRPr="008371EC">
        <w:rPr>
          <w:rFonts w:ascii="Arial" w:hAnsi="Arial" w:cs="Arial"/>
          <w:sz w:val="24"/>
          <w:szCs w:val="24"/>
          <w:rPrChange w:id="734" w:author="Author" w:date="2016-06-30T08:06:00Z">
            <w:rPr>
              <w:rFonts w:ascii="Arial" w:hAnsi="Arial" w:cs="Arial"/>
              <w:noProof w:val="0"/>
              <w:sz w:val="24"/>
            </w:rPr>
          </w:rPrChange>
        </w:rPr>
        <w:tab/>
        <w:t xml:space="preserve">Witlox, M., Lamfers, M., Wuisman, P., Curiel, D. &amp; Siegal, G. Evolving gene therapy approaches for osteosarcoma using viral vectors: review. </w:t>
      </w:r>
      <w:r w:rsidRPr="008371EC">
        <w:rPr>
          <w:rFonts w:ascii="Arial" w:hAnsi="Arial" w:cs="Arial"/>
          <w:i/>
          <w:sz w:val="24"/>
          <w:szCs w:val="24"/>
          <w:rPrChange w:id="735" w:author="Author" w:date="2016-06-30T08:06:00Z">
            <w:rPr>
              <w:rFonts w:ascii="Arial" w:hAnsi="Arial" w:cs="Arial"/>
              <w:i/>
              <w:noProof w:val="0"/>
              <w:sz w:val="24"/>
            </w:rPr>
          </w:rPrChange>
        </w:rPr>
        <w:t>Bone</w:t>
      </w:r>
      <w:r w:rsidRPr="008371EC">
        <w:rPr>
          <w:rFonts w:ascii="Arial" w:hAnsi="Arial" w:cs="Arial"/>
          <w:sz w:val="24"/>
          <w:szCs w:val="24"/>
          <w:rPrChange w:id="736" w:author="Author" w:date="2016-06-30T08:06:00Z">
            <w:rPr>
              <w:rFonts w:ascii="Arial" w:hAnsi="Arial" w:cs="Arial"/>
              <w:noProof w:val="0"/>
              <w:sz w:val="24"/>
            </w:rPr>
          </w:rPrChange>
        </w:rPr>
        <w:t xml:space="preserve"> </w:t>
      </w:r>
      <w:r w:rsidRPr="008371EC">
        <w:rPr>
          <w:rFonts w:ascii="Arial" w:hAnsi="Arial" w:cs="Arial"/>
          <w:b/>
          <w:sz w:val="24"/>
          <w:szCs w:val="24"/>
          <w:rPrChange w:id="737" w:author="Author" w:date="2016-06-30T08:06:00Z">
            <w:rPr>
              <w:rFonts w:ascii="Arial" w:hAnsi="Arial" w:cs="Arial"/>
              <w:b/>
              <w:noProof w:val="0"/>
              <w:sz w:val="24"/>
            </w:rPr>
          </w:rPrChange>
        </w:rPr>
        <w:t>40</w:t>
      </w:r>
      <w:r w:rsidRPr="008371EC">
        <w:rPr>
          <w:rFonts w:ascii="Arial" w:hAnsi="Arial" w:cs="Arial"/>
          <w:sz w:val="24"/>
          <w:szCs w:val="24"/>
          <w:rPrChange w:id="738" w:author="Author" w:date="2016-06-30T08:06:00Z">
            <w:rPr>
              <w:rFonts w:ascii="Arial" w:hAnsi="Arial" w:cs="Arial"/>
              <w:noProof w:val="0"/>
              <w:sz w:val="24"/>
            </w:rPr>
          </w:rPrChange>
        </w:rPr>
        <w:t>, 797-812</w:t>
      </w:r>
      <w:ins w:id="739" w:author="Author" w:date="2016-06-21T21:38:00Z">
        <w:r w:rsidR="007E7E53" w:rsidRPr="008371EC">
          <w:rPr>
            <w:rFonts w:ascii="Arial" w:hAnsi="Arial" w:cs="Arial"/>
            <w:sz w:val="24"/>
            <w:szCs w:val="24"/>
            <w:rPrChange w:id="740" w:author="Author" w:date="2016-06-30T08:06:00Z">
              <w:rPr>
                <w:rFonts w:ascii="Arial" w:hAnsi="Arial" w:cs="Arial"/>
                <w:noProof w:val="0"/>
                <w:sz w:val="24"/>
              </w:rPr>
            </w:rPrChange>
          </w:rPr>
          <w:t xml:space="preserve">. </w:t>
        </w:r>
      </w:ins>
      <w:ins w:id="741" w:author="Author" w:date="2016-06-21T21:41:00Z">
        <w:r w:rsidR="007E7E53" w:rsidRPr="008371EC">
          <w:rPr>
            <w:rFonts w:ascii="Arial" w:hAnsi="Arial" w:cs="Arial"/>
            <w:sz w:val="24"/>
            <w:szCs w:val="24"/>
            <w:rPrChange w:id="742" w:author="Author" w:date="2016-06-30T08:06:00Z">
              <w:rPr>
                <w:rFonts w:ascii="Arial" w:hAnsi="Arial" w:cs="Arial"/>
                <w:noProof w:val="0"/>
                <w:sz w:val="24"/>
              </w:rPr>
            </w:rPrChange>
          </w:rPr>
          <w:t>doi: 10.1016/j.bone.2006.10.017.</w:t>
        </w:r>
      </w:ins>
      <w:r w:rsidRPr="008371EC">
        <w:rPr>
          <w:rFonts w:ascii="Arial" w:hAnsi="Arial" w:cs="Arial"/>
          <w:sz w:val="24"/>
          <w:szCs w:val="24"/>
          <w:rPrChange w:id="743" w:author="Author" w:date="2016-06-30T08:06:00Z">
            <w:rPr>
              <w:rFonts w:ascii="Arial" w:hAnsi="Arial" w:cs="Arial"/>
              <w:noProof w:val="0"/>
              <w:sz w:val="24"/>
            </w:rPr>
          </w:rPrChange>
        </w:rPr>
        <w:t xml:space="preserve"> (2007).</w:t>
      </w:r>
      <w:bookmarkEnd w:id="732"/>
      <w:ins w:id="744" w:author="Author" w:date="2016-06-21T21:37:00Z">
        <w:r w:rsidR="00480965" w:rsidRPr="008371EC">
          <w:rPr>
            <w:rFonts w:ascii="Arial" w:hAnsi="Arial" w:cs="Arial"/>
            <w:sz w:val="24"/>
            <w:szCs w:val="24"/>
            <w:rPrChange w:id="745" w:author="Author" w:date="2016-06-30T08:06:00Z">
              <w:rPr>
                <w:rFonts w:ascii="Arial" w:hAnsi="Arial" w:cs="Arial"/>
                <w:noProof w:val="0"/>
                <w:sz w:val="24"/>
              </w:rPr>
            </w:rPrChange>
          </w:rPr>
          <w:t xml:space="preserve"> </w:t>
        </w:r>
      </w:ins>
    </w:p>
    <w:p w14:paraId="59E710B5" w14:textId="619E0320" w:rsidR="00BA69DF" w:rsidRPr="002A61A8" w:rsidRDefault="00BA69DF" w:rsidP="00915806">
      <w:pPr>
        <w:pStyle w:val="EndNoteBibliography"/>
        <w:spacing w:after="0"/>
        <w:ind w:left="720" w:hanging="720"/>
        <w:rPr>
          <w:rFonts w:ascii="Arial" w:hAnsi="Arial" w:cs="Arial"/>
          <w:sz w:val="24"/>
          <w:szCs w:val="24"/>
        </w:rPr>
      </w:pPr>
      <w:bookmarkStart w:id="746" w:name="_ENREF_12"/>
      <w:r w:rsidRPr="008371EC">
        <w:rPr>
          <w:rFonts w:ascii="Arial" w:hAnsi="Arial" w:cs="Arial"/>
          <w:sz w:val="24"/>
          <w:szCs w:val="24"/>
          <w:rPrChange w:id="747" w:author="Author" w:date="2016-06-30T08:06:00Z">
            <w:rPr>
              <w:rFonts w:ascii="Arial" w:hAnsi="Arial" w:cs="Arial"/>
              <w:noProof w:val="0"/>
              <w:sz w:val="24"/>
            </w:rPr>
          </w:rPrChange>
        </w:rPr>
        <w:t>12</w:t>
      </w:r>
      <w:r w:rsidRPr="008371EC">
        <w:rPr>
          <w:rFonts w:ascii="Arial" w:hAnsi="Arial" w:cs="Arial"/>
          <w:sz w:val="24"/>
          <w:szCs w:val="24"/>
          <w:rPrChange w:id="748" w:author="Author" w:date="2016-06-30T08:06:00Z">
            <w:rPr>
              <w:rFonts w:ascii="Arial" w:hAnsi="Arial" w:cs="Arial"/>
              <w:noProof w:val="0"/>
              <w:sz w:val="24"/>
            </w:rPr>
          </w:rPrChange>
        </w:rPr>
        <w:tab/>
        <w:t xml:space="preserve">De Miguel, M. P., Cheng, L., Holland, E. C., Federspiel, M. J. &amp; Donovan, P. J. Dissection of the c-Kit signaling pathway in mouse primordial germ cells by retroviral-mediated gene transfer. </w:t>
      </w:r>
      <w:r w:rsidRPr="008371EC">
        <w:rPr>
          <w:rFonts w:ascii="Arial" w:hAnsi="Arial" w:cs="Arial"/>
          <w:i/>
          <w:sz w:val="24"/>
          <w:szCs w:val="24"/>
          <w:rPrChange w:id="749" w:author="Author" w:date="2016-06-30T08:06:00Z">
            <w:rPr>
              <w:rFonts w:ascii="Arial" w:hAnsi="Arial" w:cs="Arial"/>
              <w:i/>
              <w:noProof w:val="0"/>
              <w:sz w:val="24"/>
            </w:rPr>
          </w:rPrChange>
        </w:rPr>
        <w:t>Proc. Natl. Acad. Sci. USA</w:t>
      </w:r>
      <w:r w:rsidRPr="008371EC">
        <w:rPr>
          <w:rFonts w:ascii="Arial" w:hAnsi="Arial" w:cs="Arial"/>
          <w:sz w:val="24"/>
          <w:szCs w:val="24"/>
          <w:rPrChange w:id="750" w:author="Author" w:date="2016-06-30T08:06:00Z">
            <w:rPr>
              <w:rFonts w:ascii="Arial" w:hAnsi="Arial" w:cs="Arial"/>
              <w:noProof w:val="0"/>
              <w:sz w:val="24"/>
            </w:rPr>
          </w:rPrChange>
        </w:rPr>
        <w:t xml:space="preserve"> </w:t>
      </w:r>
      <w:r w:rsidRPr="008371EC">
        <w:rPr>
          <w:rFonts w:ascii="Arial" w:hAnsi="Arial" w:cs="Arial"/>
          <w:b/>
          <w:sz w:val="24"/>
          <w:szCs w:val="24"/>
          <w:rPrChange w:id="751" w:author="Author" w:date="2016-06-30T08:06:00Z">
            <w:rPr>
              <w:rFonts w:ascii="Arial" w:hAnsi="Arial" w:cs="Arial"/>
              <w:b/>
              <w:noProof w:val="0"/>
              <w:sz w:val="24"/>
            </w:rPr>
          </w:rPrChange>
        </w:rPr>
        <w:t>99</w:t>
      </w:r>
      <w:r w:rsidRPr="008371EC">
        <w:rPr>
          <w:rFonts w:ascii="Arial" w:hAnsi="Arial" w:cs="Arial"/>
          <w:sz w:val="24"/>
          <w:szCs w:val="24"/>
          <w:rPrChange w:id="752" w:author="Author" w:date="2016-06-30T08:06:00Z">
            <w:rPr>
              <w:rFonts w:ascii="Arial" w:hAnsi="Arial" w:cs="Arial"/>
              <w:noProof w:val="0"/>
              <w:sz w:val="24"/>
            </w:rPr>
          </w:rPrChange>
        </w:rPr>
        <w:t>, 10458-10463</w:t>
      </w:r>
      <w:ins w:id="753" w:author="Author" w:date="2016-06-21T23:20:00Z">
        <w:r w:rsidR="006903ED" w:rsidRPr="008371EC">
          <w:rPr>
            <w:rFonts w:ascii="Arial" w:hAnsi="Arial" w:cs="Arial"/>
            <w:sz w:val="24"/>
            <w:szCs w:val="24"/>
            <w:rPrChange w:id="754" w:author="Author" w:date="2016-06-30T08:06:00Z">
              <w:rPr>
                <w:rFonts w:ascii="Arial" w:hAnsi="Arial" w:cs="Arial"/>
                <w:noProof w:val="0"/>
                <w:sz w:val="24"/>
              </w:rPr>
            </w:rPrChange>
          </w:rPr>
          <w:t xml:space="preserve">. </w:t>
        </w:r>
        <w:del w:id="755" w:author="Author" w:date="2016-06-30T06:42:00Z">
          <w:r w:rsidR="006903ED" w:rsidRPr="008371EC" w:rsidDel="00FC4B8E">
            <w:rPr>
              <w:rFonts w:ascii="Arial" w:hAnsi="Arial" w:cs="Arial"/>
              <w:sz w:val="24"/>
              <w:szCs w:val="24"/>
              <w:rPrChange w:id="756" w:author="Author" w:date="2016-06-30T08:06:00Z">
                <w:rPr>
                  <w:rFonts w:asciiTheme="minorHAnsi" w:hAnsi="Symbol"/>
                  <w:noProof w:val="0"/>
                </w:rPr>
              </w:rPrChange>
            </w:rPr>
            <w:delText></w:delText>
          </w:r>
          <w:r w:rsidR="006903ED" w:rsidRPr="008371EC" w:rsidDel="00FC4B8E">
            <w:rPr>
              <w:rFonts w:ascii="Arial" w:hAnsi="Arial" w:cs="Arial" w:hint="eastAsia"/>
              <w:sz w:val="24"/>
              <w:szCs w:val="24"/>
              <w:rPrChange w:id="757" w:author="Author" w:date="2016-06-30T08:06:00Z">
                <w:rPr>
                  <w:rFonts w:asciiTheme="minorHAnsi" w:hAnsi="Symbol" w:hint="eastAsia"/>
                  <w:noProof w:val="0"/>
                </w:rPr>
              </w:rPrChange>
            </w:rPr>
            <w:delText xml:space="preserve"> 1</w:delText>
          </w:r>
        </w:del>
        <w:r w:rsidR="006903ED" w:rsidRPr="008371EC">
          <w:rPr>
            <w:rStyle w:val="doi"/>
            <w:rFonts w:ascii="Arial" w:hAnsi="Arial" w:cs="Arial" w:hint="eastAsia"/>
            <w:sz w:val="24"/>
            <w:szCs w:val="24"/>
            <w:bdr w:val="none" w:sz="0" w:space="0" w:color="auto" w:frame="1"/>
            <w:rPrChange w:id="758" w:author="Author" w:date="2016-06-30T08:06:00Z">
              <w:rPr>
                <w:rStyle w:val="doi"/>
                <w:rFonts w:ascii="inherit" w:hAnsi="inherit" w:hint="eastAsia"/>
                <w:noProof w:val="0"/>
                <w:bdr w:val="none" w:sz="0" w:space="0" w:color="auto" w:frame="1"/>
              </w:rPr>
            </w:rPrChange>
          </w:rPr>
          <w:t>doi: 10.1073/pnas.122249399.</w:t>
        </w:r>
      </w:ins>
      <w:r w:rsidRPr="008371EC">
        <w:rPr>
          <w:rFonts w:ascii="Arial" w:hAnsi="Arial" w:cs="Arial"/>
          <w:sz w:val="24"/>
          <w:szCs w:val="24"/>
          <w:rPrChange w:id="759" w:author="Author" w:date="2016-06-30T08:06:00Z">
            <w:rPr>
              <w:rFonts w:ascii="Arial" w:hAnsi="Arial" w:cs="Arial"/>
              <w:noProof w:val="0"/>
              <w:sz w:val="24"/>
            </w:rPr>
          </w:rPrChange>
        </w:rPr>
        <w:t xml:space="preserve"> (2002).</w:t>
      </w:r>
      <w:bookmarkEnd w:id="746"/>
    </w:p>
    <w:p w14:paraId="1078DBF4" w14:textId="3B0953FD" w:rsidR="00BA69DF" w:rsidRPr="002A61A8" w:rsidRDefault="00BA69DF" w:rsidP="00915806">
      <w:pPr>
        <w:pStyle w:val="EndNoteBibliography"/>
        <w:spacing w:after="0"/>
        <w:ind w:left="720" w:hanging="720"/>
        <w:rPr>
          <w:rFonts w:ascii="Arial" w:hAnsi="Arial" w:cs="Arial"/>
          <w:sz w:val="24"/>
          <w:szCs w:val="24"/>
        </w:rPr>
      </w:pPr>
      <w:bookmarkStart w:id="760" w:name="_ENREF_13"/>
      <w:r w:rsidRPr="008371EC">
        <w:rPr>
          <w:rFonts w:ascii="Arial" w:hAnsi="Arial" w:cs="Arial"/>
          <w:sz w:val="24"/>
          <w:szCs w:val="24"/>
          <w:rPrChange w:id="761" w:author="Author" w:date="2016-06-30T08:06:00Z">
            <w:rPr>
              <w:rFonts w:ascii="Arial" w:hAnsi="Arial" w:cs="Arial"/>
              <w:noProof w:val="0"/>
              <w:sz w:val="24"/>
            </w:rPr>
          </w:rPrChange>
        </w:rPr>
        <w:t>13</w:t>
      </w:r>
      <w:r w:rsidRPr="008371EC">
        <w:rPr>
          <w:rFonts w:ascii="Arial" w:hAnsi="Arial" w:cs="Arial"/>
          <w:sz w:val="24"/>
          <w:szCs w:val="24"/>
          <w:rPrChange w:id="762" w:author="Author" w:date="2016-06-30T08:06:00Z">
            <w:rPr>
              <w:rFonts w:ascii="Arial" w:hAnsi="Arial" w:cs="Arial"/>
              <w:noProof w:val="0"/>
              <w:sz w:val="24"/>
            </w:rPr>
          </w:rPrChange>
        </w:rPr>
        <w:tab/>
        <w:t xml:space="preserve">Nagano, M., Shinohara, T., Avarbock, M. R. &amp; Brinster, R. L. Retrovirus-mediated gene delivery into male germ line stem cells. </w:t>
      </w:r>
      <w:r w:rsidRPr="008371EC">
        <w:rPr>
          <w:rFonts w:ascii="Arial" w:hAnsi="Arial" w:cs="Arial"/>
          <w:i/>
          <w:sz w:val="24"/>
          <w:szCs w:val="24"/>
          <w:rPrChange w:id="763" w:author="Author" w:date="2016-06-30T08:06:00Z">
            <w:rPr>
              <w:rFonts w:ascii="Arial" w:hAnsi="Arial" w:cs="Arial"/>
              <w:i/>
              <w:noProof w:val="0"/>
              <w:sz w:val="24"/>
            </w:rPr>
          </w:rPrChange>
        </w:rPr>
        <w:t>FEBS Lett.</w:t>
      </w:r>
      <w:r w:rsidRPr="008371EC">
        <w:rPr>
          <w:rFonts w:ascii="Arial" w:hAnsi="Arial" w:cs="Arial"/>
          <w:sz w:val="24"/>
          <w:szCs w:val="24"/>
          <w:rPrChange w:id="764" w:author="Author" w:date="2016-06-30T08:06:00Z">
            <w:rPr>
              <w:rFonts w:ascii="Arial" w:hAnsi="Arial" w:cs="Arial"/>
              <w:noProof w:val="0"/>
              <w:sz w:val="24"/>
            </w:rPr>
          </w:rPrChange>
        </w:rPr>
        <w:t xml:space="preserve"> </w:t>
      </w:r>
      <w:r w:rsidRPr="008371EC">
        <w:rPr>
          <w:rFonts w:ascii="Arial" w:hAnsi="Arial" w:cs="Arial"/>
          <w:b/>
          <w:sz w:val="24"/>
          <w:szCs w:val="24"/>
          <w:rPrChange w:id="765" w:author="Author" w:date="2016-06-30T08:06:00Z">
            <w:rPr>
              <w:rFonts w:ascii="Arial" w:hAnsi="Arial" w:cs="Arial"/>
              <w:b/>
              <w:noProof w:val="0"/>
              <w:sz w:val="24"/>
            </w:rPr>
          </w:rPrChange>
        </w:rPr>
        <w:t>475</w:t>
      </w:r>
      <w:r w:rsidRPr="008371EC">
        <w:rPr>
          <w:rFonts w:ascii="Arial" w:hAnsi="Arial" w:cs="Arial"/>
          <w:sz w:val="24"/>
          <w:szCs w:val="24"/>
          <w:rPrChange w:id="766" w:author="Author" w:date="2016-06-30T08:06:00Z">
            <w:rPr>
              <w:rFonts w:ascii="Arial" w:hAnsi="Arial" w:cs="Arial"/>
              <w:noProof w:val="0"/>
              <w:sz w:val="24"/>
            </w:rPr>
          </w:rPrChange>
        </w:rPr>
        <w:t>, 7-10</w:t>
      </w:r>
      <w:ins w:id="767" w:author="Author" w:date="2016-06-30T06:42:00Z">
        <w:r w:rsidR="00FC4B8E" w:rsidRPr="008371EC">
          <w:rPr>
            <w:rFonts w:ascii="Arial" w:hAnsi="Arial" w:cs="Arial"/>
            <w:sz w:val="24"/>
            <w:szCs w:val="24"/>
            <w:rPrChange w:id="768" w:author="Author" w:date="2016-06-30T08:06:00Z">
              <w:rPr>
                <w:rFonts w:ascii="Arial" w:hAnsi="Arial" w:cs="Arial"/>
                <w:noProof w:val="0"/>
                <w:sz w:val="24"/>
              </w:rPr>
            </w:rPrChange>
          </w:rPr>
          <w:t>.</w:t>
        </w:r>
        <w:r w:rsidR="00FC4B8E" w:rsidRPr="008371EC">
          <w:rPr>
            <w:rFonts w:ascii="Arial" w:hAnsi="Arial" w:cs="Arial"/>
            <w:b/>
            <w:bCs/>
            <w:color w:val="333333"/>
            <w:sz w:val="24"/>
            <w:szCs w:val="24"/>
            <w:bdr w:val="none" w:sz="0" w:space="0" w:color="auto" w:frame="1"/>
            <w:shd w:val="clear" w:color="auto" w:fill="FFFFFF"/>
            <w:rPrChange w:id="769" w:author="Author" w:date="2016-06-30T08:06:00Z">
              <w:rPr>
                <w:rFonts w:ascii="Arial" w:hAnsi="Arial" w:cs="Arial"/>
                <w:b/>
                <w:bCs/>
                <w:noProof w:val="0"/>
                <w:color w:val="333333"/>
                <w:sz w:val="34"/>
                <w:szCs w:val="34"/>
                <w:bdr w:val="none" w:sz="0" w:space="0" w:color="auto" w:frame="1"/>
                <w:shd w:val="clear" w:color="auto" w:fill="FFFFFF"/>
              </w:rPr>
            </w:rPrChange>
          </w:rPr>
          <w:t xml:space="preserve"> </w:t>
        </w:r>
        <w:r w:rsidR="003E76B3" w:rsidRPr="008371EC">
          <w:rPr>
            <w:rStyle w:val="article-headermeta-info-label"/>
            <w:rFonts w:ascii="Arial" w:hAnsi="Arial" w:cs="Arial"/>
            <w:bCs/>
            <w:color w:val="333333"/>
            <w:sz w:val="24"/>
            <w:szCs w:val="24"/>
            <w:bdr w:val="none" w:sz="0" w:space="0" w:color="auto" w:frame="1"/>
            <w:shd w:val="clear" w:color="auto" w:fill="FFFFFF"/>
            <w:rPrChange w:id="770" w:author="Author" w:date="2016-06-30T08:06:00Z">
              <w:rPr>
                <w:rStyle w:val="article-headermeta-info-label"/>
                <w:rFonts w:ascii="Arial" w:hAnsi="Arial" w:cs="Arial"/>
                <w:b/>
                <w:bCs/>
                <w:noProof w:val="0"/>
                <w:color w:val="333333"/>
                <w:sz w:val="34"/>
                <w:szCs w:val="34"/>
                <w:bdr w:val="none" w:sz="0" w:space="0" w:color="auto" w:frame="1"/>
                <w:shd w:val="clear" w:color="auto" w:fill="FFFFFF"/>
              </w:rPr>
            </w:rPrChange>
          </w:rPr>
          <w:t>doi</w:t>
        </w:r>
        <w:del w:id="771" w:author="Author" w:date="2016-06-30T06:42:00Z">
          <w:r w:rsidR="00FC4B8E" w:rsidRPr="008371EC" w:rsidDel="003E76B3">
            <w:rPr>
              <w:rStyle w:val="article-headermeta-info-label"/>
              <w:rFonts w:ascii="Arial" w:hAnsi="Arial" w:cs="Arial"/>
              <w:bCs/>
              <w:color w:val="333333"/>
              <w:sz w:val="24"/>
              <w:szCs w:val="24"/>
              <w:bdr w:val="none" w:sz="0" w:space="0" w:color="auto" w:frame="1"/>
              <w:shd w:val="clear" w:color="auto" w:fill="FFFFFF"/>
              <w:rPrChange w:id="772" w:author="Author" w:date="2016-06-30T08:06:00Z">
                <w:rPr>
                  <w:rStyle w:val="article-headermeta-info-label"/>
                  <w:rFonts w:ascii="Arial" w:hAnsi="Arial" w:cs="Arial"/>
                  <w:b/>
                  <w:bCs/>
                  <w:noProof w:val="0"/>
                  <w:color w:val="333333"/>
                  <w:sz w:val="34"/>
                  <w:szCs w:val="34"/>
                  <w:bdr w:val="none" w:sz="0" w:space="0" w:color="auto" w:frame="1"/>
                  <w:shd w:val="clear" w:color="auto" w:fill="FFFFFF"/>
                </w:rPr>
              </w:rPrChange>
            </w:rPr>
            <w:delText>DOI</w:delText>
          </w:r>
        </w:del>
        <w:r w:rsidR="00FC4B8E" w:rsidRPr="008371EC">
          <w:rPr>
            <w:rStyle w:val="article-headermeta-info-label"/>
            <w:rFonts w:ascii="Arial" w:hAnsi="Arial" w:cs="Arial"/>
            <w:bCs/>
            <w:color w:val="333333"/>
            <w:sz w:val="24"/>
            <w:szCs w:val="24"/>
            <w:bdr w:val="none" w:sz="0" w:space="0" w:color="auto" w:frame="1"/>
            <w:shd w:val="clear" w:color="auto" w:fill="FFFFFF"/>
            <w:rPrChange w:id="773" w:author="Author" w:date="2016-06-30T08:06:00Z">
              <w:rPr>
                <w:rStyle w:val="article-headermeta-info-label"/>
                <w:rFonts w:ascii="Arial" w:hAnsi="Arial" w:cs="Arial"/>
                <w:b/>
                <w:bCs/>
                <w:noProof w:val="0"/>
                <w:color w:val="333333"/>
                <w:sz w:val="34"/>
                <w:szCs w:val="34"/>
                <w:bdr w:val="none" w:sz="0" w:space="0" w:color="auto" w:frame="1"/>
                <w:shd w:val="clear" w:color="auto" w:fill="FFFFFF"/>
              </w:rPr>
            </w:rPrChange>
          </w:rPr>
          <w:t>:</w:t>
        </w:r>
        <w:r w:rsidR="00FC4B8E" w:rsidRPr="008371EC">
          <w:rPr>
            <w:rStyle w:val="apple-converted-space"/>
            <w:rFonts w:ascii="Arial" w:hAnsi="Arial" w:cs="Arial"/>
            <w:bCs/>
            <w:color w:val="333333"/>
            <w:sz w:val="24"/>
            <w:szCs w:val="24"/>
            <w:bdr w:val="none" w:sz="0" w:space="0" w:color="auto" w:frame="1"/>
            <w:shd w:val="clear" w:color="auto" w:fill="FFFFFF"/>
            <w:rPrChange w:id="774" w:author="Author" w:date="2016-06-30T08:06:00Z">
              <w:rPr>
                <w:rStyle w:val="apple-converted-space"/>
                <w:rFonts w:ascii="Arial" w:hAnsi="Arial" w:cs="Arial"/>
                <w:b/>
                <w:bCs/>
                <w:noProof w:val="0"/>
                <w:color w:val="333333"/>
                <w:sz w:val="34"/>
                <w:szCs w:val="34"/>
                <w:bdr w:val="none" w:sz="0" w:space="0" w:color="auto" w:frame="1"/>
                <w:shd w:val="clear" w:color="auto" w:fill="FFFFFF"/>
              </w:rPr>
            </w:rPrChange>
          </w:rPr>
          <w:t> </w:t>
        </w:r>
        <w:r w:rsidR="00FC4B8E" w:rsidRPr="008371EC">
          <w:rPr>
            <w:rStyle w:val="article-headermeta-info-data"/>
            <w:rFonts w:ascii="Arial" w:hAnsi="Arial" w:cs="Arial"/>
            <w:color w:val="333333"/>
            <w:sz w:val="24"/>
            <w:szCs w:val="24"/>
            <w:bdr w:val="none" w:sz="0" w:space="0" w:color="auto" w:frame="1"/>
            <w:shd w:val="clear" w:color="auto" w:fill="FFFFFF"/>
            <w:rPrChange w:id="775" w:author="Author" w:date="2016-06-30T08:06:00Z">
              <w:rPr>
                <w:rStyle w:val="article-headermeta-info-data"/>
                <w:rFonts w:ascii="Arial" w:hAnsi="Arial" w:cs="Arial"/>
                <w:noProof w:val="0"/>
                <w:color w:val="333333"/>
                <w:sz w:val="34"/>
                <w:szCs w:val="34"/>
                <w:bdr w:val="none" w:sz="0" w:space="0" w:color="auto" w:frame="1"/>
                <w:shd w:val="clear" w:color="auto" w:fill="FFFFFF"/>
              </w:rPr>
            </w:rPrChange>
          </w:rPr>
          <w:t xml:space="preserve">10.1016/S0014-5793(00)01606-9. </w:t>
        </w:r>
      </w:ins>
      <w:r w:rsidRPr="008371EC">
        <w:rPr>
          <w:rFonts w:ascii="Arial" w:hAnsi="Arial" w:cs="Arial"/>
          <w:sz w:val="24"/>
          <w:szCs w:val="24"/>
          <w:rPrChange w:id="776" w:author="Author" w:date="2016-06-30T08:06:00Z">
            <w:rPr>
              <w:rFonts w:ascii="Arial" w:hAnsi="Arial" w:cs="Arial"/>
              <w:noProof w:val="0"/>
              <w:sz w:val="24"/>
            </w:rPr>
          </w:rPrChange>
        </w:rPr>
        <w:t xml:space="preserve"> (2000).</w:t>
      </w:r>
      <w:bookmarkEnd w:id="760"/>
    </w:p>
    <w:p w14:paraId="079ADE36" w14:textId="7832ED45" w:rsidR="00BA69DF" w:rsidRPr="002A61A8" w:rsidRDefault="00BA69DF" w:rsidP="00915806">
      <w:pPr>
        <w:pStyle w:val="EndNoteBibliography"/>
        <w:spacing w:after="0"/>
        <w:ind w:left="720" w:hanging="720"/>
        <w:rPr>
          <w:rFonts w:ascii="Arial" w:hAnsi="Arial" w:cs="Arial"/>
          <w:sz w:val="24"/>
          <w:szCs w:val="24"/>
        </w:rPr>
      </w:pPr>
      <w:bookmarkStart w:id="777" w:name="_ENREF_14"/>
      <w:r w:rsidRPr="008371EC">
        <w:rPr>
          <w:rFonts w:ascii="Arial" w:hAnsi="Arial" w:cs="Arial"/>
          <w:sz w:val="24"/>
          <w:szCs w:val="24"/>
          <w:rPrChange w:id="778" w:author="Author" w:date="2016-06-30T08:06:00Z">
            <w:rPr>
              <w:rFonts w:ascii="Arial" w:hAnsi="Arial" w:cs="Arial"/>
              <w:noProof w:val="0"/>
              <w:sz w:val="24"/>
            </w:rPr>
          </w:rPrChange>
        </w:rPr>
        <w:t>14</w:t>
      </w:r>
      <w:r w:rsidRPr="008371EC">
        <w:rPr>
          <w:rFonts w:ascii="Arial" w:hAnsi="Arial" w:cs="Arial"/>
          <w:sz w:val="24"/>
          <w:szCs w:val="24"/>
          <w:rPrChange w:id="779" w:author="Author" w:date="2016-06-30T08:06:00Z">
            <w:rPr>
              <w:rFonts w:ascii="Arial" w:hAnsi="Arial" w:cs="Arial"/>
              <w:noProof w:val="0"/>
              <w:sz w:val="24"/>
            </w:rPr>
          </w:rPrChange>
        </w:rPr>
        <w:tab/>
        <w:t xml:space="preserve">Scharfmann, R., Axelrod, J. H. &amp; Verma, I. M. Long-term in vivo expression of retrovirus-mediated gene transfer in mouse fibroblast implants. </w:t>
      </w:r>
      <w:r w:rsidRPr="008371EC">
        <w:rPr>
          <w:rFonts w:ascii="Arial" w:hAnsi="Arial" w:cs="Arial"/>
          <w:i/>
          <w:sz w:val="24"/>
          <w:szCs w:val="24"/>
          <w:rPrChange w:id="780" w:author="Author" w:date="2016-06-30T08:06:00Z">
            <w:rPr>
              <w:rFonts w:ascii="Arial" w:hAnsi="Arial" w:cs="Arial"/>
              <w:i/>
              <w:noProof w:val="0"/>
              <w:sz w:val="24"/>
            </w:rPr>
          </w:rPrChange>
        </w:rPr>
        <w:t>Proc. Natl. Acad. Sci. USA</w:t>
      </w:r>
      <w:r w:rsidRPr="008371EC">
        <w:rPr>
          <w:rFonts w:ascii="Arial" w:hAnsi="Arial" w:cs="Arial"/>
          <w:sz w:val="24"/>
          <w:szCs w:val="24"/>
          <w:rPrChange w:id="781" w:author="Author" w:date="2016-06-30T08:06:00Z">
            <w:rPr>
              <w:rFonts w:ascii="Arial" w:hAnsi="Arial" w:cs="Arial"/>
              <w:noProof w:val="0"/>
              <w:sz w:val="24"/>
            </w:rPr>
          </w:rPrChange>
        </w:rPr>
        <w:t xml:space="preserve"> </w:t>
      </w:r>
      <w:r w:rsidRPr="008371EC">
        <w:rPr>
          <w:rFonts w:ascii="Arial" w:hAnsi="Arial" w:cs="Arial"/>
          <w:b/>
          <w:sz w:val="24"/>
          <w:szCs w:val="24"/>
          <w:rPrChange w:id="782" w:author="Author" w:date="2016-06-30T08:06:00Z">
            <w:rPr>
              <w:rFonts w:ascii="Arial" w:hAnsi="Arial" w:cs="Arial"/>
              <w:b/>
              <w:noProof w:val="0"/>
              <w:sz w:val="24"/>
            </w:rPr>
          </w:rPrChange>
        </w:rPr>
        <w:t>88</w:t>
      </w:r>
      <w:r w:rsidRPr="008371EC">
        <w:rPr>
          <w:rFonts w:ascii="Arial" w:hAnsi="Arial" w:cs="Arial"/>
          <w:sz w:val="24"/>
          <w:szCs w:val="24"/>
          <w:rPrChange w:id="783" w:author="Author" w:date="2016-06-30T08:06:00Z">
            <w:rPr>
              <w:rFonts w:ascii="Arial" w:hAnsi="Arial" w:cs="Arial"/>
              <w:noProof w:val="0"/>
              <w:sz w:val="24"/>
            </w:rPr>
          </w:rPrChange>
        </w:rPr>
        <w:t>, 4626-4630</w:t>
      </w:r>
      <w:ins w:id="784" w:author="Author" w:date="2016-06-30T06:43:00Z">
        <w:r w:rsidR="002873D8" w:rsidRPr="008371EC">
          <w:rPr>
            <w:rFonts w:ascii="Arial" w:hAnsi="Arial" w:cs="Arial"/>
            <w:sz w:val="24"/>
            <w:szCs w:val="24"/>
            <w:rPrChange w:id="785" w:author="Author" w:date="2016-06-30T08:06:00Z">
              <w:rPr>
                <w:rFonts w:ascii="Arial" w:hAnsi="Arial" w:cs="Arial"/>
                <w:noProof w:val="0"/>
                <w:sz w:val="24"/>
              </w:rPr>
            </w:rPrChange>
          </w:rPr>
          <w:t>.</w:t>
        </w:r>
      </w:ins>
      <w:ins w:id="786" w:author="Author" w:date="2016-06-30T06:46:00Z">
        <w:r w:rsidR="002873D8" w:rsidRPr="008371EC">
          <w:rPr>
            <w:rFonts w:ascii="Arial" w:hAnsi="Arial" w:cs="Arial"/>
            <w:sz w:val="24"/>
            <w:szCs w:val="24"/>
            <w:rPrChange w:id="787" w:author="Author" w:date="2016-06-30T08:06:00Z">
              <w:rPr>
                <w:rFonts w:ascii="Arial" w:hAnsi="Arial" w:cs="Arial"/>
                <w:noProof w:val="0"/>
                <w:sz w:val="24"/>
              </w:rPr>
            </w:rPrChange>
          </w:rPr>
          <w:t xml:space="preserve"> doi:10.1073/pnas.88.11.4626.</w:t>
        </w:r>
      </w:ins>
      <w:ins w:id="788" w:author="Author" w:date="2016-06-30T06:43:00Z">
        <w:r w:rsidR="002873D8" w:rsidRPr="008371EC">
          <w:rPr>
            <w:rFonts w:ascii="Arial" w:hAnsi="Arial" w:cs="Arial"/>
            <w:sz w:val="24"/>
            <w:szCs w:val="24"/>
            <w:rPrChange w:id="789" w:author="Author" w:date="2016-06-30T08:06:00Z">
              <w:rPr>
                <w:rFonts w:ascii="Arial" w:hAnsi="Arial" w:cs="Arial"/>
                <w:noProof w:val="0"/>
                <w:sz w:val="24"/>
              </w:rPr>
            </w:rPrChange>
          </w:rPr>
          <w:t xml:space="preserve"> </w:t>
        </w:r>
      </w:ins>
      <w:r w:rsidRPr="008371EC">
        <w:rPr>
          <w:rFonts w:ascii="Arial" w:hAnsi="Arial" w:cs="Arial"/>
          <w:sz w:val="24"/>
          <w:szCs w:val="24"/>
          <w:rPrChange w:id="790" w:author="Author" w:date="2016-06-30T08:06:00Z">
            <w:rPr>
              <w:rFonts w:ascii="Arial" w:hAnsi="Arial" w:cs="Arial"/>
              <w:noProof w:val="0"/>
              <w:sz w:val="24"/>
            </w:rPr>
          </w:rPrChange>
        </w:rPr>
        <w:t xml:space="preserve"> (1991).</w:t>
      </w:r>
      <w:bookmarkEnd w:id="777"/>
    </w:p>
    <w:p w14:paraId="5B4B646E" w14:textId="3A02BCF2" w:rsidR="00BA69DF" w:rsidRPr="008371EC" w:rsidRDefault="00BA69DF">
      <w:pPr>
        <w:shd w:val="clear" w:color="auto" w:fill="FFFFFF"/>
        <w:spacing w:line="231" w:lineRule="atLeast"/>
        <w:ind w:left="720" w:hanging="720"/>
        <w:jc w:val="both"/>
        <w:rPr>
          <w:rFonts w:ascii="Arial" w:hAnsi="Arial" w:cs="Arial"/>
          <w:color w:val="575757"/>
          <w:sz w:val="24"/>
          <w:szCs w:val="24"/>
          <w:rPrChange w:id="791" w:author="Author" w:date="2016-06-30T08:06:00Z">
            <w:rPr>
              <w:rFonts w:ascii="Arial" w:hAnsi="Arial" w:cs="Arial"/>
              <w:sz w:val="24"/>
            </w:rPr>
          </w:rPrChange>
        </w:rPr>
        <w:pPrChange w:id="792" w:author="Author" w:date="2016-07-05T11:47:00Z">
          <w:pPr>
            <w:pStyle w:val="EndNoteBibliography"/>
            <w:spacing w:after="0"/>
            <w:ind w:left="720" w:hanging="720"/>
          </w:pPr>
        </w:pPrChange>
      </w:pPr>
      <w:bookmarkStart w:id="793" w:name="_ENREF_15"/>
      <w:r w:rsidRPr="002A61A8">
        <w:rPr>
          <w:rFonts w:ascii="Arial" w:hAnsi="Arial" w:cs="Arial"/>
          <w:sz w:val="24"/>
          <w:szCs w:val="24"/>
        </w:rPr>
        <w:t>15</w:t>
      </w:r>
      <w:r w:rsidRPr="002A61A8">
        <w:rPr>
          <w:rFonts w:ascii="Arial" w:hAnsi="Arial" w:cs="Arial"/>
          <w:sz w:val="24"/>
          <w:szCs w:val="24"/>
        </w:rPr>
        <w:tab/>
        <w:t xml:space="preserve">Katz, R. A., Greger, J. G. &amp; Skalka, A. M. Effects of cell cycle status on early events in retroviral replication. </w:t>
      </w:r>
      <w:r w:rsidRPr="002A61A8">
        <w:rPr>
          <w:rFonts w:ascii="Arial" w:hAnsi="Arial" w:cs="Arial"/>
          <w:i/>
          <w:sz w:val="24"/>
          <w:szCs w:val="24"/>
        </w:rPr>
        <w:t>J. Cell. Biochem.</w:t>
      </w:r>
      <w:r w:rsidRPr="002A61A8">
        <w:rPr>
          <w:rFonts w:ascii="Arial" w:hAnsi="Arial" w:cs="Arial"/>
          <w:sz w:val="24"/>
          <w:szCs w:val="24"/>
        </w:rPr>
        <w:t xml:space="preserve"> </w:t>
      </w:r>
      <w:r w:rsidRPr="002A61A8">
        <w:rPr>
          <w:rFonts w:ascii="Arial" w:hAnsi="Arial" w:cs="Arial"/>
          <w:b/>
          <w:sz w:val="24"/>
          <w:szCs w:val="24"/>
        </w:rPr>
        <w:t>94</w:t>
      </w:r>
      <w:r w:rsidRPr="002A61A8">
        <w:rPr>
          <w:rFonts w:ascii="Arial" w:hAnsi="Arial" w:cs="Arial"/>
          <w:sz w:val="24"/>
          <w:szCs w:val="24"/>
        </w:rPr>
        <w:t>, 880-889</w:t>
      </w:r>
      <w:ins w:id="794" w:author="Author" w:date="2016-06-30T06:47:00Z">
        <w:r w:rsidR="00236310" w:rsidRPr="002A61A8">
          <w:rPr>
            <w:rFonts w:ascii="Arial" w:hAnsi="Arial" w:cs="Arial"/>
            <w:sz w:val="24"/>
            <w:szCs w:val="24"/>
          </w:rPr>
          <w:t xml:space="preserve">. </w:t>
        </w:r>
        <w:r w:rsidR="00236310" w:rsidRPr="008371EC">
          <w:rPr>
            <w:rFonts w:ascii="Arial" w:hAnsi="Arial" w:cs="Arial"/>
            <w:color w:val="575757"/>
            <w:sz w:val="24"/>
            <w:szCs w:val="24"/>
            <w:rPrChange w:id="795" w:author="Author" w:date="2016-06-30T08:06:00Z">
              <w:rPr>
                <w:rFonts w:ascii="Arial" w:hAnsi="Arial" w:cs="Arial"/>
                <w:color w:val="575757"/>
                <w:sz w:val="17"/>
                <w:szCs w:val="17"/>
              </w:rPr>
            </w:rPrChange>
          </w:rPr>
          <w:t xml:space="preserve">DOI: </w:t>
        </w:r>
        <w:r w:rsidR="00236310" w:rsidRPr="008371EC">
          <w:rPr>
            <w:rFonts w:ascii="Arial" w:hAnsi="Arial" w:cs="Arial"/>
            <w:color w:val="575757"/>
            <w:sz w:val="24"/>
            <w:szCs w:val="24"/>
            <w:rPrChange w:id="796" w:author="Author" w:date="2016-06-30T08:06:00Z">
              <w:rPr>
                <w:rFonts w:ascii="Arial" w:hAnsi="Arial" w:cs="Arial"/>
                <w:color w:val="575757"/>
                <w:sz w:val="17"/>
                <w:szCs w:val="17"/>
              </w:rPr>
            </w:rPrChange>
          </w:rPr>
          <w:fldChar w:fldCharType="begin"/>
        </w:r>
        <w:r w:rsidR="00236310" w:rsidRPr="008371EC">
          <w:rPr>
            <w:rFonts w:ascii="Arial" w:hAnsi="Arial" w:cs="Arial"/>
            <w:color w:val="575757"/>
            <w:sz w:val="24"/>
            <w:szCs w:val="24"/>
            <w:rPrChange w:id="797" w:author="Author" w:date="2016-06-30T08:06:00Z">
              <w:rPr>
                <w:rFonts w:ascii="Arial" w:hAnsi="Arial" w:cs="Arial"/>
                <w:color w:val="575757"/>
                <w:sz w:val="17"/>
                <w:szCs w:val="17"/>
              </w:rPr>
            </w:rPrChange>
          </w:rPr>
          <w:instrText xml:space="preserve"> HYPERLINK "http://dx.doi.org/10.1002/jcb.20358" </w:instrText>
        </w:r>
        <w:r w:rsidR="00236310" w:rsidRPr="008371EC">
          <w:rPr>
            <w:rFonts w:ascii="Arial" w:hAnsi="Arial" w:cs="Arial"/>
            <w:color w:val="575757"/>
            <w:sz w:val="24"/>
            <w:szCs w:val="24"/>
            <w:rPrChange w:id="798" w:author="Author" w:date="2016-06-30T08:06:00Z">
              <w:rPr>
                <w:rFonts w:ascii="Arial" w:hAnsi="Arial" w:cs="Arial"/>
                <w:color w:val="575757"/>
                <w:sz w:val="17"/>
                <w:szCs w:val="17"/>
              </w:rPr>
            </w:rPrChange>
          </w:rPr>
          <w:fldChar w:fldCharType="separate"/>
        </w:r>
        <w:r w:rsidR="00236310" w:rsidRPr="008371EC">
          <w:rPr>
            <w:rStyle w:val="Hyperlink"/>
            <w:rFonts w:ascii="Arial" w:hAnsi="Arial" w:cs="Arial"/>
            <w:color w:val="660066"/>
            <w:sz w:val="24"/>
            <w:szCs w:val="24"/>
            <w:rPrChange w:id="799" w:author="Author" w:date="2016-06-30T08:06:00Z">
              <w:rPr>
                <w:rStyle w:val="Hyperlink"/>
                <w:rFonts w:ascii="Arial" w:hAnsi="Arial" w:cs="Arial"/>
                <w:color w:val="660066"/>
                <w:sz w:val="17"/>
                <w:szCs w:val="17"/>
              </w:rPr>
            </w:rPrChange>
          </w:rPr>
          <w:t>10.1002/jcb.20358</w:t>
        </w:r>
        <w:r w:rsidR="00236310" w:rsidRPr="008371EC">
          <w:rPr>
            <w:rFonts w:ascii="Arial" w:hAnsi="Arial" w:cs="Arial"/>
            <w:color w:val="575757"/>
            <w:sz w:val="24"/>
            <w:szCs w:val="24"/>
            <w:rPrChange w:id="800" w:author="Author" w:date="2016-06-30T08:06:00Z">
              <w:rPr>
                <w:rFonts w:ascii="Arial" w:hAnsi="Arial" w:cs="Arial"/>
                <w:color w:val="575757"/>
                <w:sz w:val="17"/>
                <w:szCs w:val="17"/>
              </w:rPr>
            </w:rPrChange>
          </w:rPr>
          <w:fldChar w:fldCharType="end"/>
        </w:r>
      </w:ins>
      <w:ins w:id="801" w:author="Author" w:date="2016-06-30T06:48:00Z">
        <w:r w:rsidR="00236310" w:rsidRPr="008371EC">
          <w:rPr>
            <w:rFonts w:ascii="Arial" w:hAnsi="Arial" w:cs="Arial"/>
            <w:color w:val="575757"/>
            <w:sz w:val="24"/>
            <w:szCs w:val="24"/>
            <w:rPrChange w:id="802" w:author="Author" w:date="2016-06-30T08:06:00Z">
              <w:rPr>
                <w:rFonts w:ascii="Arial" w:hAnsi="Arial" w:cs="Arial"/>
                <w:color w:val="575757"/>
                <w:sz w:val="17"/>
                <w:szCs w:val="17"/>
              </w:rPr>
            </w:rPrChange>
          </w:rPr>
          <w:t>.</w:t>
        </w:r>
      </w:ins>
      <w:del w:id="803" w:author="Author" w:date="2016-06-30T06:47:00Z">
        <w:r w:rsidRPr="002A61A8" w:rsidDel="00236310">
          <w:rPr>
            <w:rFonts w:ascii="Arial" w:hAnsi="Arial" w:cs="Arial"/>
            <w:sz w:val="24"/>
            <w:szCs w:val="24"/>
          </w:rPr>
          <w:delText xml:space="preserve"> </w:delText>
        </w:r>
      </w:del>
      <w:r w:rsidRPr="002A61A8">
        <w:rPr>
          <w:rFonts w:ascii="Arial" w:hAnsi="Arial" w:cs="Arial"/>
          <w:sz w:val="24"/>
          <w:szCs w:val="24"/>
        </w:rPr>
        <w:t>(2005).</w:t>
      </w:r>
      <w:bookmarkEnd w:id="793"/>
    </w:p>
    <w:p w14:paraId="7658AD3E" w14:textId="394B6E68" w:rsidR="00BA69DF" w:rsidRPr="002A61A8" w:rsidRDefault="00BA69DF" w:rsidP="00915806">
      <w:pPr>
        <w:pStyle w:val="EndNoteBibliography"/>
        <w:spacing w:after="0"/>
        <w:ind w:left="720" w:hanging="720"/>
        <w:rPr>
          <w:rFonts w:ascii="Arial" w:hAnsi="Arial" w:cs="Arial"/>
          <w:sz w:val="24"/>
          <w:szCs w:val="24"/>
        </w:rPr>
      </w:pPr>
      <w:bookmarkStart w:id="804" w:name="_ENREF_16"/>
      <w:r w:rsidRPr="002A61A8">
        <w:rPr>
          <w:rFonts w:ascii="Arial" w:hAnsi="Arial" w:cs="Arial"/>
          <w:sz w:val="24"/>
          <w:szCs w:val="24"/>
        </w:rPr>
        <w:t>16</w:t>
      </w:r>
      <w:r w:rsidRPr="002A61A8">
        <w:rPr>
          <w:rFonts w:ascii="Arial" w:hAnsi="Arial" w:cs="Arial"/>
          <w:sz w:val="24"/>
          <w:szCs w:val="24"/>
        </w:rPr>
        <w:tab/>
        <w:t xml:space="preserve">Escors, D. &amp; Breckpot, K. Lentiviral vectors in gene therapy: their current status and future potential. </w:t>
      </w:r>
      <w:r w:rsidRPr="002A61A8">
        <w:rPr>
          <w:rFonts w:ascii="Arial" w:hAnsi="Arial" w:cs="Arial"/>
          <w:i/>
          <w:sz w:val="24"/>
          <w:szCs w:val="24"/>
        </w:rPr>
        <w:t>Arch. Immunol. Ther. Exp.</w:t>
      </w:r>
      <w:r w:rsidRPr="002A61A8">
        <w:rPr>
          <w:rFonts w:ascii="Arial" w:hAnsi="Arial" w:cs="Arial"/>
          <w:sz w:val="24"/>
          <w:szCs w:val="24"/>
        </w:rPr>
        <w:t xml:space="preserve"> </w:t>
      </w:r>
      <w:r w:rsidRPr="002A61A8">
        <w:rPr>
          <w:rFonts w:ascii="Arial" w:hAnsi="Arial" w:cs="Arial"/>
          <w:b/>
          <w:sz w:val="24"/>
          <w:szCs w:val="24"/>
        </w:rPr>
        <w:t>58</w:t>
      </w:r>
      <w:r w:rsidRPr="002A61A8">
        <w:rPr>
          <w:rFonts w:ascii="Arial" w:hAnsi="Arial" w:cs="Arial"/>
          <w:sz w:val="24"/>
          <w:szCs w:val="24"/>
        </w:rPr>
        <w:t>, 107-119</w:t>
      </w:r>
      <w:ins w:id="805" w:author="Author" w:date="2016-06-30T06:48:00Z">
        <w:r w:rsidR="00254675" w:rsidRPr="002A61A8">
          <w:rPr>
            <w:rFonts w:ascii="Arial" w:hAnsi="Arial" w:cs="Arial"/>
            <w:sz w:val="24"/>
            <w:szCs w:val="24"/>
          </w:rPr>
          <w:t>.</w:t>
        </w:r>
        <w:r w:rsidR="00254675" w:rsidRPr="008371EC">
          <w:rPr>
            <w:rFonts w:ascii="Arial" w:hAnsi="Arial" w:cs="Arial"/>
            <w:color w:val="000000"/>
            <w:sz w:val="24"/>
            <w:szCs w:val="24"/>
            <w:shd w:val="clear" w:color="auto" w:fill="FFFFFF"/>
            <w:rPrChange w:id="806" w:author="Author" w:date="2016-06-30T08:06:00Z">
              <w:rPr>
                <w:rFonts w:ascii="Arial" w:hAnsi="Arial" w:cs="Arial"/>
                <w:color w:val="000000"/>
                <w:sz w:val="18"/>
                <w:szCs w:val="18"/>
                <w:shd w:val="clear" w:color="auto" w:fill="FFFFFF"/>
              </w:rPr>
            </w:rPrChange>
          </w:rPr>
          <w:t xml:space="preserve"> doi: 10.1007/s00005-010-0063-4.</w:t>
        </w:r>
      </w:ins>
      <w:r w:rsidRPr="002A61A8">
        <w:rPr>
          <w:rFonts w:ascii="Arial" w:hAnsi="Arial" w:cs="Arial"/>
          <w:sz w:val="24"/>
          <w:szCs w:val="24"/>
        </w:rPr>
        <w:t xml:space="preserve"> (2010).</w:t>
      </w:r>
      <w:bookmarkEnd w:id="804"/>
    </w:p>
    <w:p w14:paraId="42FB2932" w14:textId="63FF976E" w:rsidR="00BA69DF" w:rsidRPr="002A61A8" w:rsidRDefault="00BA69DF" w:rsidP="00915806">
      <w:pPr>
        <w:pStyle w:val="EndNoteBibliography"/>
        <w:spacing w:after="0"/>
        <w:ind w:left="720" w:hanging="720"/>
        <w:rPr>
          <w:rFonts w:ascii="Arial" w:hAnsi="Arial" w:cs="Arial"/>
          <w:sz w:val="24"/>
          <w:szCs w:val="24"/>
        </w:rPr>
      </w:pPr>
      <w:bookmarkStart w:id="807" w:name="_ENREF_17"/>
      <w:r w:rsidRPr="002A61A8">
        <w:rPr>
          <w:rFonts w:ascii="Arial" w:hAnsi="Arial" w:cs="Arial"/>
          <w:sz w:val="24"/>
          <w:szCs w:val="24"/>
        </w:rPr>
        <w:t>17</w:t>
      </w:r>
      <w:r w:rsidRPr="002A61A8">
        <w:rPr>
          <w:rFonts w:ascii="Arial" w:hAnsi="Arial" w:cs="Arial"/>
          <w:sz w:val="24"/>
          <w:szCs w:val="24"/>
        </w:rPr>
        <w:tab/>
        <w:t xml:space="preserve">Mátrai, J., Chuah, M. K. &amp; VandenDriessche, T. Recent advances in lentiviral vector development and applications. </w:t>
      </w:r>
      <w:r w:rsidRPr="002A61A8">
        <w:rPr>
          <w:rFonts w:ascii="Arial" w:hAnsi="Arial" w:cs="Arial"/>
          <w:i/>
          <w:sz w:val="24"/>
          <w:szCs w:val="24"/>
        </w:rPr>
        <w:t>Mol. Ther.</w:t>
      </w:r>
      <w:r w:rsidRPr="002A61A8">
        <w:rPr>
          <w:rFonts w:ascii="Arial" w:hAnsi="Arial" w:cs="Arial"/>
          <w:sz w:val="24"/>
          <w:szCs w:val="24"/>
        </w:rPr>
        <w:t xml:space="preserve"> </w:t>
      </w:r>
      <w:r w:rsidRPr="002A61A8">
        <w:rPr>
          <w:rFonts w:ascii="Arial" w:hAnsi="Arial" w:cs="Arial"/>
          <w:b/>
          <w:sz w:val="24"/>
          <w:szCs w:val="24"/>
        </w:rPr>
        <w:t>18</w:t>
      </w:r>
      <w:r w:rsidRPr="002A61A8">
        <w:rPr>
          <w:rFonts w:ascii="Arial" w:hAnsi="Arial" w:cs="Arial"/>
          <w:sz w:val="24"/>
          <w:szCs w:val="24"/>
        </w:rPr>
        <w:t>, 477-490</w:t>
      </w:r>
      <w:ins w:id="808" w:author="Author" w:date="2016-06-30T07:11:00Z">
        <w:r w:rsidR="00B1099E" w:rsidRPr="002A61A8">
          <w:rPr>
            <w:rFonts w:ascii="Arial" w:hAnsi="Arial" w:cs="Arial"/>
            <w:sz w:val="24"/>
            <w:szCs w:val="24"/>
          </w:rPr>
          <w:t xml:space="preserve">. </w:t>
        </w:r>
        <w:r w:rsidR="00B1099E" w:rsidRPr="008371EC">
          <w:rPr>
            <w:rFonts w:ascii="Arial" w:hAnsi="Arial" w:cs="Arial"/>
            <w:color w:val="000000"/>
            <w:sz w:val="24"/>
            <w:szCs w:val="24"/>
            <w:shd w:val="clear" w:color="auto" w:fill="FFFFFF"/>
            <w:rPrChange w:id="809" w:author="Author" w:date="2016-06-30T08:06:00Z">
              <w:rPr>
                <w:rFonts w:ascii="Arial" w:hAnsi="Arial" w:cs="Arial"/>
                <w:color w:val="000000"/>
                <w:sz w:val="17"/>
                <w:szCs w:val="17"/>
                <w:shd w:val="clear" w:color="auto" w:fill="FFFFFF"/>
              </w:rPr>
            </w:rPrChange>
          </w:rPr>
          <w:t>doi: 10.1038/mt.2009.319.</w:t>
        </w:r>
      </w:ins>
      <w:r w:rsidRPr="002A61A8">
        <w:rPr>
          <w:rFonts w:ascii="Arial" w:hAnsi="Arial" w:cs="Arial"/>
          <w:sz w:val="24"/>
          <w:szCs w:val="24"/>
        </w:rPr>
        <w:t xml:space="preserve"> (2010).</w:t>
      </w:r>
      <w:bookmarkEnd w:id="807"/>
    </w:p>
    <w:p w14:paraId="38683ECD" w14:textId="69C69FB9" w:rsidR="00BA69DF" w:rsidRPr="002A61A8" w:rsidRDefault="00BA69DF" w:rsidP="00915806">
      <w:pPr>
        <w:pStyle w:val="EndNoteBibliography"/>
        <w:spacing w:after="0"/>
        <w:ind w:left="720" w:hanging="720"/>
        <w:rPr>
          <w:rFonts w:ascii="Arial" w:hAnsi="Arial" w:cs="Arial"/>
          <w:sz w:val="24"/>
          <w:szCs w:val="24"/>
        </w:rPr>
      </w:pPr>
      <w:bookmarkStart w:id="810" w:name="_ENREF_18"/>
      <w:r w:rsidRPr="002A61A8">
        <w:rPr>
          <w:rFonts w:ascii="Arial" w:hAnsi="Arial" w:cs="Arial"/>
          <w:sz w:val="24"/>
          <w:szCs w:val="24"/>
        </w:rPr>
        <w:t>18</w:t>
      </w:r>
      <w:r w:rsidRPr="002A61A8">
        <w:rPr>
          <w:rFonts w:ascii="Arial" w:hAnsi="Arial" w:cs="Arial"/>
          <w:sz w:val="24"/>
          <w:szCs w:val="24"/>
        </w:rPr>
        <w:tab/>
        <w:t xml:space="preserve">Miyazaki, Y., Miyake, A., Nomaguchi, M. &amp; Adachi, A. Structural dynamics of retroviral genome and the packaging. </w:t>
      </w:r>
      <w:r w:rsidRPr="002A61A8">
        <w:rPr>
          <w:rFonts w:ascii="Arial" w:hAnsi="Arial" w:cs="Arial"/>
          <w:i/>
          <w:sz w:val="24"/>
          <w:szCs w:val="24"/>
        </w:rPr>
        <w:t>Front. Microbiol.</w:t>
      </w:r>
      <w:r w:rsidRPr="002A61A8">
        <w:rPr>
          <w:rFonts w:ascii="Arial" w:hAnsi="Arial" w:cs="Arial"/>
          <w:sz w:val="24"/>
          <w:szCs w:val="24"/>
        </w:rPr>
        <w:t xml:space="preserve"> </w:t>
      </w:r>
      <w:r w:rsidRPr="002A61A8">
        <w:rPr>
          <w:rFonts w:ascii="Arial" w:hAnsi="Arial" w:cs="Arial"/>
          <w:b/>
          <w:sz w:val="24"/>
          <w:szCs w:val="24"/>
        </w:rPr>
        <w:t>2</w:t>
      </w:r>
      <w:r w:rsidRPr="002A61A8">
        <w:rPr>
          <w:rFonts w:ascii="Arial" w:hAnsi="Arial" w:cs="Arial"/>
          <w:sz w:val="24"/>
          <w:szCs w:val="24"/>
        </w:rPr>
        <w:t>, 1-9</w:t>
      </w:r>
      <w:ins w:id="811" w:author="Author" w:date="2016-06-30T07:11:00Z">
        <w:r w:rsidR="00AA40B4" w:rsidRPr="002A61A8">
          <w:rPr>
            <w:rFonts w:ascii="Arial" w:hAnsi="Arial" w:cs="Arial"/>
            <w:sz w:val="24"/>
            <w:szCs w:val="24"/>
          </w:rPr>
          <w:t>.</w:t>
        </w:r>
        <w:r w:rsidR="00AA40B4" w:rsidRPr="008371EC">
          <w:rPr>
            <w:rFonts w:ascii="Arial" w:hAnsi="Arial" w:cs="Arial"/>
            <w:color w:val="000000"/>
            <w:sz w:val="24"/>
            <w:szCs w:val="24"/>
            <w:shd w:val="clear" w:color="auto" w:fill="FFFFFF"/>
            <w:rPrChange w:id="812" w:author="Author" w:date="2016-06-30T08:06:00Z">
              <w:rPr>
                <w:rFonts w:ascii="Arial" w:hAnsi="Arial" w:cs="Arial"/>
                <w:color w:val="000000"/>
                <w:sz w:val="18"/>
                <w:szCs w:val="18"/>
                <w:shd w:val="clear" w:color="auto" w:fill="FFFFFF"/>
              </w:rPr>
            </w:rPrChange>
          </w:rPr>
          <w:t xml:space="preserve"> doi: 10.3389/fmicb.2011.00264.</w:t>
        </w:r>
      </w:ins>
      <w:r w:rsidRPr="002A61A8">
        <w:rPr>
          <w:rFonts w:ascii="Arial" w:hAnsi="Arial" w:cs="Arial"/>
          <w:sz w:val="24"/>
          <w:szCs w:val="24"/>
        </w:rPr>
        <w:t xml:space="preserve"> (2011).</w:t>
      </w:r>
      <w:bookmarkEnd w:id="810"/>
    </w:p>
    <w:p w14:paraId="123E1DEF" w14:textId="12E3394A" w:rsidR="00BA69DF" w:rsidRPr="002A61A8" w:rsidRDefault="00BA69DF" w:rsidP="00915806">
      <w:pPr>
        <w:pStyle w:val="EndNoteBibliography"/>
        <w:spacing w:after="0"/>
        <w:ind w:left="720" w:hanging="720"/>
        <w:rPr>
          <w:rFonts w:ascii="Arial" w:hAnsi="Arial" w:cs="Arial"/>
          <w:sz w:val="24"/>
          <w:szCs w:val="24"/>
        </w:rPr>
      </w:pPr>
      <w:bookmarkStart w:id="813" w:name="_ENREF_19"/>
      <w:r w:rsidRPr="002A61A8">
        <w:rPr>
          <w:rFonts w:ascii="Arial" w:hAnsi="Arial" w:cs="Arial"/>
          <w:sz w:val="24"/>
          <w:szCs w:val="24"/>
        </w:rPr>
        <w:t>19</w:t>
      </w:r>
      <w:r w:rsidRPr="002A61A8">
        <w:rPr>
          <w:rFonts w:ascii="Arial" w:hAnsi="Arial" w:cs="Arial"/>
          <w:sz w:val="24"/>
          <w:szCs w:val="24"/>
        </w:rPr>
        <w:tab/>
        <w:t xml:space="preserve">Douglas, J. T. Adenovirus-Mediated Gene Delivery. </w:t>
      </w:r>
      <w:r w:rsidRPr="002A61A8">
        <w:rPr>
          <w:rFonts w:ascii="Arial" w:hAnsi="Arial" w:cs="Arial"/>
          <w:i/>
          <w:sz w:val="24"/>
          <w:szCs w:val="24"/>
        </w:rPr>
        <w:t>Gene Delivery to Mammalian Cells: Volume 2: Viral Gene Transfer Techniques</w:t>
      </w:r>
      <w:r w:rsidRPr="002A61A8">
        <w:rPr>
          <w:rFonts w:ascii="Arial" w:hAnsi="Arial" w:cs="Arial"/>
          <w:sz w:val="24"/>
          <w:szCs w:val="24"/>
        </w:rPr>
        <w:t>, 3-14</w:t>
      </w:r>
      <w:ins w:id="814" w:author="Author" w:date="2016-06-30T07:12:00Z">
        <w:r w:rsidR="0082595A" w:rsidRPr="002A61A8">
          <w:rPr>
            <w:rFonts w:ascii="Arial" w:hAnsi="Arial" w:cs="Arial"/>
            <w:sz w:val="24"/>
            <w:szCs w:val="24"/>
          </w:rPr>
          <w:t xml:space="preserve">. </w:t>
        </w:r>
      </w:ins>
      <w:r w:rsidRPr="002A61A8">
        <w:rPr>
          <w:rFonts w:ascii="Arial" w:hAnsi="Arial" w:cs="Arial"/>
          <w:sz w:val="24"/>
          <w:szCs w:val="24"/>
        </w:rPr>
        <w:t xml:space="preserve"> (2004).</w:t>
      </w:r>
      <w:bookmarkEnd w:id="813"/>
    </w:p>
    <w:p w14:paraId="740F1D08" w14:textId="7FB39C73" w:rsidR="00BA69DF" w:rsidRPr="002A61A8" w:rsidRDefault="00BA69DF" w:rsidP="00915806">
      <w:pPr>
        <w:pStyle w:val="EndNoteBibliography"/>
        <w:spacing w:after="0"/>
        <w:ind w:left="720" w:hanging="720"/>
        <w:rPr>
          <w:rFonts w:ascii="Arial" w:hAnsi="Arial" w:cs="Arial"/>
          <w:sz w:val="24"/>
          <w:szCs w:val="24"/>
        </w:rPr>
      </w:pPr>
      <w:bookmarkStart w:id="815" w:name="_ENREF_20"/>
      <w:r w:rsidRPr="002A61A8">
        <w:rPr>
          <w:rFonts w:ascii="Arial" w:hAnsi="Arial" w:cs="Arial"/>
          <w:sz w:val="24"/>
          <w:szCs w:val="24"/>
        </w:rPr>
        <w:t>20</w:t>
      </w:r>
      <w:r w:rsidRPr="002A61A8">
        <w:rPr>
          <w:rFonts w:ascii="Arial" w:hAnsi="Arial" w:cs="Arial"/>
          <w:sz w:val="24"/>
          <w:szCs w:val="24"/>
        </w:rPr>
        <w:tab/>
        <w:t>Armendáriz-Borunda, J.</w:t>
      </w:r>
      <w:r w:rsidRPr="002A61A8">
        <w:rPr>
          <w:rFonts w:ascii="Arial" w:hAnsi="Arial" w:cs="Arial"/>
          <w:i/>
          <w:sz w:val="24"/>
          <w:szCs w:val="24"/>
        </w:rPr>
        <w:t xml:space="preserve"> et al.</w:t>
      </w:r>
      <w:r w:rsidRPr="002A61A8">
        <w:rPr>
          <w:rFonts w:ascii="Arial" w:hAnsi="Arial" w:cs="Arial"/>
          <w:sz w:val="24"/>
          <w:szCs w:val="24"/>
        </w:rPr>
        <w:t xml:space="preserve"> Production of first generation adenoviral vectors for preclinical protocols: amplification, purification and functional titration. </w:t>
      </w:r>
      <w:r w:rsidRPr="002A61A8">
        <w:rPr>
          <w:rFonts w:ascii="Arial" w:hAnsi="Arial" w:cs="Arial"/>
          <w:i/>
          <w:sz w:val="24"/>
          <w:szCs w:val="24"/>
        </w:rPr>
        <w:t>J. Biosci. Bioeng.</w:t>
      </w:r>
      <w:r w:rsidRPr="002A61A8">
        <w:rPr>
          <w:rFonts w:ascii="Arial" w:hAnsi="Arial" w:cs="Arial"/>
          <w:sz w:val="24"/>
          <w:szCs w:val="24"/>
        </w:rPr>
        <w:t xml:space="preserve"> </w:t>
      </w:r>
      <w:r w:rsidRPr="002A61A8">
        <w:rPr>
          <w:rFonts w:ascii="Arial" w:hAnsi="Arial" w:cs="Arial"/>
          <w:b/>
          <w:sz w:val="24"/>
          <w:szCs w:val="24"/>
        </w:rPr>
        <w:t>112</w:t>
      </w:r>
      <w:r w:rsidRPr="002A61A8">
        <w:rPr>
          <w:rFonts w:ascii="Arial" w:hAnsi="Arial" w:cs="Arial"/>
          <w:sz w:val="24"/>
          <w:szCs w:val="24"/>
        </w:rPr>
        <w:t>, 415-421</w:t>
      </w:r>
      <w:ins w:id="816" w:author="Author" w:date="2016-06-30T07:12:00Z">
        <w:r w:rsidR="0082595A" w:rsidRPr="002A61A8">
          <w:rPr>
            <w:rFonts w:ascii="Arial" w:hAnsi="Arial" w:cs="Arial"/>
            <w:sz w:val="24"/>
            <w:szCs w:val="24"/>
          </w:rPr>
          <w:t xml:space="preserve">. </w:t>
        </w:r>
        <w:r w:rsidR="0082595A" w:rsidRPr="008371EC">
          <w:rPr>
            <w:rFonts w:ascii="Arial" w:hAnsi="Arial" w:cs="Arial"/>
            <w:color w:val="000000"/>
            <w:sz w:val="24"/>
            <w:szCs w:val="24"/>
            <w:shd w:val="clear" w:color="auto" w:fill="FFFFFF"/>
            <w:rPrChange w:id="817" w:author="Author" w:date="2016-06-30T08:06:00Z">
              <w:rPr>
                <w:rFonts w:ascii="Arial" w:hAnsi="Arial" w:cs="Arial"/>
                <w:color w:val="000000"/>
                <w:sz w:val="17"/>
                <w:szCs w:val="17"/>
                <w:shd w:val="clear" w:color="auto" w:fill="FFFFFF"/>
              </w:rPr>
            </w:rPrChange>
          </w:rPr>
          <w:t>doi: 10.1016/j.jbiosc.2011.07.018.</w:t>
        </w:r>
      </w:ins>
      <w:r w:rsidRPr="002A61A8">
        <w:rPr>
          <w:rFonts w:ascii="Arial" w:hAnsi="Arial" w:cs="Arial"/>
          <w:sz w:val="24"/>
          <w:szCs w:val="24"/>
        </w:rPr>
        <w:t xml:space="preserve"> (2011).</w:t>
      </w:r>
      <w:bookmarkEnd w:id="815"/>
    </w:p>
    <w:p w14:paraId="02D9B97D" w14:textId="25C59721" w:rsidR="00BA69DF" w:rsidRPr="002A61A8" w:rsidRDefault="00BA69DF" w:rsidP="00915806">
      <w:pPr>
        <w:pStyle w:val="EndNoteBibliography"/>
        <w:spacing w:after="0"/>
        <w:ind w:left="720" w:hanging="720"/>
        <w:rPr>
          <w:rFonts w:ascii="Arial" w:hAnsi="Arial" w:cs="Arial"/>
          <w:sz w:val="24"/>
          <w:szCs w:val="24"/>
        </w:rPr>
      </w:pPr>
      <w:bookmarkStart w:id="818" w:name="_ENREF_21"/>
      <w:r w:rsidRPr="002A61A8">
        <w:rPr>
          <w:rFonts w:ascii="Arial" w:hAnsi="Arial" w:cs="Arial"/>
          <w:sz w:val="24"/>
          <w:szCs w:val="24"/>
        </w:rPr>
        <w:t>21</w:t>
      </w:r>
      <w:r w:rsidRPr="002A61A8">
        <w:rPr>
          <w:rFonts w:ascii="Arial" w:hAnsi="Arial" w:cs="Arial"/>
          <w:sz w:val="24"/>
          <w:szCs w:val="24"/>
        </w:rPr>
        <w:tab/>
        <w:t>Snyder, R. O. Adeno</w:t>
      </w:r>
      <w:r w:rsidRPr="002A61A8">
        <w:rPr>
          <w:rFonts w:ascii="Cambria Math" w:hAnsi="Cambria Math" w:cs="Cambria Math" w:hint="eastAsia"/>
          <w:sz w:val="24"/>
          <w:szCs w:val="24"/>
        </w:rPr>
        <w:t>‐</w:t>
      </w:r>
      <w:r w:rsidRPr="002A61A8">
        <w:rPr>
          <w:rFonts w:ascii="Arial" w:hAnsi="Arial" w:cs="Arial"/>
          <w:sz w:val="24"/>
          <w:szCs w:val="24"/>
        </w:rPr>
        <w:t>associated virus</w:t>
      </w:r>
      <w:r w:rsidRPr="002A61A8">
        <w:rPr>
          <w:rFonts w:ascii="Cambria Math" w:hAnsi="Cambria Math" w:cs="Cambria Math" w:hint="eastAsia"/>
          <w:sz w:val="24"/>
          <w:szCs w:val="24"/>
        </w:rPr>
        <w:t>‐</w:t>
      </w:r>
      <w:r w:rsidRPr="002A61A8">
        <w:rPr>
          <w:rFonts w:ascii="Arial" w:hAnsi="Arial" w:cs="Arial"/>
          <w:sz w:val="24"/>
          <w:szCs w:val="24"/>
        </w:rPr>
        <w:t xml:space="preserve">mediated gene delivery. </w:t>
      </w:r>
      <w:r w:rsidRPr="002A61A8">
        <w:rPr>
          <w:rFonts w:ascii="Arial" w:hAnsi="Arial" w:cs="Arial"/>
          <w:i/>
          <w:sz w:val="24"/>
          <w:szCs w:val="24"/>
        </w:rPr>
        <w:t>J Gene Med.</w:t>
      </w:r>
      <w:r w:rsidRPr="002A61A8">
        <w:rPr>
          <w:rFonts w:ascii="Arial" w:hAnsi="Arial" w:cs="Arial"/>
          <w:sz w:val="24"/>
          <w:szCs w:val="24"/>
        </w:rPr>
        <w:t xml:space="preserve"> </w:t>
      </w:r>
      <w:r w:rsidRPr="002A61A8">
        <w:rPr>
          <w:rFonts w:ascii="Arial" w:hAnsi="Arial" w:cs="Arial"/>
          <w:b/>
          <w:sz w:val="24"/>
          <w:szCs w:val="24"/>
        </w:rPr>
        <w:t>1</w:t>
      </w:r>
      <w:r w:rsidRPr="002A61A8">
        <w:rPr>
          <w:rFonts w:ascii="Arial" w:hAnsi="Arial" w:cs="Arial"/>
          <w:sz w:val="24"/>
          <w:szCs w:val="24"/>
        </w:rPr>
        <w:t>, 166-175</w:t>
      </w:r>
      <w:ins w:id="819" w:author="Author" w:date="2016-06-30T07:22:00Z">
        <w:r w:rsidR="00B370A4" w:rsidRPr="002A61A8">
          <w:rPr>
            <w:rFonts w:ascii="Arial" w:hAnsi="Arial" w:cs="Arial"/>
            <w:sz w:val="24"/>
            <w:szCs w:val="24"/>
          </w:rPr>
          <w:t>.</w:t>
        </w:r>
      </w:ins>
      <w:ins w:id="820" w:author="Author" w:date="2016-06-30T07:25:00Z">
        <w:r w:rsidR="00B370A4" w:rsidRPr="002A61A8">
          <w:rPr>
            <w:rFonts w:ascii="Arial" w:hAnsi="Arial" w:cs="Arial"/>
            <w:sz w:val="24"/>
            <w:szCs w:val="24"/>
          </w:rPr>
          <w:t>doi:10.1002/(SICI)1521-2254(199905/06)1:3&lt;166::AID-JGM34.</w:t>
        </w:r>
      </w:ins>
      <w:ins w:id="821" w:author="Author" w:date="2016-06-30T07:26:00Z">
        <w:r w:rsidR="00B370A4" w:rsidRPr="002A61A8">
          <w:rPr>
            <w:rFonts w:ascii="Arial" w:hAnsi="Arial" w:cs="Arial"/>
            <w:sz w:val="24"/>
            <w:szCs w:val="24"/>
          </w:rPr>
          <w:t>3.0.CO;2-Z.</w:t>
        </w:r>
      </w:ins>
      <w:ins w:id="822" w:author="Author" w:date="2016-06-30T07:25:00Z">
        <w:r w:rsidR="00B370A4" w:rsidRPr="002A61A8">
          <w:rPr>
            <w:rFonts w:ascii="Arial" w:hAnsi="Arial" w:cs="Arial"/>
            <w:sz w:val="24"/>
            <w:szCs w:val="24"/>
          </w:rPr>
          <w:t xml:space="preserve"> </w:t>
        </w:r>
      </w:ins>
      <w:r w:rsidRPr="002A61A8">
        <w:rPr>
          <w:rFonts w:ascii="Arial" w:hAnsi="Arial" w:cs="Arial"/>
          <w:sz w:val="24"/>
          <w:szCs w:val="24"/>
        </w:rPr>
        <w:t xml:space="preserve"> (1999).</w:t>
      </w:r>
      <w:bookmarkEnd w:id="818"/>
      <w:ins w:id="823" w:author="Author" w:date="2016-06-30T07:25:00Z">
        <w:r w:rsidR="00B370A4" w:rsidRPr="002A61A8">
          <w:rPr>
            <w:rFonts w:ascii="Arial" w:hAnsi="Arial" w:cs="Arial"/>
            <w:sz w:val="24"/>
            <w:szCs w:val="24"/>
          </w:rPr>
          <w:t xml:space="preserve">  </w:t>
        </w:r>
      </w:ins>
    </w:p>
    <w:p w14:paraId="75ADB45E" w14:textId="6D093F18" w:rsidR="00BA69DF" w:rsidRPr="002A61A8" w:rsidRDefault="00BA69DF" w:rsidP="00915806">
      <w:pPr>
        <w:pStyle w:val="EndNoteBibliography"/>
        <w:spacing w:after="0"/>
        <w:ind w:left="720" w:hanging="720"/>
        <w:rPr>
          <w:rFonts w:ascii="Arial" w:hAnsi="Arial" w:cs="Arial"/>
          <w:sz w:val="24"/>
          <w:szCs w:val="24"/>
        </w:rPr>
      </w:pPr>
      <w:bookmarkStart w:id="824" w:name="_ENREF_22"/>
      <w:r w:rsidRPr="002A61A8">
        <w:rPr>
          <w:rFonts w:ascii="Arial" w:hAnsi="Arial" w:cs="Arial"/>
          <w:sz w:val="24"/>
          <w:szCs w:val="24"/>
        </w:rPr>
        <w:t>22</w:t>
      </w:r>
      <w:r w:rsidRPr="002A61A8">
        <w:rPr>
          <w:rFonts w:ascii="Arial" w:hAnsi="Arial" w:cs="Arial"/>
          <w:sz w:val="24"/>
          <w:szCs w:val="24"/>
        </w:rPr>
        <w:tab/>
        <w:t xml:space="preserve">Samulski, R. J. &amp; Muzyczka, N. AAV-mediated gene therapy for research and therapeutic purposes. </w:t>
      </w:r>
      <w:r w:rsidRPr="002A61A8">
        <w:rPr>
          <w:rFonts w:ascii="Arial" w:hAnsi="Arial" w:cs="Arial"/>
          <w:i/>
          <w:sz w:val="24"/>
          <w:szCs w:val="24"/>
        </w:rPr>
        <w:t>Annu. Rev. Virol.</w:t>
      </w:r>
      <w:r w:rsidRPr="002A61A8">
        <w:rPr>
          <w:rFonts w:ascii="Arial" w:hAnsi="Arial" w:cs="Arial"/>
          <w:sz w:val="24"/>
          <w:szCs w:val="24"/>
        </w:rPr>
        <w:t xml:space="preserve"> </w:t>
      </w:r>
      <w:r w:rsidRPr="002A61A8">
        <w:rPr>
          <w:rFonts w:ascii="Arial" w:hAnsi="Arial" w:cs="Arial"/>
          <w:b/>
          <w:sz w:val="24"/>
          <w:szCs w:val="24"/>
        </w:rPr>
        <w:t>1</w:t>
      </w:r>
      <w:r w:rsidRPr="002A61A8">
        <w:rPr>
          <w:rFonts w:ascii="Arial" w:hAnsi="Arial" w:cs="Arial"/>
          <w:sz w:val="24"/>
          <w:szCs w:val="24"/>
        </w:rPr>
        <w:t>, 427-451</w:t>
      </w:r>
      <w:ins w:id="825" w:author="Author" w:date="2016-06-30T07:27:00Z">
        <w:r w:rsidR="008D7EDC" w:rsidRPr="002A61A8">
          <w:rPr>
            <w:rFonts w:ascii="Arial" w:hAnsi="Arial" w:cs="Arial"/>
            <w:sz w:val="24"/>
            <w:szCs w:val="24"/>
          </w:rPr>
          <w:t>.</w:t>
        </w:r>
        <w:r w:rsidR="008D7EDC" w:rsidRPr="008371EC">
          <w:rPr>
            <w:rFonts w:ascii="Arial" w:hAnsi="Arial" w:cs="Arial"/>
            <w:color w:val="000000"/>
            <w:sz w:val="24"/>
            <w:szCs w:val="24"/>
            <w:shd w:val="clear" w:color="auto" w:fill="FFFFFF"/>
            <w:rPrChange w:id="826" w:author="Author" w:date="2016-06-30T08:06:00Z">
              <w:rPr>
                <w:rFonts w:ascii="Arial" w:hAnsi="Arial" w:cs="Arial"/>
                <w:color w:val="000000"/>
                <w:sz w:val="17"/>
                <w:szCs w:val="17"/>
                <w:shd w:val="clear" w:color="auto" w:fill="FFFFFF"/>
              </w:rPr>
            </w:rPrChange>
          </w:rPr>
          <w:t xml:space="preserve"> doi: 10.1146/annurev-virology-031413-085355.</w:t>
        </w:r>
      </w:ins>
      <w:r w:rsidRPr="002A61A8">
        <w:rPr>
          <w:rFonts w:ascii="Arial" w:hAnsi="Arial" w:cs="Arial"/>
          <w:sz w:val="24"/>
          <w:szCs w:val="24"/>
        </w:rPr>
        <w:t xml:space="preserve"> (2014).</w:t>
      </w:r>
      <w:bookmarkEnd w:id="824"/>
    </w:p>
    <w:p w14:paraId="23ED70B0" w14:textId="75E04E2B" w:rsidR="00BA69DF" w:rsidRPr="002A61A8" w:rsidRDefault="00BA69DF" w:rsidP="00915806">
      <w:pPr>
        <w:pStyle w:val="EndNoteBibliography"/>
        <w:spacing w:after="0"/>
        <w:ind w:left="720" w:hanging="720"/>
        <w:rPr>
          <w:rFonts w:ascii="Arial" w:hAnsi="Arial" w:cs="Arial"/>
          <w:sz w:val="24"/>
          <w:szCs w:val="24"/>
        </w:rPr>
      </w:pPr>
      <w:bookmarkStart w:id="827" w:name="_ENREF_23"/>
      <w:r w:rsidRPr="002A61A8">
        <w:rPr>
          <w:rFonts w:ascii="Arial" w:hAnsi="Arial" w:cs="Arial"/>
          <w:sz w:val="24"/>
          <w:szCs w:val="24"/>
        </w:rPr>
        <w:t>23</w:t>
      </w:r>
      <w:r w:rsidRPr="002A61A8">
        <w:rPr>
          <w:rFonts w:ascii="Arial" w:hAnsi="Arial" w:cs="Arial"/>
          <w:sz w:val="24"/>
          <w:szCs w:val="24"/>
        </w:rPr>
        <w:tab/>
        <w:t>Kaplitt, M. G.</w:t>
      </w:r>
      <w:r w:rsidRPr="002A61A8">
        <w:rPr>
          <w:rFonts w:ascii="Arial" w:hAnsi="Arial" w:cs="Arial"/>
          <w:i/>
          <w:sz w:val="24"/>
          <w:szCs w:val="24"/>
        </w:rPr>
        <w:t xml:space="preserve"> et al.</w:t>
      </w:r>
      <w:r w:rsidRPr="002A61A8">
        <w:rPr>
          <w:rFonts w:ascii="Arial" w:hAnsi="Arial" w:cs="Arial"/>
          <w:sz w:val="24"/>
          <w:szCs w:val="24"/>
        </w:rPr>
        <w:t xml:space="preserve"> Long-term gene transfer in porcine myocardium after coronary infusion of an adeno-associated virus vector. </w:t>
      </w:r>
      <w:r w:rsidRPr="002A61A8">
        <w:rPr>
          <w:rFonts w:ascii="Arial" w:hAnsi="Arial" w:cs="Arial"/>
          <w:i/>
          <w:sz w:val="24"/>
          <w:szCs w:val="24"/>
        </w:rPr>
        <w:t>Ann.  Thorac. Surg.</w:t>
      </w:r>
      <w:r w:rsidRPr="002A61A8">
        <w:rPr>
          <w:rFonts w:ascii="Arial" w:hAnsi="Arial" w:cs="Arial"/>
          <w:sz w:val="24"/>
          <w:szCs w:val="24"/>
        </w:rPr>
        <w:t xml:space="preserve"> </w:t>
      </w:r>
      <w:r w:rsidRPr="002A61A8">
        <w:rPr>
          <w:rFonts w:ascii="Arial" w:hAnsi="Arial" w:cs="Arial"/>
          <w:b/>
          <w:sz w:val="24"/>
          <w:szCs w:val="24"/>
        </w:rPr>
        <w:t>62</w:t>
      </w:r>
      <w:r w:rsidRPr="002A61A8">
        <w:rPr>
          <w:rFonts w:ascii="Arial" w:hAnsi="Arial" w:cs="Arial"/>
          <w:sz w:val="24"/>
          <w:szCs w:val="24"/>
        </w:rPr>
        <w:t>, 1669-1676</w:t>
      </w:r>
      <w:ins w:id="828" w:author="Author" w:date="2016-06-30T07:28:00Z">
        <w:r w:rsidR="00C33E00" w:rsidRPr="002A61A8">
          <w:rPr>
            <w:rFonts w:ascii="Arial" w:hAnsi="Arial" w:cs="Arial"/>
            <w:sz w:val="24"/>
            <w:szCs w:val="24"/>
          </w:rPr>
          <w:t xml:space="preserve">. </w:t>
        </w:r>
      </w:ins>
      <w:ins w:id="829" w:author="Author" w:date="2016-06-30T07:29:00Z">
        <w:r w:rsidR="00C33E00" w:rsidRPr="002A61A8">
          <w:rPr>
            <w:rFonts w:ascii="Arial" w:hAnsi="Arial" w:cs="Arial"/>
            <w:sz w:val="24"/>
            <w:szCs w:val="24"/>
          </w:rPr>
          <w:t>doi:</w:t>
        </w:r>
      </w:ins>
      <w:ins w:id="830" w:author="Author" w:date="2016-06-30T07:30:00Z">
        <w:r w:rsidR="00C33E00" w:rsidRPr="002A61A8">
          <w:rPr>
            <w:rFonts w:ascii="Arial" w:hAnsi="Arial" w:cs="Arial"/>
            <w:sz w:val="24"/>
            <w:szCs w:val="24"/>
          </w:rPr>
          <w:t>10.</w:t>
        </w:r>
      </w:ins>
      <w:ins w:id="831" w:author="Author" w:date="2016-06-30T07:31:00Z">
        <w:r w:rsidR="00C33E00" w:rsidRPr="002A61A8">
          <w:rPr>
            <w:rFonts w:ascii="Arial" w:hAnsi="Arial" w:cs="Arial"/>
            <w:sz w:val="24"/>
            <w:szCs w:val="24"/>
          </w:rPr>
          <w:t>1016/S0003-4975(96)00946-0.</w:t>
        </w:r>
      </w:ins>
      <w:r w:rsidRPr="002A61A8">
        <w:rPr>
          <w:rFonts w:ascii="Arial" w:hAnsi="Arial" w:cs="Arial"/>
          <w:sz w:val="24"/>
          <w:szCs w:val="24"/>
        </w:rPr>
        <w:t xml:space="preserve"> (1996).</w:t>
      </w:r>
      <w:bookmarkEnd w:id="827"/>
    </w:p>
    <w:p w14:paraId="6708E7FA" w14:textId="58F7A949" w:rsidR="00BA69DF" w:rsidRPr="002A61A8" w:rsidRDefault="00BA69DF" w:rsidP="00915806">
      <w:pPr>
        <w:pStyle w:val="EndNoteBibliography"/>
        <w:spacing w:after="0"/>
        <w:ind w:left="720" w:hanging="720"/>
        <w:rPr>
          <w:rFonts w:ascii="Arial" w:hAnsi="Arial" w:cs="Arial"/>
          <w:sz w:val="24"/>
          <w:szCs w:val="24"/>
        </w:rPr>
      </w:pPr>
      <w:bookmarkStart w:id="832" w:name="_ENREF_24"/>
      <w:r w:rsidRPr="002A61A8">
        <w:rPr>
          <w:rFonts w:ascii="Arial" w:hAnsi="Arial" w:cs="Arial"/>
          <w:sz w:val="24"/>
          <w:szCs w:val="24"/>
        </w:rPr>
        <w:lastRenderedPageBreak/>
        <w:t>24</w:t>
      </w:r>
      <w:r w:rsidRPr="002A61A8">
        <w:rPr>
          <w:rFonts w:ascii="Arial" w:hAnsi="Arial" w:cs="Arial"/>
          <w:sz w:val="24"/>
          <w:szCs w:val="24"/>
        </w:rPr>
        <w:tab/>
        <w:t>Kaspar, B. K.</w:t>
      </w:r>
      <w:r w:rsidRPr="002A61A8">
        <w:rPr>
          <w:rFonts w:ascii="Arial" w:hAnsi="Arial" w:cs="Arial"/>
          <w:i/>
          <w:sz w:val="24"/>
          <w:szCs w:val="24"/>
        </w:rPr>
        <w:t xml:space="preserve"> et al.</w:t>
      </w:r>
      <w:r w:rsidRPr="002A61A8">
        <w:rPr>
          <w:rFonts w:ascii="Arial" w:hAnsi="Arial" w:cs="Arial"/>
          <w:sz w:val="24"/>
          <w:szCs w:val="24"/>
        </w:rPr>
        <w:t xml:space="preserve"> Myocardial gene transfer and long</w:t>
      </w:r>
      <w:r w:rsidRPr="002A61A8">
        <w:rPr>
          <w:rFonts w:ascii="Cambria Math" w:hAnsi="Cambria Math" w:cs="Cambria Math" w:hint="eastAsia"/>
          <w:sz w:val="24"/>
          <w:szCs w:val="24"/>
        </w:rPr>
        <w:t>‐</w:t>
      </w:r>
      <w:r w:rsidRPr="002A61A8">
        <w:rPr>
          <w:rFonts w:ascii="Arial" w:hAnsi="Arial" w:cs="Arial"/>
          <w:sz w:val="24"/>
          <w:szCs w:val="24"/>
        </w:rPr>
        <w:t>term expression following intracoronary delivery of adeno</w:t>
      </w:r>
      <w:r w:rsidRPr="002A61A8">
        <w:rPr>
          <w:rFonts w:ascii="Cambria Math" w:hAnsi="Cambria Math" w:cs="Cambria Math" w:hint="eastAsia"/>
          <w:sz w:val="24"/>
          <w:szCs w:val="24"/>
        </w:rPr>
        <w:t>‐</w:t>
      </w:r>
      <w:r w:rsidRPr="002A61A8">
        <w:rPr>
          <w:rFonts w:ascii="Arial" w:hAnsi="Arial" w:cs="Arial"/>
          <w:sz w:val="24"/>
          <w:szCs w:val="24"/>
        </w:rPr>
        <w:t xml:space="preserve">associated virus. </w:t>
      </w:r>
      <w:r w:rsidRPr="002A61A8">
        <w:rPr>
          <w:rFonts w:ascii="Arial" w:hAnsi="Arial" w:cs="Arial"/>
          <w:i/>
          <w:sz w:val="24"/>
          <w:szCs w:val="24"/>
        </w:rPr>
        <w:t>J. Gene. Med.</w:t>
      </w:r>
      <w:r w:rsidRPr="002A61A8">
        <w:rPr>
          <w:rFonts w:ascii="Arial" w:hAnsi="Arial" w:cs="Arial"/>
          <w:sz w:val="24"/>
          <w:szCs w:val="24"/>
        </w:rPr>
        <w:t xml:space="preserve"> </w:t>
      </w:r>
      <w:r w:rsidRPr="002A61A8">
        <w:rPr>
          <w:rFonts w:ascii="Arial" w:hAnsi="Arial" w:cs="Arial"/>
          <w:b/>
          <w:sz w:val="24"/>
          <w:szCs w:val="24"/>
        </w:rPr>
        <w:t>7</w:t>
      </w:r>
      <w:r w:rsidRPr="002A61A8">
        <w:rPr>
          <w:rFonts w:ascii="Arial" w:hAnsi="Arial" w:cs="Arial"/>
          <w:sz w:val="24"/>
          <w:szCs w:val="24"/>
        </w:rPr>
        <w:t>, 316-324</w:t>
      </w:r>
      <w:ins w:id="833" w:author="Author" w:date="2016-06-30T07:33:00Z">
        <w:r w:rsidR="00AB7301" w:rsidRPr="002A61A8">
          <w:rPr>
            <w:rFonts w:ascii="Arial" w:hAnsi="Arial" w:cs="Arial"/>
            <w:sz w:val="24"/>
            <w:szCs w:val="24"/>
          </w:rPr>
          <w:t>. doi:10.</w:t>
        </w:r>
      </w:ins>
      <w:ins w:id="834" w:author="Author" w:date="2016-06-30T07:34:00Z">
        <w:r w:rsidR="00AB7301" w:rsidRPr="002A61A8">
          <w:rPr>
            <w:rFonts w:ascii="Arial" w:hAnsi="Arial" w:cs="Arial"/>
            <w:sz w:val="24"/>
            <w:szCs w:val="24"/>
          </w:rPr>
          <w:t>1002/jgm.665.</w:t>
        </w:r>
      </w:ins>
      <w:ins w:id="835" w:author="Author" w:date="2016-06-30T07:33:00Z">
        <w:r w:rsidR="00AB7301" w:rsidRPr="002A61A8">
          <w:rPr>
            <w:rFonts w:ascii="Arial" w:hAnsi="Arial" w:cs="Arial"/>
            <w:sz w:val="24"/>
            <w:szCs w:val="24"/>
          </w:rPr>
          <w:t xml:space="preserve"> </w:t>
        </w:r>
      </w:ins>
      <w:del w:id="836" w:author="Author" w:date="2016-06-30T07:34:00Z">
        <w:r w:rsidRPr="002A61A8" w:rsidDel="00AB7301">
          <w:rPr>
            <w:rFonts w:ascii="Arial" w:hAnsi="Arial" w:cs="Arial"/>
            <w:sz w:val="24"/>
            <w:szCs w:val="24"/>
          </w:rPr>
          <w:delText xml:space="preserve"> </w:delText>
        </w:r>
      </w:del>
      <w:r w:rsidRPr="002A61A8">
        <w:rPr>
          <w:rFonts w:ascii="Arial" w:hAnsi="Arial" w:cs="Arial"/>
          <w:sz w:val="24"/>
          <w:szCs w:val="24"/>
        </w:rPr>
        <w:t>(2005).</w:t>
      </w:r>
      <w:bookmarkEnd w:id="832"/>
    </w:p>
    <w:p w14:paraId="5BB84C11" w14:textId="1D7EA208" w:rsidR="00BA69DF" w:rsidRPr="002A61A8" w:rsidRDefault="00BA69DF" w:rsidP="00915806">
      <w:pPr>
        <w:pStyle w:val="EndNoteBibliography"/>
        <w:spacing w:after="0"/>
        <w:ind w:left="720" w:hanging="720"/>
        <w:rPr>
          <w:rFonts w:ascii="Arial" w:hAnsi="Arial" w:cs="Arial"/>
          <w:sz w:val="24"/>
          <w:szCs w:val="24"/>
        </w:rPr>
      </w:pPr>
      <w:bookmarkStart w:id="837" w:name="_ENREF_25"/>
      <w:r w:rsidRPr="002A61A8">
        <w:rPr>
          <w:rFonts w:ascii="Arial" w:hAnsi="Arial" w:cs="Arial"/>
          <w:sz w:val="24"/>
          <w:szCs w:val="24"/>
        </w:rPr>
        <w:t>25</w:t>
      </w:r>
      <w:r w:rsidRPr="002A61A8">
        <w:rPr>
          <w:rFonts w:ascii="Arial" w:hAnsi="Arial" w:cs="Arial"/>
          <w:sz w:val="24"/>
          <w:szCs w:val="24"/>
        </w:rPr>
        <w:tab/>
        <w:t>Ding, J.</w:t>
      </w:r>
      <w:r w:rsidRPr="002A61A8">
        <w:rPr>
          <w:rFonts w:ascii="Arial" w:hAnsi="Arial" w:cs="Arial"/>
          <w:i/>
          <w:sz w:val="24"/>
          <w:szCs w:val="24"/>
        </w:rPr>
        <w:t xml:space="preserve"> et al.</w:t>
      </w:r>
      <w:r w:rsidRPr="002A61A8">
        <w:rPr>
          <w:rFonts w:ascii="Arial" w:hAnsi="Arial" w:cs="Arial"/>
          <w:sz w:val="24"/>
          <w:szCs w:val="24"/>
        </w:rPr>
        <w:t xml:space="preserve"> Trbp regulates heart function through microRNA-mediated Sox6 repression. </w:t>
      </w:r>
      <w:r w:rsidRPr="002A61A8">
        <w:rPr>
          <w:rFonts w:ascii="Arial" w:hAnsi="Arial" w:cs="Arial"/>
          <w:i/>
          <w:sz w:val="24"/>
          <w:szCs w:val="24"/>
        </w:rPr>
        <w:t>Nat. Genet.</w:t>
      </w:r>
      <w:r w:rsidRPr="002A61A8">
        <w:rPr>
          <w:rFonts w:ascii="Arial" w:hAnsi="Arial" w:cs="Arial"/>
          <w:sz w:val="24"/>
          <w:szCs w:val="24"/>
        </w:rPr>
        <w:t xml:space="preserve"> </w:t>
      </w:r>
      <w:r w:rsidRPr="002A61A8">
        <w:rPr>
          <w:rFonts w:ascii="Arial" w:hAnsi="Arial" w:cs="Arial"/>
          <w:b/>
          <w:sz w:val="24"/>
          <w:szCs w:val="24"/>
        </w:rPr>
        <w:t>47</w:t>
      </w:r>
      <w:r w:rsidRPr="002A61A8">
        <w:rPr>
          <w:rFonts w:ascii="Arial" w:hAnsi="Arial" w:cs="Arial"/>
          <w:sz w:val="24"/>
          <w:szCs w:val="24"/>
        </w:rPr>
        <w:t>, 776-783</w:t>
      </w:r>
      <w:ins w:id="838" w:author="Author" w:date="2016-06-30T07:34:00Z">
        <w:r w:rsidR="00A90FD9" w:rsidRPr="002A61A8">
          <w:rPr>
            <w:rFonts w:ascii="Arial" w:hAnsi="Arial" w:cs="Arial"/>
            <w:sz w:val="24"/>
            <w:szCs w:val="24"/>
          </w:rPr>
          <w:t xml:space="preserve">. </w:t>
        </w:r>
        <w:r w:rsidR="00A90FD9" w:rsidRPr="008371EC">
          <w:rPr>
            <w:rFonts w:ascii="Arial" w:hAnsi="Arial" w:cs="Arial"/>
            <w:color w:val="000000"/>
            <w:sz w:val="24"/>
            <w:szCs w:val="24"/>
            <w:shd w:val="clear" w:color="auto" w:fill="FFFFFF"/>
            <w:rPrChange w:id="839" w:author="Author" w:date="2016-06-30T08:06:00Z">
              <w:rPr>
                <w:rFonts w:ascii="Arial" w:hAnsi="Arial" w:cs="Arial"/>
                <w:color w:val="000000"/>
                <w:sz w:val="18"/>
                <w:szCs w:val="18"/>
                <w:shd w:val="clear" w:color="auto" w:fill="FFFFFF"/>
              </w:rPr>
            </w:rPrChange>
          </w:rPr>
          <w:t>doi: 10.1038/ng.3324.</w:t>
        </w:r>
      </w:ins>
      <w:r w:rsidRPr="002A61A8">
        <w:rPr>
          <w:rFonts w:ascii="Arial" w:hAnsi="Arial" w:cs="Arial"/>
          <w:sz w:val="24"/>
          <w:szCs w:val="24"/>
        </w:rPr>
        <w:t xml:space="preserve"> (2015).</w:t>
      </w:r>
      <w:bookmarkEnd w:id="837"/>
    </w:p>
    <w:p w14:paraId="484B17BE" w14:textId="1756F086" w:rsidR="00BA69DF" w:rsidRPr="002A61A8" w:rsidRDefault="00BA69DF" w:rsidP="00915806">
      <w:pPr>
        <w:pStyle w:val="EndNoteBibliography"/>
        <w:spacing w:after="0"/>
        <w:ind w:left="720" w:hanging="720"/>
        <w:rPr>
          <w:rFonts w:ascii="Arial" w:hAnsi="Arial" w:cs="Arial"/>
          <w:sz w:val="24"/>
          <w:szCs w:val="24"/>
        </w:rPr>
      </w:pPr>
      <w:bookmarkStart w:id="840" w:name="_ENREF_26"/>
      <w:r w:rsidRPr="002A61A8">
        <w:rPr>
          <w:rFonts w:ascii="Arial" w:hAnsi="Arial" w:cs="Arial"/>
          <w:sz w:val="24"/>
          <w:szCs w:val="24"/>
        </w:rPr>
        <w:t>26</w:t>
      </w:r>
      <w:r w:rsidRPr="002A61A8">
        <w:rPr>
          <w:rFonts w:ascii="Arial" w:hAnsi="Arial" w:cs="Arial"/>
          <w:sz w:val="24"/>
          <w:szCs w:val="24"/>
        </w:rPr>
        <w:tab/>
        <w:t>Lin, Z.</w:t>
      </w:r>
      <w:r w:rsidRPr="002A61A8">
        <w:rPr>
          <w:rFonts w:ascii="Arial" w:hAnsi="Arial" w:cs="Arial"/>
          <w:i/>
          <w:sz w:val="24"/>
          <w:szCs w:val="24"/>
        </w:rPr>
        <w:t xml:space="preserve"> et al.</w:t>
      </w:r>
      <w:r w:rsidRPr="002A61A8">
        <w:rPr>
          <w:rFonts w:ascii="Arial" w:hAnsi="Arial" w:cs="Arial"/>
          <w:sz w:val="24"/>
          <w:szCs w:val="24"/>
        </w:rPr>
        <w:t xml:space="preserve"> Cardiac-specific YAP activation improves cardiac function and survival in an experimental murine MI model. </w:t>
      </w:r>
      <w:r w:rsidRPr="002A61A8">
        <w:rPr>
          <w:rFonts w:ascii="Arial" w:hAnsi="Arial" w:cs="Arial"/>
          <w:i/>
          <w:sz w:val="24"/>
          <w:szCs w:val="24"/>
        </w:rPr>
        <w:t>Circ. Res.</w:t>
      </w:r>
      <w:r w:rsidRPr="002A61A8">
        <w:rPr>
          <w:rFonts w:ascii="Arial" w:hAnsi="Arial" w:cs="Arial"/>
          <w:sz w:val="24"/>
          <w:szCs w:val="24"/>
        </w:rPr>
        <w:t xml:space="preserve"> </w:t>
      </w:r>
      <w:r w:rsidRPr="002A61A8">
        <w:rPr>
          <w:rFonts w:ascii="Arial" w:hAnsi="Arial" w:cs="Arial"/>
          <w:b/>
          <w:sz w:val="24"/>
          <w:szCs w:val="24"/>
        </w:rPr>
        <w:t>115</w:t>
      </w:r>
      <w:r w:rsidRPr="002A61A8">
        <w:rPr>
          <w:rFonts w:ascii="Arial" w:hAnsi="Arial" w:cs="Arial"/>
          <w:sz w:val="24"/>
          <w:szCs w:val="24"/>
        </w:rPr>
        <w:t>, 354-363</w:t>
      </w:r>
      <w:ins w:id="841" w:author="Author" w:date="2016-06-30T07:35:00Z">
        <w:r w:rsidR="003120CC" w:rsidRPr="002A61A8">
          <w:rPr>
            <w:rFonts w:ascii="Arial" w:hAnsi="Arial" w:cs="Arial"/>
            <w:sz w:val="24"/>
            <w:szCs w:val="24"/>
          </w:rPr>
          <w:t xml:space="preserve">. </w:t>
        </w:r>
        <w:r w:rsidR="003120CC" w:rsidRPr="008371EC">
          <w:rPr>
            <w:rFonts w:ascii="Arial" w:hAnsi="Arial" w:cs="Arial"/>
            <w:color w:val="000000"/>
            <w:sz w:val="24"/>
            <w:szCs w:val="24"/>
            <w:shd w:val="clear" w:color="auto" w:fill="FFFFFF"/>
            <w:rPrChange w:id="842" w:author="Author" w:date="2016-06-30T08:06:00Z">
              <w:rPr>
                <w:rFonts w:ascii="Arial" w:hAnsi="Arial" w:cs="Arial"/>
                <w:color w:val="000000"/>
                <w:sz w:val="17"/>
                <w:szCs w:val="17"/>
                <w:shd w:val="clear" w:color="auto" w:fill="FFFFFF"/>
              </w:rPr>
            </w:rPrChange>
          </w:rPr>
          <w:t>doi: 10.1161/CIRCRESAHA.115.303632.</w:t>
        </w:r>
      </w:ins>
      <w:r w:rsidRPr="002A61A8">
        <w:rPr>
          <w:rFonts w:ascii="Arial" w:hAnsi="Arial" w:cs="Arial"/>
          <w:sz w:val="24"/>
          <w:szCs w:val="24"/>
        </w:rPr>
        <w:t xml:space="preserve"> (2014).</w:t>
      </w:r>
      <w:bookmarkEnd w:id="840"/>
    </w:p>
    <w:p w14:paraId="03DABFA0" w14:textId="4D36A916" w:rsidR="00BA69DF" w:rsidRPr="002A61A8" w:rsidRDefault="00BA69DF" w:rsidP="00915806">
      <w:pPr>
        <w:pStyle w:val="EndNoteBibliography"/>
        <w:spacing w:after="0"/>
        <w:ind w:left="720" w:hanging="720"/>
        <w:rPr>
          <w:rFonts w:ascii="Arial" w:hAnsi="Arial" w:cs="Arial"/>
          <w:sz w:val="24"/>
          <w:szCs w:val="24"/>
        </w:rPr>
      </w:pPr>
      <w:bookmarkStart w:id="843" w:name="_ENREF_27"/>
      <w:r w:rsidRPr="002A61A8">
        <w:rPr>
          <w:rFonts w:ascii="Arial" w:hAnsi="Arial" w:cs="Arial"/>
          <w:sz w:val="24"/>
          <w:szCs w:val="24"/>
        </w:rPr>
        <w:t>27</w:t>
      </w:r>
      <w:r w:rsidRPr="002A61A8">
        <w:rPr>
          <w:rFonts w:ascii="Arial" w:hAnsi="Arial" w:cs="Arial"/>
          <w:sz w:val="24"/>
          <w:szCs w:val="24"/>
        </w:rPr>
        <w:tab/>
        <w:t>Wahlquist, C.</w:t>
      </w:r>
      <w:r w:rsidRPr="002A61A8">
        <w:rPr>
          <w:rFonts w:ascii="Arial" w:hAnsi="Arial" w:cs="Arial"/>
          <w:i/>
          <w:sz w:val="24"/>
          <w:szCs w:val="24"/>
        </w:rPr>
        <w:t xml:space="preserve"> et al.</w:t>
      </w:r>
      <w:r w:rsidRPr="002A61A8">
        <w:rPr>
          <w:rFonts w:ascii="Arial" w:hAnsi="Arial" w:cs="Arial"/>
          <w:sz w:val="24"/>
          <w:szCs w:val="24"/>
        </w:rPr>
        <w:t xml:space="preserve"> Inhibition of miR-25 improves cardiac contractility in the failing heart. </w:t>
      </w:r>
      <w:r w:rsidRPr="002A61A8">
        <w:rPr>
          <w:rFonts w:ascii="Arial" w:hAnsi="Arial" w:cs="Arial"/>
          <w:i/>
          <w:sz w:val="24"/>
          <w:szCs w:val="24"/>
        </w:rPr>
        <w:t>Nature</w:t>
      </w:r>
      <w:r w:rsidRPr="002A61A8">
        <w:rPr>
          <w:rFonts w:ascii="Arial" w:hAnsi="Arial" w:cs="Arial"/>
          <w:sz w:val="24"/>
          <w:szCs w:val="24"/>
        </w:rPr>
        <w:t xml:space="preserve"> </w:t>
      </w:r>
      <w:r w:rsidRPr="002A61A8">
        <w:rPr>
          <w:rFonts w:ascii="Arial" w:hAnsi="Arial" w:cs="Arial"/>
          <w:b/>
          <w:sz w:val="24"/>
          <w:szCs w:val="24"/>
        </w:rPr>
        <w:t>508</w:t>
      </w:r>
      <w:r w:rsidRPr="002A61A8">
        <w:rPr>
          <w:rFonts w:ascii="Arial" w:hAnsi="Arial" w:cs="Arial"/>
          <w:sz w:val="24"/>
          <w:szCs w:val="24"/>
        </w:rPr>
        <w:t>, 531-535</w:t>
      </w:r>
      <w:ins w:id="844" w:author="Author" w:date="2016-06-30T07:39:00Z">
        <w:r w:rsidR="0029094A" w:rsidRPr="002A61A8">
          <w:rPr>
            <w:rFonts w:ascii="Arial" w:hAnsi="Arial" w:cs="Arial"/>
            <w:sz w:val="24"/>
            <w:szCs w:val="24"/>
          </w:rPr>
          <w:t xml:space="preserve">. </w:t>
        </w:r>
        <w:r w:rsidR="0029094A" w:rsidRPr="008371EC">
          <w:rPr>
            <w:rFonts w:ascii="Arial" w:hAnsi="Arial" w:cs="Arial"/>
            <w:color w:val="000000"/>
            <w:sz w:val="24"/>
            <w:szCs w:val="24"/>
            <w:shd w:val="clear" w:color="auto" w:fill="FFFFFF"/>
            <w:rPrChange w:id="845" w:author="Author" w:date="2016-06-30T08:06:00Z">
              <w:rPr>
                <w:rFonts w:ascii="Arial" w:hAnsi="Arial" w:cs="Arial"/>
                <w:color w:val="000000"/>
                <w:sz w:val="17"/>
                <w:szCs w:val="17"/>
                <w:shd w:val="clear" w:color="auto" w:fill="FFFFFF"/>
              </w:rPr>
            </w:rPrChange>
          </w:rPr>
          <w:t>doi: 10.1038/nature13073.</w:t>
        </w:r>
      </w:ins>
      <w:r w:rsidRPr="002A61A8">
        <w:rPr>
          <w:rFonts w:ascii="Arial" w:hAnsi="Arial" w:cs="Arial"/>
          <w:sz w:val="24"/>
          <w:szCs w:val="24"/>
        </w:rPr>
        <w:t xml:space="preserve"> (2014).</w:t>
      </w:r>
      <w:bookmarkEnd w:id="843"/>
    </w:p>
    <w:p w14:paraId="79F60A4E" w14:textId="7827A793" w:rsidR="00BA69DF" w:rsidRPr="002A61A8" w:rsidRDefault="00BA69DF" w:rsidP="00915806">
      <w:pPr>
        <w:pStyle w:val="EndNoteBibliography"/>
        <w:spacing w:after="0"/>
        <w:ind w:left="720" w:hanging="720"/>
        <w:rPr>
          <w:rFonts w:ascii="Arial" w:hAnsi="Arial" w:cs="Arial"/>
          <w:sz w:val="24"/>
          <w:szCs w:val="24"/>
        </w:rPr>
      </w:pPr>
      <w:bookmarkStart w:id="846" w:name="_ENREF_28"/>
      <w:r w:rsidRPr="002A61A8">
        <w:rPr>
          <w:rFonts w:ascii="Arial" w:hAnsi="Arial" w:cs="Arial"/>
          <w:sz w:val="24"/>
          <w:szCs w:val="24"/>
        </w:rPr>
        <w:t>28</w:t>
      </w:r>
      <w:r w:rsidRPr="002A61A8">
        <w:rPr>
          <w:rFonts w:ascii="Arial" w:hAnsi="Arial" w:cs="Arial"/>
          <w:sz w:val="24"/>
          <w:szCs w:val="24"/>
        </w:rPr>
        <w:tab/>
        <w:t>Carroll, K. J.</w:t>
      </w:r>
      <w:r w:rsidRPr="002A61A8">
        <w:rPr>
          <w:rFonts w:ascii="Arial" w:hAnsi="Arial" w:cs="Arial"/>
          <w:i/>
          <w:sz w:val="24"/>
          <w:szCs w:val="24"/>
        </w:rPr>
        <w:t xml:space="preserve"> et al.</w:t>
      </w:r>
      <w:r w:rsidRPr="002A61A8">
        <w:rPr>
          <w:rFonts w:ascii="Arial" w:hAnsi="Arial" w:cs="Arial"/>
          <w:sz w:val="24"/>
          <w:szCs w:val="24"/>
        </w:rPr>
        <w:t xml:space="preserve"> A mouse model for adult cardiac-specific gene deletion with CRISPR/Cas9. </w:t>
      </w:r>
      <w:r w:rsidRPr="002A61A8">
        <w:rPr>
          <w:rFonts w:ascii="Arial" w:hAnsi="Arial" w:cs="Arial"/>
          <w:i/>
          <w:sz w:val="24"/>
          <w:szCs w:val="24"/>
        </w:rPr>
        <w:t>Proc. Natl. Acad. Sci. USA</w:t>
      </w:r>
      <w:r w:rsidRPr="002A61A8">
        <w:rPr>
          <w:rFonts w:ascii="Arial" w:hAnsi="Arial" w:cs="Arial"/>
          <w:sz w:val="24"/>
          <w:szCs w:val="24"/>
        </w:rPr>
        <w:t xml:space="preserve"> </w:t>
      </w:r>
      <w:r w:rsidRPr="002A61A8">
        <w:rPr>
          <w:rFonts w:ascii="Arial" w:hAnsi="Arial" w:cs="Arial"/>
          <w:b/>
          <w:sz w:val="24"/>
          <w:szCs w:val="24"/>
        </w:rPr>
        <w:t>113</w:t>
      </w:r>
      <w:r w:rsidRPr="002A61A8">
        <w:rPr>
          <w:rFonts w:ascii="Arial" w:hAnsi="Arial" w:cs="Arial"/>
          <w:sz w:val="24"/>
          <w:szCs w:val="24"/>
        </w:rPr>
        <w:t>, 338-343</w:t>
      </w:r>
      <w:ins w:id="847" w:author="Author" w:date="2016-06-30T07:39:00Z">
        <w:r w:rsidR="00DE57F7" w:rsidRPr="002A61A8">
          <w:rPr>
            <w:rFonts w:ascii="Arial" w:hAnsi="Arial" w:cs="Arial"/>
            <w:sz w:val="24"/>
            <w:szCs w:val="24"/>
          </w:rPr>
          <w:t>.</w:t>
        </w:r>
        <w:r w:rsidR="00DE57F7" w:rsidRPr="008371EC">
          <w:rPr>
            <w:rFonts w:ascii="Arial" w:hAnsi="Arial" w:cs="Arial"/>
            <w:color w:val="000000"/>
            <w:sz w:val="24"/>
            <w:szCs w:val="24"/>
            <w:shd w:val="clear" w:color="auto" w:fill="FFFFFF"/>
            <w:rPrChange w:id="848" w:author="Author" w:date="2016-06-30T08:06:00Z">
              <w:rPr>
                <w:rFonts w:ascii="Arial" w:hAnsi="Arial" w:cs="Arial"/>
                <w:color w:val="000000"/>
                <w:sz w:val="17"/>
                <w:szCs w:val="17"/>
                <w:shd w:val="clear" w:color="auto" w:fill="FFFFFF"/>
              </w:rPr>
            </w:rPrChange>
          </w:rPr>
          <w:t xml:space="preserve"> doi: 10.1073/pnas.1523918113.</w:t>
        </w:r>
      </w:ins>
      <w:r w:rsidRPr="002A61A8">
        <w:rPr>
          <w:rFonts w:ascii="Arial" w:hAnsi="Arial" w:cs="Arial"/>
          <w:sz w:val="24"/>
          <w:szCs w:val="24"/>
        </w:rPr>
        <w:t xml:space="preserve"> (2016).</w:t>
      </w:r>
      <w:bookmarkEnd w:id="846"/>
    </w:p>
    <w:p w14:paraId="6EF6407A" w14:textId="7E051B66" w:rsidR="00BA69DF" w:rsidRPr="002A61A8" w:rsidRDefault="00BA69DF" w:rsidP="00915806">
      <w:pPr>
        <w:pStyle w:val="EndNoteBibliography"/>
        <w:spacing w:after="0"/>
        <w:ind w:left="720" w:hanging="720"/>
        <w:rPr>
          <w:rFonts w:ascii="Arial" w:hAnsi="Arial" w:cs="Arial"/>
          <w:sz w:val="24"/>
          <w:szCs w:val="24"/>
        </w:rPr>
      </w:pPr>
      <w:bookmarkStart w:id="849" w:name="_ENREF_29"/>
      <w:r w:rsidRPr="002A61A8">
        <w:rPr>
          <w:rFonts w:ascii="Arial" w:hAnsi="Arial" w:cs="Arial"/>
          <w:sz w:val="24"/>
          <w:szCs w:val="24"/>
        </w:rPr>
        <w:t>29</w:t>
      </w:r>
      <w:r w:rsidRPr="002A61A8">
        <w:rPr>
          <w:rFonts w:ascii="Arial" w:hAnsi="Arial" w:cs="Arial"/>
          <w:sz w:val="24"/>
          <w:szCs w:val="24"/>
        </w:rPr>
        <w:tab/>
        <w:t xml:space="preserve">Jiang, J., Wakimoto, H., Seidman, J. &amp; Seidman, C. E. Allele-specific silencing of mutant Myh6 transcripts in mice suppresses hypertrophic cardiomyopathy. </w:t>
      </w:r>
      <w:r w:rsidRPr="002A61A8">
        <w:rPr>
          <w:rFonts w:ascii="Arial" w:hAnsi="Arial" w:cs="Arial"/>
          <w:i/>
          <w:sz w:val="24"/>
          <w:szCs w:val="24"/>
        </w:rPr>
        <w:t>Science</w:t>
      </w:r>
      <w:r w:rsidRPr="002A61A8">
        <w:rPr>
          <w:rFonts w:ascii="Arial" w:hAnsi="Arial" w:cs="Arial"/>
          <w:sz w:val="24"/>
          <w:szCs w:val="24"/>
        </w:rPr>
        <w:t xml:space="preserve"> </w:t>
      </w:r>
      <w:r w:rsidRPr="002A61A8">
        <w:rPr>
          <w:rFonts w:ascii="Arial" w:hAnsi="Arial" w:cs="Arial"/>
          <w:b/>
          <w:sz w:val="24"/>
          <w:szCs w:val="24"/>
        </w:rPr>
        <w:t>342</w:t>
      </w:r>
      <w:r w:rsidRPr="002A61A8">
        <w:rPr>
          <w:rFonts w:ascii="Arial" w:hAnsi="Arial" w:cs="Arial"/>
          <w:sz w:val="24"/>
          <w:szCs w:val="24"/>
        </w:rPr>
        <w:t>, 111-114</w:t>
      </w:r>
      <w:ins w:id="850" w:author="Author" w:date="2016-06-30T07:40:00Z">
        <w:r w:rsidR="00A5657B" w:rsidRPr="002A61A8">
          <w:rPr>
            <w:rFonts w:ascii="Arial" w:hAnsi="Arial" w:cs="Arial"/>
            <w:sz w:val="24"/>
            <w:szCs w:val="24"/>
          </w:rPr>
          <w:t>.</w:t>
        </w:r>
        <w:r w:rsidR="00A5657B" w:rsidRPr="008371EC">
          <w:rPr>
            <w:rFonts w:ascii="Arial" w:hAnsi="Arial" w:cs="Arial"/>
            <w:color w:val="000000"/>
            <w:sz w:val="24"/>
            <w:szCs w:val="24"/>
            <w:shd w:val="clear" w:color="auto" w:fill="FFFFFF"/>
            <w:rPrChange w:id="851" w:author="Author" w:date="2016-06-30T08:06:00Z">
              <w:rPr>
                <w:rFonts w:ascii="Arial" w:hAnsi="Arial" w:cs="Arial"/>
                <w:color w:val="000000"/>
                <w:sz w:val="17"/>
                <w:szCs w:val="17"/>
                <w:shd w:val="clear" w:color="auto" w:fill="FFFFFF"/>
              </w:rPr>
            </w:rPrChange>
          </w:rPr>
          <w:t xml:space="preserve"> doi: 10.1126/science.1236921.</w:t>
        </w:r>
      </w:ins>
      <w:r w:rsidRPr="002A61A8">
        <w:rPr>
          <w:rFonts w:ascii="Arial" w:hAnsi="Arial" w:cs="Arial"/>
          <w:sz w:val="24"/>
          <w:szCs w:val="24"/>
        </w:rPr>
        <w:t xml:space="preserve"> (2013).</w:t>
      </w:r>
      <w:bookmarkEnd w:id="849"/>
    </w:p>
    <w:p w14:paraId="5770F60F" w14:textId="058F09FA" w:rsidR="008371EC" w:rsidDel="00A20E48" w:rsidRDefault="00BA69DF">
      <w:pPr>
        <w:pStyle w:val="EndNoteBibliography"/>
        <w:spacing w:after="0"/>
        <w:rPr>
          <w:del w:id="852" w:author="Author" w:date="2016-07-05T15:26:00Z"/>
          <w:rFonts w:ascii="Arial" w:hAnsi="Arial" w:cs="Arial"/>
          <w:sz w:val="24"/>
          <w:szCs w:val="24"/>
        </w:rPr>
        <w:pPrChange w:id="853" w:author="Da-Zhi Wang" w:date="2016-07-05T15:08:00Z">
          <w:pPr>
            <w:pStyle w:val="EndNoteBibliography"/>
            <w:spacing w:after="0"/>
            <w:ind w:left="720" w:hanging="720"/>
          </w:pPr>
        </w:pPrChange>
      </w:pPr>
      <w:bookmarkStart w:id="854" w:name="_ENREF_30"/>
      <w:r w:rsidRPr="002A61A8">
        <w:rPr>
          <w:rFonts w:ascii="Arial" w:hAnsi="Arial" w:cs="Arial"/>
          <w:sz w:val="24"/>
          <w:szCs w:val="24"/>
        </w:rPr>
        <w:t>30</w:t>
      </w:r>
      <w:r w:rsidRPr="002A61A8">
        <w:rPr>
          <w:rFonts w:ascii="Arial" w:hAnsi="Arial" w:cs="Arial"/>
          <w:sz w:val="24"/>
          <w:szCs w:val="24"/>
        </w:rPr>
        <w:tab/>
        <w:t>Gibson, D. G.</w:t>
      </w:r>
      <w:r w:rsidRPr="002A61A8">
        <w:rPr>
          <w:rFonts w:ascii="Arial" w:hAnsi="Arial" w:cs="Arial"/>
          <w:i/>
          <w:sz w:val="24"/>
          <w:szCs w:val="24"/>
        </w:rPr>
        <w:t xml:space="preserve"> et al.</w:t>
      </w:r>
      <w:r w:rsidRPr="002A61A8">
        <w:rPr>
          <w:rFonts w:ascii="Arial" w:hAnsi="Arial" w:cs="Arial"/>
          <w:sz w:val="24"/>
          <w:szCs w:val="24"/>
        </w:rPr>
        <w:t xml:space="preserve"> Enzymatic assembly of DNA molecules up to several </w:t>
      </w:r>
      <w:ins w:id="855" w:author="Author" w:date="2016-07-05T14:15:00Z">
        <w:r w:rsidR="00B07375">
          <w:rPr>
            <w:rFonts w:ascii="Arial" w:hAnsi="Arial" w:cs="Arial"/>
            <w:sz w:val="24"/>
            <w:szCs w:val="24"/>
          </w:rPr>
          <w:t xml:space="preserve">  </w:t>
        </w:r>
      </w:ins>
      <w:r w:rsidRPr="002A61A8">
        <w:rPr>
          <w:rFonts w:ascii="Arial" w:hAnsi="Arial" w:cs="Arial"/>
          <w:sz w:val="24"/>
          <w:szCs w:val="24"/>
        </w:rPr>
        <w:t xml:space="preserve">hundred kilobases. </w:t>
      </w:r>
      <w:r w:rsidRPr="002A61A8">
        <w:rPr>
          <w:rFonts w:ascii="Arial" w:hAnsi="Arial" w:cs="Arial"/>
          <w:i/>
          <w:sz w:val="24"/>
          <w:szCs w:val="24"/>
        </w:rPr>
        <w:t>Nat. Methods</w:t>
      </w:r>
      <w:r w:rsidRPr="002A61A8">
        <w:rPr>
          <w:rFonts w:ascii="Arial" w:hAnsi="Arial" w:cs="Arial"/>
          <w:sz w:val="24"/>
          <w:szCs w:val="24"/>
        </w:rPr>
        <w:t xml:space="preserve"> </w:t>
      </w:r>
      <w:r w:rsidRPr="002A61A8">
        <w:rPr>
          <w:rFonts w:ascii="Arial" w:hAnsi="Arial" w:cs="Arial"/>
          <w:b/>
          <w:sz w:val="24"/>
          <w:szCs w:val="24"/>
        </w:rPr>
        <w:t>6</w:t>
      </w:r>
      <w:r w:rsidRPr="002A61A8">
        <w:rPr>
          <w:rFonts w:ascii="Arial" w:hAnsi="Arial" w:cs="Arial"/>
          <w:sz w:val="24"/>
          <w:szCs w:val="24"/>
        </w:rPr>
        <w:t>, 343-345</w:t>
      </w:r>
      <w:ins w:id="856" w:author="Author" w:date="2016-06-30T07:40:00Z">
        <w:r w:rsidR="001B5742" w:rsidRPr="002A61A8">
          <w:rPr>
            <w:rFonts w:ascii="Arial" w:hAnsi="Arial" w:cs="Arial"/>
            <w:sz w:val="24"/>
            <w:szCs w:val="24"/>
          </w:rPr>
          <w:t>.</w:t>
        </w:r>
        <w:r w:rsidR="001B5742" w:rsidRPr="008371EC">
          <w:rPr>
            <w:rFonts w:ascii="Arial" w:hAnsi="Arial" w:cs="Arial"/>
            <w:color w:val="000000"/>
            <w:sz w:val="24"/>
            <w:szCs w:val="24"/>
            <w:shd w:val="clear" w:color="auto" w:fill="FFFFFF"/>
            <w:rPrChange w:id="857" w:author="Author" w:date="2016-06-30T08:06:00Z">
              <w:rPr>
                <w:rFonts w:ascii="Arial" w:hAnsi="Arial" w:cs="Arial"/>
                <w:color w:val="000000"/>
                <w:sz w:val="17"/>
                <w:szCs w:val="17"/>
                <w:shd w:val="clear" w:color="auto" w:fill="FFFFFF"/>
              </w:rPr>
            </w:rPrChange>
          </w:rPr>
          <w:t xml:space="preserve"> doi: 10.1038/nmeth.1318.</w:t>
        </w:r>
      </w:ins>
      <w:r w:rsidRPr="002A61A8">
        <w:rPr>
          <w:rFonts w:ascii="Arial" w:hAnsi="Arial" w:cs="Arial"/>
          <w:sz w:val="24"/>
          <w:szCs w:val="24"/>
        </w:rPr>
        <w:t xml:space="preserve"> (2009).</w:t>
      </w:r>
      <w:bookmarkEnd w:id="854"/>
    </w:p>
    <w:p w14:paraId="3E27BBD0" w14:textId="77777777" w:rsidR="00A20E48" w:rsidRDefault="00A20E48" w:rsidP="008371EC">
      <w:pPr>
        <w:pStyle w:val="EndNoteBibliography"/>
        <w:spacing w:after="0"/>
        <w:ind w:left="720" w:hanging="720"/>
        <w:rPr>
          <w:ins w:id="858" w:author="Author" w:date="2016-07-05T15:26:00Z"/>
          <w:rFonts w:ascii="Arial" w:hAnsi="Arial" w:cs="Arial"/>
          <w:sz w:val="24"/>
          <w:szCs w:val="24"/>
        </w:rPr>
      </w:pPr>
    </w:p>
    <w:p w14:paraId="61A82CC1" w14:textId="314460AF" w:rsidR="00C92D29" w:rsidDel="007E5D9A" w:rsidRDefault="00A20E48">
      <w:pPr>
        <w:pStyle w:val="EndNoteBibliography"/>
        <w:spacing w:after="0"/>
        <w:rPr>
          <w:del w:id="859" w:author="Author" w:date="2016-07-05T14:04:00Z"/>
          <w:rFonts w:ascii="Arial" w:hAnsi="Arial" w:cs="Arial"/>
          <w:sz w:val="24"/>
          <w:szCs w:val="24"/>
        </w:rPr>
        <w:pPrChange w:id="860" w:author="Author" w:date="2016-07-05T15:08:00Z">
          <w:pPr>
            <w:pStyle w:val="EndNoteBibliography"/>
            <w:spacing w:after="0"/>
            <w:ind w:left="720" w:hanging="720"/>
          </w:pPr>
        </w:pPrChange>
      </w:pPr>
      <w:ins w:id="861" w:author="Author" w:date="2016-07-05T15:27:00Z">
        <w:r>
          <w:rPr>
            <w:rFonts w:ascii="Arial" w:hAnsi="Arial" w:cs="Arial"/>
            <w:sz w:val="24"/>
            <w:szCs w:val="24"/>
          </w:rPr>
          <w:t>31</w:t>
        </w:r>
        <w:r>
          <w:rPr>
            <w:rFonts w:ascii="Arial" w:hAnsi="Arial" w:cs="Arial"/>
            <w:sz w:val="24"/>
            <w:szCs w:val="24"/>
          </w:rPr>
          <w:tab/>
        </w:r>
      </w:ins>
      <w:ins w:id="862" w:author="Author" w:date="2016-06-30T07:40:00Z">
        <w:del w:id="863" w:author="Author" w:date="2016-07-05T14:04:00Z">
          <w:r w:rsidR="001B5742" w:rsidRPr="002A61A8" w:rsidDel="007E5D9A">
            <w:rPr>
              <w:rFonts w:ascii="Arial" w:hAnsi="Arial" w:cs="Arial"/>
              <w:sz w:val="24"/>
              <w:szCs w:val="24"/>
            </w:rPr>
            <w:delText xml:space="preserve"> </w:delText>
          </w:r>
        </w:del>
      </w:ins>
    </w:p>
    <w:p w14:paraId="0AB6D010" w14:textId="3F60827A" w:rsidR="00374A75" w:rsidRPr="002A61A8" w:rsidDel="001110E2" w:rsidRDefault="00374A75">
      <w:pPr>
        <w:pStyle w:val="EndNoteBibliography"/>
        <w:spacing w:after="0"/>
        <w:rPr>
          <w:rFonts w:ascii="Arial" w:hAnsi="Arial" w:cs="Arial"/>
          <w:sz w:val="24"/>
          <w:szCs w:val="24"/>
        </w:rPr>
        <w:pPrChange w:id="864" w:author="Author" w:date="2016-07-05T15:08:00Z">
          <w:pPr>
            <w:pStyle w:val="EndNoteBibliography"/>
            <w:spacing w:after="0"/>
            <w:ind w:left="720" w:hanging="720"/>
          </w:pPr>
        </w:pPrChange>
      </w:pPr>
      <w:moveFromRangeStart w:id="865" w:author="Author" w:date="2016-06-30T07:41:00Z" w:name="move455035809"/>
      <w:moveFrom w:id="866" w:author="Author" w:date="2016-06-30T07:41:00Z">
        <w:r w:rsidRPr="002A61A8" w:rsidDel="001110E2">
          <w:rPr>
            <w:rFonts w:ascii="Arial" w:hAnsi="Arial" w:cs="Arial"/>
            <w:sz w:val="24"/>
            <w:szCs w:val="24"/>
          </w:rPr>
          <w:t>3</w:t>
        </w:r>
        <w:r w:rsidRPr="002A61A8" w:rsidDel="001110E2">
          <w:rPr>
            <w:rFonts w:ascii="Arial" w:hAnsi="Arial" w:cs="Arial"/>
            <w:sz w:val="24"/>
            <w:szCs w:val="24"/>
          </w:rPr>
          <w:fldChar w:fldCharType="begin"/>
        </w:r>
        <w:r w:rsidRPr="002A61A8" w:rsidDel="001110E2">
          <w:rPr>
            <w:rFonts w:ascii="Arial" w:hAnsi="Arial" w:cs="Arial"/>
            <w:sz w:val="24"/>
            <w:szCs w:val="24"/>
          </w:rPr>
          <w:instrText xml:space="preserve"> ADDIN EN.REFLIST </w:instrText>
        </w:r>
        <w:r w:rsidRPr="002A61A8" w:rsidDel="001110E2">
          <w:rPr>
            <w:rFonts w:ascii="Arial" w:hAnsi="Arial" w:cs="Arial"/>
            <w:sz w:val="24"/>
            <w:szCs w:val="24"/>
          </w:rPr>
          <w:fldChar w:fldCharType="separate"/>
        </w:r>
        <w:r w:rsidRPr="002A61A8" w:rsidDel="001110E2">
          <w:rPr>
            <w:rFonts w:ascii="Arial" w:hAnsi="Arial" w:cs="Arial"/>
            <w:sz w:val="24"/>
            <w:szCs w:val="24"/>
          </w:rPr>
          <w:t>1</w:t>
        </w:r>
        <w:r w:rsidRPr="002A61A8" w:rsidDel="001110E2">
          <w:rPr>
            <w:rFonts w:ascii="Arial" w:hAnsi="Arial" w:cs="Arial"/>
            <w:sz w:val="24"/>
            <w:szCs w:val="24"/>
          </w:rPr>
          <w:tab/>
          <w:t xml:space="preserve">Rychlik, W., Spencer, W. &amp; Rhoads, R. Optimization of the annealing temperature for DNA amplification in vitro. </w:t>
        </w:r>
        <w:r w:rsidRPr="002A61A8" w:rsidDel="001110E2">
          <w:rPr>
            <w:rFonts w:ascii="Arial" w:hAnsi="Arial" w:cs="Arial"/>
            <w:i/>
            <w:sz w:val="24"/>
            <w:szCs w:val="24"/>
          </w:rPr>
          <w:t xml:space="preserve">Nucleic Acids Res. </w:t>
        </w:r>
        <w:r w:rsidRPr="002A61A8" w:rsidDel="001110E2">
          <w:rPr>
            <w:rFonts w:ascii="Arial" w:hAnsi="Arial" w:cs="Arial"/>
            <w:b/>
            <w:sz w:val="24"/>
            <w:szCs w:val="24"/>
          </w:rPr>
          <w:t>18</w:t>
        </w:r>
        <w:r w:rsidRPr="002A61A8" w:rsidDel="001110E2">
          <w:rPr>
            <w:rFonts w:ascii="Arial" w:hAnsi="Arial" w:cs="Arial"/>
            <w:sz w:val="24"/>
            <w:szCs w:val="24"/>
          </w:rPr>
          <w:t>, 6409-6412 (1990).</w:t>
        </w:r>
      </w:moveFrom>
    </w:p>
    <w:p w14:paraId="5BCE3A74" w14:textId="73E3C76D" w:rsidR="001110E2" w:rsidRPr="002A61A8" w:rsidDel="00A20E48" w:rsidRDefault="00374A75" w:rsidP="00A20E48">
      <w:pPr>
        <w:pStyle w:val="EndNoteBibliography"/>
        <w:spacing w:after="0"/>
        <w:ind w:left="720" w:hanging="720"/>
        <w:rPr>
          <w:del w:id="867" w:author="Author" w:date="2016-07-05T15:28:00Z"/>
          <w:rFonts w:ascii="Arial" w:hAnsi="Arial" w:cs="Arial"/>
          <w:sz w:val="24"/>
          <w:szCs w:val="24"/>
        </w:rPr>
      </w:pPr>
      <w:moveFrom w:id="868" w:author="Author" w:date="2016-06-30T07:41:00Z">
        <w:r w:rsidRPr="002A61A8" w:rsidDel="001110E2">
          <w:rPr>
            <w:rFonts w:ascii="Arial" w:hAnsi="Arial" w:cs="Arial"/>
            <w:sz w:val="24"/>
            <w:szCs w:val="24"/>
          </w:rPr>
          <w:fldChar w:fldCharType="end"/>
        </w:r>
      </w:moveFrom>
      <w:moveFromRangeEnd w:id="865"/>
      <w:moveToRangeStart w:id="869" w:author="Author" w:date="2016-06-30T07:41:00Z" w:name="move455035809"/>
      <w:moveTo w:id="870" w:author="Author" w:date="2016-06-30T07:41:00Z">
        <w:del w:id="871" w:author="Author" w:date="2016-07-05T15:26:00Z">
          <w:r w:rsidR="001110E2" w:rsidRPr="002A61A8" w:rsidDel="00A20E48">
            <w:rPr>
              <w:rFonts w:ascii="Arial" w:hAnsi="Arial" w:cs="Arial"/>
              <w:sz w:val="24"/>
              <w:szCs w:val="24"/>
            </w:rPr>
            <w:delText>3</w:delText>
          </w:r>
        </w:del>
        <w:r w:rsidR="001110E2" w:rsidRPr="002A61A8">
          <w:rPr>
            <w:rFonts w:ascii="Arial" w:hAnsi="Arial" w:cs="Arial"/>
            <w:sz w:val="24"/>
            <w:szCs w:val="24"/>
          </w:rPr>
          <w:fldChar w:fldCharType="begin"/>
        </w:r>
        <w:r w:rsidR="001110E2" w:rsidRPr="002A61A8">
          <w:rPr>
            <w:rFonts w:ascii="Arial" w:hAnsi="Arial" w:cs="Arial"/>
            <w:sz w:val="24"/>
            <w:szCs w:val="24"/>
          </w:rPr>
          <w:instrText xml:space="preserve"> ADDIN EN.REFLIST </w:instrText>
        </w:r>
        <w:r w:rsidR="001110E2" w:rsidRPr="002A61A8">
          <w:rPr>
            <w:rFonts w:ascii="Arial" w:hAnsi="Arial" w:cs="Arial"/>
            <w:sz w:val="24"/>
            <w:szCs w:val="24"/>
          </w:rPr>
          <w:fldChar w:fldCharType="separate"/>
        </w:r>
        <w:del w:id="872" w:author="Author" w:date="2016-07-05T15:25:00Z">
          <w:r w:rsidR="001110E2" w:rsidRPr="002A61A8" w:rsidDel="00A20E48">
            <w:rPr>
              <w:rFonts w:ascii="Arial" w:hAnsi="Arial" w:cs="Arial"/>
              <w:sz w:val="24"/>
              <w:szCs w:val="24"/>
            </w:rPr>
            <w:delText>1</w:delText>
          </w:r>
        </w:del>
        <w:del w:id="873" w:author="Author" w:date="2016-07-05T15:08:00Z">
          <w:r w:rsidR="001110E2" w:rsidRPr="002A61A8" w:rsidDel="00730E52">
            <w:rPr>
              <w:rFonts w:ascii="Arial" w:hAnsi="Arial" w:cs="Arial"/>
              <w:sz w:val="24"/>
              <w:szCs w:val="24"/>
            </w:rPr>
            <w:tab/>
          </w:r>
        </w:del>
      </w:moveTo>
      <w:ins w:id="874" w:author="Author" w:date="2016-07-05T15:00:00Z">
        <w:r w:rsidR="003E3161" w:rsidRPr="003E3161">
          <w:rPr>
            <w:rFonts w:ascii="Arial" w:hAnsi="Arial" w:cs="Arial"/>
            <w:sz w:val="24"/>
            <w:szCs w:val="24"/>
          </w:rPr>
          <w:t xml:space="preserve">Rychlik, W., Spencer, W. &amp; Rhoads, R. Optimization of the annealing temperature for DNA amplification in vitro. </w:t>
        </w:r>
        <w:r w:rsidR="003E3161" w:rsidRPr="00A20E48">
          <w:rPr>
            <w:rFonts w:ascii="Arial" w:hAnsi="Arial" w:cs="Arial"/>
            <w:i/>
            <w:sz w:val="24"/>
            <w:szCs w:val="24"/>
            <w:rPrChange w:id="875" w:author="Author" w:date="2016-07-05T15:01:00Z">
              <w:rPr>
                <w:rFonts w:ascii="Arial" w:hAnsi="Arial" w:cs="Arial"/>
                <w:sz w:val="24"/>
                <w:szCs w:val="24"/>
              </w:rPr>
            </w:rPrChange>
          </w:rPr>
          <w:t>Nucleic Acids Res.</w:t>
        </w:r>
        <w:r w:rsidR="003E3161" w:rsidRPr="003E3161">
          <w:rPr>
            <w:rFonts w:ascii="Arial" w:hAnsi="Arial" w:cs="Arial"/>
            <w:sz w:val="24"/>
            <w:szCs w:val="24"/>
          </w:rPr>
          <w:t xml:space="preserve"> </w:t>
        </w:r>
        <w:r w:rsidR="003E3161" w:rsidRPr="00A20E48">
          <w:rPr>
            <w:rFonts w:ascii="Arial" w:hAnsi="Arial" w:cs="Arial"/>
            <w:b/>
            <w:sz w:val="24"/>
            <w:szCs w:val="24"/>
            <w:rPrChange w:id="876" w:author="Author" w:date="2016-07-05T15:01:00Z">
              <w:rPr>
                <w:rFonts w:ascii="Arial" w:hAnsi="Arial" w:cs="Arial"/>
                <w:sz w:val="24"/>
                <w:szCs w:val="24"/>
              </w:rPr>
            </w:rPrChange>
          </w:rPr>
          <w:t>18,</w:t>
        </w:r>
        <w:r w:rsidR="003E3161" w:rsidRPr="003E3161">
          <w:rPr>
            <w:rFonts w:ascii="Arial" w:hAnsi="Arial" w:cs="Arial"/>
            <w:sz w:val="24"/>
            <w:szCs w:val="24"/>
          </w:rPr>
          <w:t xml:space="preserve"> 6409-6412. doi: 10.1093/nar/18.21.6409  (1990)</w:t>
        </w:r>
      </w:ins>
      <w:moveTo w:id="877" w:author="Author" w:date="2016-06-30T07:41:00Z">
        <w:del w:id="878" w:author="Author" w:date="2016-07-05T14:59:00Z">
          <w:r w:rsidR="001110E2" w:rsidRPr="002A61A8" w:rsidDel="003E3161">
            <w:rPr>
              <w:rFonts w:ascii="Arial" w:hAnsi="Arial" w:cs="Arial"/>
              <w:sz w:val="24"/>
              <w:szCs w:val="24"/>
            </w:rPr>
            <w:delText xml:space="preserve">Rychlik, W., Spencer, W. &amp; Rhoads, R. Optimization of the annealing temperature for DNA amplification in vitro. </w:delText>
          </w:r>
          <w:r w:rsidR="001110E2" w:rsidRPr="002A61A8" w:rsidDel="003E3161">
            <w:rPr>
              <w:rFonts w:ascii="Arial" w:hAnsi="Arial" w:cs="Arial"/>
              <w:i/>
              <w:sz w:val="24"/>
              <w:szCs w:val="24"/>
            </w:rPr>
            <w:delText xml:space="preserve">Nucleic Acids Res. </w:delText>
          </w:r>
          <w:r w:rsidR="001110E2" w:rsidRPr="002A61A8" w:rsidDel="003E3161">
            <w:rPr>
              <w:rFonts w:ascii="Arial" w:hAnsi="Arial" w:cs="Arial"/>
              <w:b/>
              <w:sz w:val="24"/>
              <w:szCs w:val="24"/>
            </w:rPr>
            <w:delText>18</w:delText>
          </w:r>
          <w:r w:rsidR="001110E2" w:rsidRPr="002A61A8" w:rsidDel="003E3161">
            <w:rPr>
              <w:rFonts w:ascii="Arial" w:hAnsi="Arial" w:cs="Arial"/>
              <w:sz w:val="24"/>
              <w:szCs w:val="24"/>
            </w:rPr>
            <w:delText>, 6409-6412</w:delText>
          </w:r>
        </w:del>
      </w:moveTo>
      <w:ins w:id="879" w:author="Author" w:date="2016-06-30T07:41:00Z">
        <w:del w:id="880" w:author="Author" w:date="2016-07-05T14:59:00Z">
          <w:r w:rsidR="00DD4A78" w:rsidRPr="002A61A8" w:rsidDel="003E3161">
            <w:rPr>
              <w:rFonts w:ascii="Arial" w:hAnsi="Arial" w:cs="Arial"/>
              <w:sz w:val="24"/>
              <w:szCs w:val="24"/>
            </w:rPr>
            <w:delText>.</w:delText>
          </w:r>
        </w:del>
      </w:ins>
      <w:ins w:id="881" w:author="Author" w:date="2016-06-30T08:01:00Z">
        <w:del w:id="882" w:author="Author" w:date="2016-07-05T14:59:00Z">
          <w:r w:rsidR="006223AC" w:rsidRPr="008371EC" w:rsidDel="003E3161">
            <w:rPr>
              <w:rFonts w:ascii="Arial" w:hAnsi="Arial" w:cs="Arial"/>
              <w:color w:val="333300"/>
              <w:sz w:val="24"/>
              <w:szCs w:val="24"/>
              <w:shd w:val="clear" w:color="auto" w:fill="FFFFFF"/>
              <w:rPrChange w:id="883" w:author="Author" w:date="2016-06-30T08:06:00Z">
                <w:rPr>
                  <w:rFonts w:ascii="Lucida Sans Unicode" w:hAnsi="Lucida Sans Unicode" w:cs="Lucida Sans Unicode"/>
                  <w:color w:val="333300"/>
                  <w:sz w:val="17"/>
                  <w:szCs w:val="17"/>
                  <w:shd w:val="clear" w:color="auto" w:fill="FFFFFF"/>
                </w:rPr>
              </w:rPrChange>
            </w:rPr>
            <w:delText xml:space="preserve"> doi:</w:delText>
          </w:r>
          <w:r w:rsidR="006223AC" w:rsidRPr="008371EC" w:rsidDel="003E3161">
            <w:rPr>
              <w:rStyle w:val="apple-converted-space"/>
              <w:rFonts w:ascii="Arial" w:hAnsi="Arial" w:cs="Arial"/>
              <w:color w:val="333300"/>
              <w:sz w:val="24"/>
              <w:szCs w:val="24"/>
              <w:shd w:val="clear" w:color="auto" w:fill="FFFFFF"/>
              <w:rPrChange w:id="884" w:author="Author" w:date="2016-06-30T08:06:00Z">
                <w:rPr>
                  <w:rStyle w:val="apple-converted-space"/>
                  <w:rFonts w:ascii="Lucida Sans Unicode" w:hAnsi="Lucida Sans Unicode" w:cs="Lucida Sans Unicode"/>
                  <w:color w:val="333300"/>
                  <w:sz w:val="17"/>
                  <w:szCs w:val="17"/>
                  <w:shd w:val="clear" w:color="auto" w:fill="FFFFFF"/>
                </w:rPr>
              </w:rPrChange>
            </w:rPr>
            <w:delText> </w:delText>
          </w:r>
          <w:r w:rsidR="006223AC" w:rsidRPr="008371EC" w:rsidDel="003E3161">
            <w:rPr>
              <w:rStyle w:val="slug-doi"/>
              <w:rFonts w:ascii="Arial" w:hAnsi="Arial" w:cs="Arial"/>
              <w:color w:val="333300"/>
              <w:sz w:val="24"/>
              <w:szCs w:val="24"/>
              <w:bdr w:val="none" w:sz="0" w:space="0" w:color="auto" w:frame="1"/>
              <w:shd w:val="clear" w:color="auto" w:fill="FFFFFF"/>
              <w:rPrChange w:id="885" w:author="Author" w:date="2016-06-30T08:06:00Z">
                <w:rPr>
                  <w:rStyle w:val="slug-doi"/>
                  <w:rFonts w:ascii="Lucida Sans Unicode" w:hAnsi="Lucida Sans Unicode" w:cs="Lucida Sans Unicode"/>
                  <w:color w:val="333300"/>
                  <w:sz w:val="17"/>
                  <w:szCs w:val="17"/>
                  <w:bdr w:val="none" w:sz="0" w:space="0" w:color="auto" w:frame="1"/>
                  <w:shd w:val="clear" w:color="auto" w:fill="FFFFFF"/>
                </w:rPr>
              </w:rPrChange>
            </w:rPr>
            <w:delText>10.1093/nar/18.21.6409</w:delText>
          </w:r>
        </w:del>
      </w:ins>
      <w:ins w:id="886" w:author="Author" w:date="2016-06-30T07:41:00Z">
        <w:del w:id="887" w:author="Author" w:date="2016-07-05T14:59:00Z">
          <w:r w:rsidR="00DD4A78" w:rsidRPr="002A61A8" w:rsidDel="003E3161">
            <w:rPr>
              <w:rFonts w:ascii="Arial" w:hAnsi="Arial" w:cs="Arial"/>
              <w:sz w:val="24"/>
              <w:szCs w:val="24"/>
            </w:rPr>
            <w:delText xml:space="preserve"> </w:delText>
          </w:r>
        </w:del>
      </w:ins>
      <w:moveTo w:id="888" w:author="Author" w:date="2016-06-30T07:41:00Z">
        <w:del w:id="889" w:author="Author" w:date="2016-07-05T14:59:00Z">
          <w:r w:rsidR="001110E2" w:rsidRPr="002A61A8" w:rsidDel="003E3161">
            <w:rPr>
              <w:rFonts w:ascii="Arial" w:hAnsi="Arial" w:cs="Arial"/>
              <w:sz w:val="24"/>
              <w:szCs w:val="24"/>
            </w:rPr>
            <w:delText xml:space="preserve"> (1990).</w:delText>
          </w:r>
        </w:del>
      </w:moveTo>
      <w:ins w:id="890" w:author="Author" w:date="2016-07-05T15:29:00Z">
        <w:r w:rsidR="00A20E48">
          <w:rPr>
            <w:rFonts w:ascii="Arial" w:hAnsi="Arial" w:cs="Arial"/>
            <w:sz w:val="24"/>
            <w:szCs w:val="24"/>
          </w:rPr>
          <w:t>.</w:t>
        </w:r>
      </w:ins>
    </w:p>
    <w:p w14:paraId="18BDD63C" w14:textId="77777777" w:rsidR="00A20E48" w:rsidRDefault="001110E2" w:rsidP="00A20E48">
      <w:pPr>
        <w:pStyle w:val="EndNoteBibliography"/>
        <w:spacing w:after="0"/>
        <w:ind w:left="720" w:hanging="720"/>
        <w:rPr>
          <w:ins w:id="891" w:author="Author" w:date="2016-07-05T15:29:00Z"/>
          <w:rFonts w:ascii="Arial" w:hAnsi="Arial" w:cs="Arial"/>
          <w:sz w:val="24"/>
          <w:szCs w:val="24"/>
        </w:rPr>
      </w:pPr>
      <w:moveTo w:id="892" w:author="Author" w:date="2016-06-30T07:41:00Z">
        <w:r w:rsidRPr="002A61A8">
          <w:rPr>
            <w:rFonts w:ascii="Arial" w:hAnsi="Arial" w:cs="Arial"/>
            <w:sz w:val="24"/>
            <w:szCs w:val="24"/>
          </w:rPr>
          <w:fldChar w:fldCharType="end"/>
        </w:r>
      </w:moveTo>
      <w:moveToRangeEnd w:id="869"/>
    </w:p>
    <w:p w14:paraId="229AAEE5" w14:textId="54862CE6" w:rsidR="00D87B82" w:rsidRPr="002A61A8" w:rsidRDefault="00A20E48" w:rsidP="00A20E48">
      <w:pPr>
        <w:pStyle w:val="EndNoteBibliography"/>
        <w:spacing w:after="0"/>
        <w:ind w:left="720" w:hanging="720"/>
        <w:rPr>
          <w:rFonts w:ascii="Arial" w:hAnsi="Arial" w:cs="Arial"/>
          <w:sz w:val="24"/>
          <w:szCs w:val="24"/>
        </w:rPr>
      </w:pPr>
      <w:ins w:id="893" w:author="Author" w:date="2016-07-05T15:29:00Z">
        <w:r>
          <w:rPr>
            <w:rFonts w:ascii="Arial" w:hAnsi="Arial" w:cs="Arial"/>
            <w:sz w:val="24"/>
            <w:szCs w:val="24"/>
          </w:rPr>
          <w:t>32</w:t>
        </w:r>
        <w:r>
          <w:rPr>
            <w:rFonts w:ascii="Arial" w:hAnsi="Arial" w:cs="Arial"/>
            <w:sz w:val="24"/>
            <w:szCs w:val="24"/>
          </w:rPr>
          <w:tab/>
        </w:r>
      </w:ins>
      <w:del w:id="894" w:author="Author" w:date="2016-07-05T15:27:00Z">
        <w:r w:rsidR="00D87B82" w:rsidRPr="002A61A8" w:rsidDel="00A20E48">
          <w:rPr>
            <w:rFonts w:ascii="Arial" w:hAnsi="Arial" w:cs="Arial"/>
            <w:sz w:val="24"/>
            <w:szCs w:val="24"/>
          </w:rPr>
          <w:delText>32</w:delText>
        </w:r>
      </w:del>
      <w:del w:id="895" w:author="Author" w:date="2016-07-05T15:28:00Z">
        <w:r w:rsidR="00D87B82" w:rsidRPr="002A61A8" w:rsidDel="00A20E48">
          <w:rPr>
            <w:rFonts w:ascii="Arial" w:hAnsi="Arial" w:cs="Arial"/>
            <w:sz w:val="24"/>
            <w:szCs w:val="24"/>
          </w:rPr>
          <w:tab/>
        </w:r>
      </w:del>
      <w:r w:rsidR="00D87B82" w:rsidRPr="002A61A8">
        <w:rPr>
          <w:rFonts w:ascii="Arial" w:hAnsi="Arial" w:cs="Arial"/>
          <w:sz w:val="24"/>
          <w:szCs w:val="24"/>
        </w:rPr>
        <w:t>Allocca, M.</w:t>
      </w:r>
      <w:r w:rsidR="00D87B82" w:rsidRPr="002A61A8">
        <w:rPr>
          <w:rFonts w:ascii="Arial" w:hAnsi="Arial" w:cs="Arial"/>
          <w:i/>
          <w:sz w:val="24"/>
          <w:szCs w:val="24"/>
        </w:rPr>
        <w:t xml:space="preserve"> et al.</w:t>
      </w:r>
      <w:r w:rsidR="00D87B82" w:rsidRPr="002A61A8">
        <w:rPr>
          <w:rFonts w:ascii="Arial" w:hAnsi="Arial" w:cs="Arial"/>
          <w:sz w:val="24"/>
          <w:szCs w:val="24"/>
        </w:rPr>
        <w:t xml:space="preserve"> Serotype-dependent packaging of large genes in adeno-associated viral vectors results in effective gene delivery in mice. </w:t>
      </w:r>
      <w:r w:rsidR="00D87B82" w:rsidRPr="002A61A8">
        <w:rPr>
          <w:rFonts w:ascii="Arial" w:hAnsi="Arial" w:cs="Arial"/>
          <w:i/>
          <w:sz w:val="24"/>
          <w:szCs w:val="24"/>
        </w:rPr>
        <w:t>J. Clin. Invest.</w:t>
      </w:r>
      <w:r w:rsidR="00D87B82" w:rsidRPr="002A61A8">
        <w:rPr>
          <w:rFonts w:ascii="Arial" w:hAnsi="Arial" w:cs="Arial"/>
          <w:sz w:val="24"/>
          <w:szCs w:val="24"/>
        </w:rPr>
        <w:t xml:space="preserve"> </w:t>
      </w:r>
      <w:r w:rsidR="00D87B82" w:rsidRPr="002A61A8">
        <w:rPr>
          <w:rFonts w:ascii="Arial" w:hAnsi="Arial" w:cs="Arial"/>
          <w:b/>
          <w:sz w:val="24"/>
          <w:szCs w:val="24"/>
        </w:rPr>
        <w:t>118</w:t>
      </w:r>
      <w:r w:rsidR="00D87B82" w:rsidRPr="002A61A8">
        <w:rPr>
          <w:rFonts w:ascii="Arial" w:hAnsi="Arial" w:cs="Arial"/>
          <w:sz w:val="24"/>
          <w:szCs w:val="24"/>
        </w:rPr>
        <w:t>, 1955-1964</w:t>
      </w:r>
      <w:ins w:id="896" w:author="Author" w:date="2016-06-30T08:02:00Z">
        <w:r w:rsidR="006223AC" w:rsidRPr="002A61A8">
          <w:rPr>
            <w:rFonts w:ascii="Arial" w:hAnsi="Arial" w:cs="Arial"/>
            <w:sz w:val="24"/>
            <w:szCs w:val="24"/>
          </w:rPr>
          <w:t xml:space="preserve">. </w:t>
        </w:r>
        <w:r w:rsidR="006223AC" w:rsidRPr="008371EC">
          <w:rPr>
            <w:rFonts w:ascii="Arial" w:hAnsi="Arial" w:cs="Arial"/>
            <w:color w:val="000000"/>
            <w:sz w:val="24"/>
            <w:szCs w:val="24"/>
            <w:shd w:val="clear" w:color="auto" w:fill="FFFFFF"/>
            <w:rPrChange w:id="897" w:author="Author" w:date="2016-06-30T08:06:00Z">
              <w:rPr>
                <w:rFonts w:ascii="Arial" w:hAnsi="Arial" w:cs="Arial"/>
                <w:color w:val="000000"/>
                <w:sz w:val="17"/>
                <w:szCs w:val="17"/>
                <w:shd w:val="clear" w:color="auto" w:fill="FFFFFF"/>
              </w:rPr>
            </w:rPrChange>
          </w:rPr>
          <w:t>doi: 10.1172/JCI34316.</w:t>
        </w:r>
      </w:ins>
      <w:r w:rsidR="00D87B82" w:rsidRPr="002A61A8">
        <w:rPr>
          <w:rFonts w:ascii="Arial" w:hAnsi="Arial" w:cs="Arial"/>
          <w:sz w:val="24"/>
          <w:szCs w:val="24"/>
        </w:rPr>
        <w:t xml:space="preserve"> (2008).</w:t>
      </w:r>
    </w:p>
    <w:p w14:paraId="46D78DA7" w14:textId="674253E6" w:rsidR="00BA69DF" w:rsidRPr="002A61A8" w:rsidRDefault="00374A75" w:rsidP="00915806">
      <w:pPr>
        <w:pStyle w:val="EndNoteBibliography"/>
        <w:spacing w:after="0"/>
        <w:ind w:left="720" w:hanging="720"/>
        <w:rPr>
          <w:rFonts w:ascii="Arial" w:hAnsi="Arial" w:cs="Arial"/>
          <w:sz w:val="24"/>
          <w:szCs w:val="24"/>
        </w:rPr>
      </w:pPr>
      <w:bookmarkStart w:id="898" w:name="_ENREF_31"/>
      <w:r w:rsidRPr="002A61A8">
        <w:rPr>
          <w:rFonts w:ascii="Arial" w:hAnsi="Arial" w:cs="Arial"/>
          <w:sz w:val="24"/>
          <w:szCs w:val="24"/>
        </w:rPr>
        <w:t>3</w:t>
      </w:r>
      <w:r w:rsidR="00D87B82" w:rsidRPr="002A61A8">
        <w:rPr>
          <w:rFonts w:ascii="Arial" w:hAnsi="Arial" w:cs="Arial"/>
          <w:sz w:val="24"/>
          <w:szCs w:val="24"/>
        </w:rPr>
        <w:t>3</w:t>
      </w:r>
      <w:r w:rsidR="00BA69DF" w:rsidRPr="002A61A8">
        <w:rPr>
          <w:rFonts w:ascii="Arial" w:hAnsi="Arial" w:cs="Arial"/>
          <w:sz w:val="24"/>
          <w:szCs w:val="24"/>
        </w:rPr>
        <w:tab/>
        <w:t xml:space="preserve">Wu, Z., Yang, H. &amp; Colosi, P. Effect of genome size on AAV vector packaging. </w:t>
      </w:r>
      <w:r w:rsidR="00BA69DF" w:rsidRPr="002A61A8">
        <w:rPr>
          <w:rFonts w:ascii="Arial" w:hAnsi="Arial" w:cs="Arial"/>
          <w:i/>
          <w:sz w:val="24"/>
          <w:szCs w:val="24"/>
        </w:rPr>
        <w:t>Mol. Ther.</w:t>
      </w:r>
      <w:r w:rsidR="00BA69DF" w:rsidRPr="002A61A8">
        <w:rPr>
          <w:rFonts w:ascii="Arial" w:hAnsi="Arial" w:cs="Arial"/>
          <w:sz w:val="24"/>
          <w:szCs w:val="24"/>
        </w:rPr>
        <w:t xml:space="preserve"> </w:t>
      </w:r>
      <w:r w:rsidR="00BA69DF" w:rsidRPr="002A61A8">
        <w:rPr>
          <w:rFonts w:ascii="Arial" w:hAnsi="Arial" w:cs="Arial"/>
          <w:b/>
          <w:sz w:val="24"/>
          <w:szCs w:val="24"/>
        </w:rPr>
        <w:t>18</w:t>
      </w:r>
      <w:r w:rsidR="00BA69DF" w:rsidRPr="002A61A8">
        <w:rPr>
          <w:rFonts w:ascii="Arial" w:hAnsi="Arial" w:cs="Arial"/>
          <w:sz w:val="24"/>
          <w:szCs w:val="24"/>
        </w:rPr>
        <w:t>, 80-86</w:t>
      </w:r>
      <w:ins w:id="899" w:author="Author" w:date="2016-06-30T08:03:00Z">
        <w:r w:rsidR="00FA6E17" w:rsidRPr="002A61A8">
          <w:rPr>
            <w:rFonts w:ascii="Arial" w:hAnsi="Arial" w:cs="Arial"/>
            <w:sz w:val="24"/>
            <w:szCs w:val="24"/>
          </w:rPr>
          <w:t xml:space="preserve">. </w:t>
        </w:r>
        <w:r w:rsidR="00FA6E17" w:rsidRPr="008371EC">
          <w:rPr>
            <w:rFonts w:ascii="Arial" w:hAnsi="Arial" w:cs="Arial"/>
            <w:color w:val="000000"/>
            <w:sz w:val="24"/>
            <w:szCs w:val="24"/>
            <w:shd w:val="clear" w:color="auto" w:fill="FFFFFF"/>
            <w:rPrChange w:id="900" w:author="Author" w:date="2016-06-30T08:06:00Z">
              <w:rPr>
                <w:rFonts w:ascii="Arial" w:hAnsi="Arial" w:cs="Arial"/>
                <w:color w:val="000000"/>
                <w:sz w:val="17"/>
                <w:szCs w:val="17"/>
                <w:shd w:val="clear" w:color="auto" w:fill="FFFFFF"/>
              </w:rPr>
            </w:rPrChange>
          </w:rPr>
          <w:t>doi: 10.1038/mt.2009.255.</w:t>
        </w:r>
      </w:ins>
      <w:r w:rsidR="00BA69DF" w:rsidRPr="002A61A8">
        <w:rPr>
          <w:rFonts w:ascii="Arial" w:hAnsi="Arial" w:cs="Arial"/>
          <w:sz w:val="24"/>
          <w:szCs w:val="24"/>
        </w:rPr>
        <w:t xml:space="preserve"> (2010).</w:t>
      </w:r>
      <w:bookmarkEnd w:id="898"/>
    </w:p>
    <w:p w14:paraId="5609833F" w14:textId="28CFC7FE" w:rsidR="00DD6F7B" w:rsidRPr="002A61A8" w:rsidRDefault="00DD6F7B" w:rsidP="00915806">
      <w:pPr>
        <w:pStyle w:val="EndNoteBibliography"/>
        <w:spacing w:after="0"/>
        <w:ind w:left="720" w:hanging="720"/>
        <w:rPr>
          <w:rFonts w:ascii="Arial" w:hAnsi="Arial" w:cs="Arial"/>
          <w:sz w:val="24"/>
          <w:szCs w:val="24"/>
        </w:rPr>
      </w:pPr>
      <w:bookmarkStart w:id="901" w:name="_ENREF_32"/>
      <w:r w:rsidRPr="002A61A8">
        <w:rPr>
          <w:rFonts w:ascii="Arial" w:hAnsi="Arial" w:cs="Arial"/>
          <w:sz w:val="24"/>
          <w:szCs w:val="24"/>
        </w:rPr>
        <w:t>3</w:t>
      </w:r>
      <w:r w:rsidR="00D87B82" w:rsidRPr="002A61A8">
        <w:rPr>
          <w:rFonts w:ascii="Arial" w:hAnsi="Arial" w:cs="Arial"/>
          <w:sz w:val="24"/>
          <w:szCs w:val="24"/>
        </w:rPr>
        <w:t>4</w:t>
      </w:r>
      <w:r w:rsidRPr="002A61A8">
        <w:rPr>
          <w:rFonts w:ascii="Arial" w:hAnsi="Arial" w:cs="Arial"/>
          <w:sz w:val="24"/>
          <w:szCs w:val="24"/>
        </w:rPr>
        <w:tab/>
        <w:t xml:space="preserve">Li, J., Sun, W., Wang, B., Xiao, X. &amp; Liu, X.-Q. Protein trans-splicing as a means for viral vector-mediated in vivo gene therapy. </w:t>
      </w:r>
      <w:r w:rsidRPr="002A61A8">
        <w:rPr>
          <w:rFonts w:ascii="Arial" w:hAnsi="Arial" w:cs="Arial"/>
          <w:i/>
          <w:sz w:val="24"/>
          <w:szCs w:val="24"/>
        </w:rPr>
        <w:t>Hum. Gene Ther.</w:t>
      </w:r>
      <w:r w:rsidRPr="002A61A8">
        <w:rPr>
          <w:rFonts w:ascii="Arial" w:hAnsi="Arial" w:cs="Arial"/>
          <w:sz w:val="24"/>
          <w:szCs w:val="24"/>
        </w:rPr>
        <w:t xml:space="preserve"> </w:t>
      </w:r>
      <w:r w:rsidRPr="002A61A8">
        <w:rPr>
          <w:rFonts w:ascii="Arial" w:hAnsi="Arial" w:cs="Arial"/>
          <w:b/>
          <w:sz w:val="24"/>
          <w:szCs w:val="24"/>
        </w:rPr>
        <w:t>19</w:t>
      </w:r>
      <w:r w:rsidRPr="002A61A8">
        <w:rPr>
          <w:rFonts w:ascii="Arial" w:hAnsi="Arial" w:cs="Arial"/>
          <w:sz w:val="24"/>
          <w:szCs w:val="24"/>
        </w:rPr>
        <w:t>, 958-964</w:t>
      </w:r>
      <w:ins w:id="902" w:author="Author" w:date="2016-06-30T08:04:00Z">
        <w:r w:rsidR="0025493F" w:rsidRPr="002A61A8">
          <w:rPr>
            <w:rFonts w:ascii="Arial" w:hAnsi="Arial" w:cs="Arial"/>
            <w:sz w:val="24"/>
            <w:szCs w:val="24"/>
          </w:rPr>
          <w:t xml:space="preserve">. </w:t>
        </w:r>
        <w:r w:rsidR="0025493F" w:rsidRPr="008371EC">
          <w:rPr>
            <w:rStyle w:val="apple-converted-space"/>
            <w:rFonts w:ascii="Arial" w:hAnsi="Arial" w:cs="Arial"/>
            <w:color w:val="000000"/>
            <w:sz w:val="24"/>
            <w:szCs w:val="24"/>
            <w:shd w:val="clear" w:color="auto" w:fill="FFFFFF"/>
            <w:rPrChange w:id="903" w:author="Author" w:date="2016-06-30T08:06:00Z">
              <w:rPr>
                <w:rStyle w:val="apple-converted-space"/>
                <w:rFonts w:ascii="Arial" w:hAnsi="Arial" w:cs="Arial"/>
                <w:color w:val="000000"/>
                <w:sz w:val="17"/>
                <w:szCs w:val="17"/>
                <w:shd w:val="clear" w:color="auto" w:fill="FFFFFF"/>
              </w:rPr>
            </w:rPrChange>
          </w:rPr>
          <w:t> </w:t>
        </w:r>
        <w:r w:rsidR="0025493F" w:rsidRPr="008371EC">
          <w:rPr>
            <w:rFonts w:ascii="Arial" w:hAnsi="Arial" w:cs="Arial"/>
            <w:color w:val="000000"/>
            <w:sz w:val="24"/>
            <w:szCs w:val="24"/>
            <w:shd w:val="clear" w:color="auto" w:fill="FFFFFF"/>
            <w:rPrChange w:id="904" w:author="Author" w:date="2016-06-30T08:06:00Z">
              <w:rPr>
                <w:rFonts w:ascii="Arial" w:hAnsi="Arial" w:cs="Arial"/>
                <w:color w:val="000000"/>
                <w:sz w:val="17"/>
                <w:szCs w:val="17"/>
                <w:shd w:val="clear" w:color="auto" w:fill="FFFFFF"/>
              </w:rPr>
            </w:rPrChange>
          </w:rPr>
          <w:t>doi: 10.1089/hum.2008.009.</w:t>
        </w:r>
      </w:ins>
      <w:r w:rsidRPr="002A61A8">
        <w:rPr>
          <w:rFonts w:ascii="Arial" w:hAnsi="Arial" w:cs="Arial"/>
          <w:sz w:val="24"/>
          <w:szCs w:val="24"/>
        </w:rPr>
        <w:t xml:space="preserve"> (2008).</w:t>
      </w:r>
      <w:ins w:id="905" w:author="Author" w:date="2016-06-30T08:03:00Z">
        <w:r w:rsidR="0025493F" w:rsidRPr="002A61A8">
          <w:rPr>
            <w:rFonts w:ascii="Arial" w:hAnsi="Arial" w:cs="Arial"/>
            <w:sz w:val="24"/>
            <w:szCs w:val="24"/>
          </w:rPr>
          <w:t xml:space="preserve"> </w:t>
        </w:r>
      </w:ins>
    </w:p>
    <w:p w14:paraId="09C1C133" w14:textId="619F0A20" w:rsidR="00BA69DF" w:rsidRPr="002A61A8" w:rsidRDefault="00374A75" w:rsidP="00915806">
      <w:pPr>
        <w:pStyle w:val="EndNoteBibliography"/>
        <w:spacing w:after="0"/>
        <w:ind w:left="720" w:hanging="720"/>
        <w:rPr>
          <w:rFonts w:ascii="Arial" w:hAnsi="Arial" w:cs="Arial"/>
          <w:sz w:val="24"/>
          <w:szCs w:val="24"/>
        </w:rPr>
      </w:pPr>
      <w:bookmarkStart w:id="906" w:name="_ENREF_33"/>
      <w:bookmarkEnd w:id="901"/>
      <w:r w:rsidRPr="002A61A8">
        <w:rPr>
          <w:rFonts w:ascii="Arial" w:hAnsi="Arial" w:cs="Arial"/>
          <w:sz w:val="24"/>
          <w:szCs w:val="24"/>
        </w:rPr>
        <w:t>3</w:t>
      </w:r>
      <w:r w:rsidR="00DD6F7B" w:rsidRPr="002A61A8">
        <w:rPr>
          <w:rFonts w:ascii="Arial" w:hAnsi="Arial" w:cs="Arial"/>
          <w:sz w:val="24"/>
          <w:szCs w:val="24"/>
        </w:rPr>
        <w:t>5</w:t>
      </w:r>
      <w:r w:rsidR="00BA69DF" w:rsidRPr="002A61A8">
        <w:rPr>
          <w:rFonts w:ascii="Arial" w:hAnsi="Arial" w:cs="Arial"/>
          <w:sz w:val="24"/>
          <w:szCs w:val="24"/>
        </w:rPr>
        <w:tab/>
        <w:t xml:space="preserve">Piras, B. A., O’Connor, D. M. &amp; French, B. A. Systemic delivery of shRNA by AAV9 provides highly efficient knockdown of ubiquitously expressed GFP in mouse heart, but not liver. </w:t>
      </w:r>
      <w:r w:rsidR="00BA69DF" w:rsidRPr="002A61A8">
        <w:rPr>
          <w:rFonts w:ascii="Arial" w:hAnsi="Arial" w:cs="Arial"/>
          <w:i/>
          <w:sz w:val="24"/>
          <w:szCs w:val="24"/>
        </w:rPr>
        <w:t>P</w:t>
      </w:r>
      <w:ins w:id="907" w:author="Author" w:date="2016-06-30T08:04:00Z">
        <w:r w:rsidR="00AD54DC" w:rsidRPr="002A61A8">
          <w:rPr>
            <w:rFonts w:ascii="Arial" w:hAnsi="Arial" w:cs="Arial"/>
            <w:i/>
            <w:sz w:val="24"/>
            <w:szCs w:val="24"/>
          </w:rPr>
          <w:t>L</w:t>
        </w:r>
      </w:ins>
      <w:del w:id="908" w:author="Author" w:date="2016-06-30T08:04:00Z">
        <w:r w:rsidR="00BA69DF" w:rsidRPr="002A61A8" w:rsidDel="00AD54DC">
          <w:rPr>
            <w:rFonts w:ascii="Arial" w:hAnsi="Arial" w:cs="Arial"/>
            <w:i/>
            <w:sz w:val="24"/>
            <w:szCs w:val="24"/>
          </w:rPr>
          <w:delText>l</w:delText>
        </w:r>
      </w:del>
      <w:r w:rsidR="00BA69DF" w:rsidRPr="002A61A8">
        <w:rPr>
          <w:rFonts w:ascii="Arial" w:hAnsi="Arial" w:cs="Arial"/>
          <w:i/>
          <w:sz w:val="24"/>
          <w:szCs w:val="24"/>
        </w:rPr>
        <w:t>oS One</w:t>
      </w:r>
      <w:r w:rsidR="00BA69DF" w:rsidRPr="002A61A8">
        <w:rPr>
          <w:rFonts w:ascii="Arial" w:hAnsi="Arial" w:cs="Arial"/>
          <w:sz w:val="24"/>
          <w:szCs w:val="24"/>
        </w:rPr>
        <w:t xml:space="preserve"> </w:t>
      </w:r>
      <w:r w:rsidR="00BA69DF" w:rsidRPr="002A61A8">
        <w:rPr>
          <w:rFonts w:ascii="Arial" w:hAnsi="Arial" w:cs="Arial"/>
          <w:b/>
          <w:sz w:val="24"/>
          <w:szCs w:val="24"/>
        </w:rPr>
        <w:t>8</w:t>
      </w:r>
      <w:r w:rsidR="00BA69DF" w:rsidRPr="002A61A8">
        <w:rPr>
          <w:rFonts w:ascii="Arial" w:hAnsi="Arial" w:cs="Arial"/>
          <w:sz w:val="24"/>
          <w:szCs w:val="24"/>
        </w:rPr>
        <w:t>, e75894</w:t>
      </w:r>
      <w:ins w:id="909" w:author="Author" w:date="2016-06-30T08:05:00Z">
        <w:r w:rsidR="00395FA1" w:rsidRPr="002A61A8">
          <w:rPr>
            <w:rFonts w:ascii="Arial" w:hAnsi="Arial" w:cs="Arial"/>
            <w:sz w:val="24"/>
            <w:szCs w:val="24"/>
          </w:rPr>
          <w:t>.</w:t>
        </w:r>
        <w:r w:rsidR="00395FA1" w:rsidRPr="008371EC">
          <w:rPr>
            <w:rFonts w:ascii="Arial" w:hAnsi="Arial" w:cs="Arial"/>
            <w:color w:val="000000"/>
            <w:sz w:val="24"/>
            <w:szCs w:val="24"/>
            <w:shd w:val="clear" w:color="auto" w:fill="FFFFFF"/>
            <w:rPrChange w:id="910" w:author="Author" w:date="2016-06-30T08:06:00Z">
              <w:rPr>
                <w:rFonts w:ascii="Arial" w:hAnsi="Arial" w:cs="Arial"/>
                <w:color w:val="000000"/>
                <w:sz w:val="17"/>
                <w:szCs w:val="17"/>
                <w:shd w:val="clear" w:color="auto" w:fill="FFFFFF"/>
              </w:rPr>
            </w:rPrChange>
          </w:rPr>
          <w:t xml:space="preserve"> doi: 10.1371/journal.pone.0075894.</w:t>
        </w:r>
      </w:ins>
      <w:r w:rsidR="00BA69DF" w:rsidRPr="002A61A8">
        <w:rPr>
          <w:rFonts w:ascii="Arial" w:hAnsi="Arial" w:cs="Arial"/>
          <w:sz w:val="24"/>
          <w:szCs w:val="24"/>
        </w:rPr>
        <w:t xml:space="preserve"> (2013).</w:t>
      </w:r>
      <w:bookmarkEnd w:id="906"/>
    </w:p>
    <w:p w14:paraId="213E2D38" w14:textId="31109E56" w:rsidR="00FF65A2" w:rsidRPr="002A61A8" w:rsidRDefault="00374A75" w:rsidP="00915806">
      <w:pPr>
        <w:pStyle w:val="NoSpacing"/>
        <w:ind w:left="720" w:hanging="720"/>
        <w:jc w:val="both"/>
        <w:rPr>
          <w:rFonts w:ascii="Arial" w:hAnsi="Arial" w:cs="Arial"/>
          <w:noProof/>
          <w:sz w:val="24"/>
          <w:szCs w:val="24"/>
        </w:rPr>
      </w:pPr>
      <w:bookmarkStart w:id="911" w:name="_ENREF_34"/>
      <w:r w:rsidRPr="008371EC">
        <w:rPr>
          <w:rFonts w:ascii="Arial" w:hAnsi="Arial" w:cs="Arial"/>
          <w:sz w:val="24"/>
          <w:szCs w:val="24"/>
          <w:rPrChange w:id="912" w:author="Author" w:date="2016-06-30T08:06:00Z">
            <w:rPr>
              <w:rFonts w:ascii="Arial" w:hAnsi="Arial" w:cs="Arial"/>
              <w:noProof/>
              <w:sz w:val="24"/>
            </w:rPr>
          </w:rPrChange>
        </w:rPr>
        <w:t>3</w:t>
      </w:r>
      <w:r w:rsidR="00DD6F7B" w:rsidRPr="008371EC">
        <w:rPr>
          <w:rFonts w:ascii="Arial" w:hAnsi="Arial" w:cs="Arial"/>
          <w:sz w:val="24"/>
          <w:szCs w:val="24"/>
          <w:rPrChange w:id="913" w:author="Author" w:date="2016-06-30T08:06:00Z">
            <w:rPr>
              <w:rFonts w:ascii="Arial" w:hAnsi="Arial" w:cs="Arial"/>
              <w:noProof/>
              <w:sz w:val="24"/>
            </w:rPr>
          </w:rPrChange>
        </w:rPr>
        <w:t>6</w:t>
      </w:r>
      <w:r w:rsidR="00BA69DF" w:rsidRPr="008371EC">
        <w:rPr>
          <w:rFonts w:ascii="Arial" w:hAnsi="Arial" w:cs="Arial"/>
          <w:sz w:val="24"/>
          <w:szCs w:val="24"/>
          <w:rPrChange w:id="914" w:author="Author" w:date="2016-06-30T08:06:00Z">
            <w:rPr>
              <w:rFonts w:ascii="Arial" w:hAnsi="Arial" w:cs="Arial"/>
              <w:noProof/>
              <w:sz w:val="24"/>
            </w:rPr>
          </w:rPrChange>
        </w:rPr>
        <w:tab/>
      </w:r>
      <w:proofErr w:type="spellStart"/>
      <w:r w:rsidR="00BA69DF" w:rsidRPr="008371EC">
        <w:rPr>
          <w:rFonts w:ascii="Arial" w:hAnsi="Arial" w:cs="Arial"/>
          <w:sz w:val="24"/>
          <w:szCs w:val="24"/>
          <w:rPrChange w:id="915" w:author="Author" w:date="2016-06-30T08:06:00Z">
            <w:rPr>
              <w:rFonts w:ascii="Arial" w:hAnsi="Arial" w:cs="Arial"/>
              <w:noProof/>
              <w:sz w:val="24"/>
            </w:rPr>
          </w:rPrChange>
        </w:rPr>
        <w:t>Lovric</w:t>
      </w:r>
      <w:proofErr w:type="spellEnd"/>
      <w:r w:rsidR="00BA69DF" w:rsidRPr="008371EC">
        <w:rPr>
          <w:rFonts w:ascii="Arial" w:hAnsi="Arial" w:cs="Arial"/>
          <w:sz w:val="24"/>
          <w:szCs w:val="24"/>
          <w:rPrChange w:id="916" w:author="Author" w:date="2016-06-30T08:06:00Z">
            <w:rPr>
              <w:rFonts w:ascii="Arial" w:hAnsi="Arial" w:cs="Arial"/>
              <w:noProof/>
              <w:sz w:val="24"/>
            </w:rPr>
          </w:rPrChange>
        </w:rPr>
        <w:t>, J.</w:t>
      </w:r>
      <w:r w:rsidR="00BA69DF" w:rsidRPr="008371EC">
        <w:rPr>
          <w:rFonts w:ascii="Arial" w:hAnsi="Arial" w:cs="Arial"/>
          <w:i/>
          <w:sz w:val="24"/>
          <w:szCs w:val="24"/>
          <w:rPrChange w:id="917" w:author="Author" w:date="2016-06-30T08:06:00Z">
            <w:rPr>
              <w:rFonts w:ascii="Arial" w:hAnsi="Arial" w:cs="Arial"/>
              <w:i/>
              <w:noProof/>
              <w:sz w:val="24"/>
            </w:rPr>
          </w:rPrChange>
        </w:rPr>
        <w:t xml:space="preserve"> et al.</w:t>
      </w:r>
      <w:r w:rsidR="00BA69DF" w:rsidRPr="008371EC">
        <w:rPr>
          <w:rFonts w:ascii="Arial" w:hAnsi="Arial" w:cs="Arial"/>
          <w:sz w:val="24"/>
          <w:szCs w:val="24"/>
          <w:rPrChange w:id="918" w:author="Author" w:date="2016-06-30T08:06:00Z">
            <w:rPr>
              <w:rFonts w:ascii="Arial" w:hAnsi="Arial" w:cs="Arial"/>
              <w:noProof/>
              <w:sz w:val="24"/>
            </w:rPr>
          </w:rPrChange>
        </w:rPr>
        <w:t xml:space="preserve"> Terminal differentiation of cardiac and skeletal myocytes induces </w:t>
      </w:r>
      <w:proofErr w:type="spellStart"/>
      <w:r w:rsidR="00BA69DF" w:rsidRPr="008371EC">
        <w:rPr>
          <w:rFonts w:ascii="Arial" w:hAnsi="Arial" w:cs="Arial"/>
          <w:sz w:val="24"/>
          <w:szCs w:val="24"/>
          <w:rPrChange w:id="919" w:author="Author" w:date="2016-06-30T08:06:00Z">
            <w:rPr>
              <w:rFonts w:ascii="Arial" w:hAnsi="Arial" w:cs="Arial"/>
              <w:noProof/>
              <w:sz w:val="24"/>
            </w:rPr>
          </w:rPrChange>
        </w:rPr>
        <w:t>permissivity</w:t>
      </w:r>
      <w:proofErr w:type="spellEnd"/>
      <w:r w:rsidR="00BA69DF" w:rsidRPr="008371EC">
        <w:rPr>
          <w:rFonts w:ascii="Arial" w:hAnsi="Arial" w:cs="Arial"/>
          <w:sz w:val="24"/>
          <w:szCs w:val="24"/>
          <w:rPrChange w:id="920" w:author="Author" w:date="2016-06-30T08:06:00Z">
            <w:rPr>
              <w:rFonts w:ascii="Arial" w:hAnsi="Arial" w:cs="Arial"/>
              <w:noProof/>
              <w:sz w:val="24"/>
            </w:rPr>
          </w:rPrChange>
        </w:rPr>
        <w:t xml:space="preserve"> to AAV transduction by relieving inhibition imposed by DNA damage response proteins. </w:t>
      </w:r>
      <w:r w:rsidR="00BA69DF" w:rsidRPr="008371EC">
        <w:rPr>
          <w:rFonts w:ascii="Arial" w:hAnsi="Arial" w:cs="Arial"/>
          <w:i/>
          <w:sz w:val="24"/>
          <w:szCs w:val="24"/>
          <w:rPrChange w:id="921" w:author="Author" w:date="2016-06-30T08:06:00Z">
            <w:rPr>
              <w:rFonts w:ascii="Arial" w:hAnsi="Arial" w:cs="Arial"/>
              <w:i/>
              <w:noProof/>
              <w:sz w:val="24"/>
            </w:rPr>
          </w:rPrChange>
        </w:rPr>
        <w:t xml:space="preserve">Mol. </w:t>
      </w:r>
      <w:proofErr w:type="spellStart"/>
      <w:r w:rsidR="00BA69DF" w:rsidRPr="008371EC">
        <w:rPr>
          <w:rFonts w:ascii="Arial" w:hAnsi="Arial" w:cs="Arial"/>
          <w:i/>
          <w:sz w:val="24"/>
          <w:szCs w:val="24"/>
          <w:rPrChange w:id="922" w:author="Author" w:date="2016-06-30T08:06:00Z">
            <w:rPr>
              <w:rFonts w:ascii="Arial" w:hAnsi="Arial" w:cs="Arial"/>
              <w:i/>
              <w:noProof/>
              <w:sz w:val="24"/>
            </w:rPr>
          </w:rPrChange>
        </w:rPr>
        <w:t>Ther</w:t>
      </w:r>
      <w:proofErr w:type="spellEnd"/>
      <w:r w:rsidR="00BA69DF" w:rsidRPr="008371EC">
        <w:rPr>
          <w:rFonts w:ascii="Arial" w:hAnsi="Arial" w:cs="Arial"/>
          <w:i/>
          <w:sz w:val="24"/>
          <w:szCs w:val="24"/>
          <w:rPrChange w:id="923" w:author="Author" w:date="2016-06-30T08:06:00Z">
            <w:rPr>
              <w:rFonts w:ascii="Arial" w:hAnsi="Arial" w:cs="Arial"/>
              <w:i/>
              <w:noProof/>
              <w:sz w:val="24"/>
            </w:rPr>
          </w:rPrChange>
        </w:rPr>
        <w:t>.</w:t>
      </w:r>
      <w:r w:rsidR="00BA69DF" w:rsidRPr="008371EC">
        <w:rPr>
          <w:rFonts w:ascii="Arial" w:hAnsi="Arial" w:cs="Arial"/>
          <w:sz w:val="24"/>
          <w:szCs w:val="24"/>
          <w:rPrChange w:id="924" w:author="Author" w:date="2016-06-30T08:06:00Z">
            <w:rPr>
              <w:rFonts w:ascii="Arial" w:hAnsi="Arial" w:cs="Arial"/>
              <w:noProof/>
              <w:sz w:val="24"/>
            </w:rPr>
          </w:rPrChange>
        </w:rPr>
        <w:t xml:space="preserve"> </w:t>
      </w:r>
      <w:r w:rsidR="00BA69DF" w:rsidRPr="008371EC">
        <w:rPr>
          <w:rFonts w:ascii="Arial" w:hAnsi="Arial" w:cs="Arial"/>
          <w:b/>
          <w:sz w:val="24"/>
          <w:szCs w:val="24"/>
          <w:rPrChange w:id="925" w:author="Author" w:date="2016-06-30T08:06:00Z">
            <w:rPr>
              <w:rFonts w:ascii="Arial" w:hAnsi="Arial" w:cs="Arial"/>
              <w:b/>
              <w:noProof/>
              <w:sz w:val="24"/>
            </w:rPr>
          </w:rPrChange>
        </w:rPr>
        <w:t>20</w:t>
      </w:r>
      <w:r w:rsidR="00BA69DF" w:rsidRPr="008371EC">
        <w:rPr>
          <w:rFonts w:ascii="Arial" w:hAnsi="Arial" w:cs="Arial"/>
          <w:sz w:val="24"/>
          <w:szCs w:val="24"/>
          <w:rPrChange w:id="926" w:author="Author" w:date="2016-06-30T08:06:00Z">
            <w:rPr>
              <w:rFonts w:ascii="Arial" w:hAnsi="Arial" w:cs="Arial"/>
              <w:noProof/>
              <w:sz w:val="24"/>
            </w:rPr>
          </w:rPrChange>
        </w:rPr>
        <w:t>, 2087-2097</w:t>
      </w:r>
      <w:ins w:id="927" w:author="Author" w:date="2016-06-30T08:06:00Z">
        <w:r w:rsidR="00157E1C" w:rsidRPr="008371EC">
          <w:rPr>
            <w:rFonts w:ascii="Arial" w:hAnsi="Arial" w:cs="Arial"/>
            <w:sz w:val="24"/>
            <w:szCs w:val="24"/>
            <w:rPrChange w:id="928" w:author="Author" w:date="2016-06-30T08:06:00Z">
              <w:rPr>
                <w:rFonts w:ascii="Arial" w:hAnsi="Arial" w:cs="Arial"/>
                <w:noProof/>
                <w:sz w:val="24"/>
              </w:rPr>
            </w:rPrChange>
          </w:rPr>
          <w:t xml:space="preserve">. </w:t>
        </w:r>
        <w:r w:rsidR="00157E1C" w:rsidRPr="008371EC">
          <w:rPr>
            <w:rStyle w:val="apple-converted-space"/>
            <w:rFonts w:ascii="Arial" w:hAnsi="Arial" w:cs="Arial"/>
            <w:color w:val="000000"/>
            <w:sz w:val="24"/>
            <w:szCs w:val="24"/>
            <w:shd w:val="clear" w:color="auto" w:fill="FFFFFF"/>
            <w:rPrChange w:id="929" w:author="Author" w:date="2016-06-30T08:06:00Z">
              <w:rPr>
                <w:rStyle w:val="apple-converted-space"/>
                <w:rFonts w:ascii="Arial" w:hAnsi="Arial" w:cs="Arial"/>
                <w:noProof/>
                <w:color w:val="000000"/>
                <w:sz w:val="17"/>
                <w:szCs w:val="17"/>
                <w:shd w:val="clear" w:color="auto" w:fill="FFFFFF"/>
              </w:rPr>
            </w:rPrChange>
          </w:rPr>
          <w:t> </w:t>
        </w:r>
        <w:proofErr w:type="spellStart"/>
        <w:proofErr w:type="gramStart"/>
        <w:r w:rsidR="00157E1C" w:rsidRPr="008371EC">
          <w:rPr>
            <w:rFonts w:ascii="Arial" w:hAnsi="Arial" w:cs="Arial"/>
            <w:color w:val="000000"/>
            <w:sz w:val="24"/>
            <w:szCs w:val="24"/>
            <w:shd w:val="clear" w:color="auto" w:fill="FFFFFF"/>
            <w:rPrChange w:id="930" w:author="Author" w:date="2016-06-30T08:06:00Z">
              <w:rPr>
                <w:rFonts w:ascii="Arial" w:hAnsi="Arial" w:cs="Arial"/>
                <w:noProof/>
                <w:color w:val="000000"/>
                <w:sz w:val="17"/>
                <w:szCs w:val="17"/>
                <w:shd w:val="clear" w:color="auto" w:fill="FFFFFF"/>
              </w:rPr>
            </w:rPrChange>
          </w:rPr>
          <w:t>doi</w:t>
        </w:r>
        <w:proofErr w:type="spellEnd"/>
        <w:proofErr w:type="gramEnd"/>
        <w:r w:rsidR="00157E1C" w:rsidRPr="008371EC">
          <w:rPr>
            <w:rFonts w:ascii="Arial" w:hAnsi="Arial" w:cs="Arial"/>
            <w:color w:val="000000"/>
            <w:sz w:val="24"/>
            <w:szCs w:val="24"/>
            <w:shd w:val="clear" w:color="auto" w:fill="FFFFFF"/>
            <w:rPrChange w:id="931" w:author="Author" w:date="2016-06-30T08:06:00Z">
              <w:rPr>
                <w:rFonts w:ascii="Arial" w:hAnsi="Arial" w:cs="Arial"/>
                <w:noProof/>
                <w:color w:val="000000"/>
                <w:sz w:val="17"/>
                <w:szCs w:val="17"/>
                <w:shd w:val="clear" w:color="auto" w:fill="FFFFFF"/>
              </w:rPr>
            </w:rPrChange>
          </w:rPr>
          <w:t>: 10.1038/mt.2012.144.</w:t>
        </w:r>
      </w:ins>
      <w:r w:rsidR="00BA69DF" w:rsidRPr="008371EC">
        <w:rPr>
          <w:rFonts w:ascii="Arial" w:hAnsi="Arial" w:cs="Arial"/>
          <w:sz w:val="24"/>
          <w:szCs w:val="24"/>
          <w:rPrChange w:id="932" w:author="Author" w:date="2016-06-30T08:06:00Z">
            <w:rPr>
              <w:rFonts w:ascii="Arial" w:hAnsi="Arial" w:cs="Arial"/>
              <w:noProof/>
              <w:sz w:val="24"/>
            </w:rPr>
          </w:rPrChange>
        </w:rPr>
        <w:t xml:space="preserve"> (2012).</w:t>
      </w:r>
      <w:bookmarkEnd w:id="911"/>
    </w:p>
    <w:p w14:paraId="1DB7B595" w14:textId="158D1CEA" w:rsidR="00374A75" w:rsidRPr="00915806" w:rsidRDefault="00374A75" w:rsidP="00915806">
      <w:pPr>
        <w:pStyle w:val="NoSpacing"/>
        <w:ind w:left="720" w:hanging="720"/>
        <w:jc w:val="both"/>
        <w:rPr>
          <w:rFonts w:ascii="Arial" w:hAnsi="Arial" w:cs="Arial"/>
          <w:sz w:val="24"/>
        </w:rPr>
      </w:pPr>
      <w:r w:rsidRPr="00915806">
        <w:rPr>
          <w:rFonts w:ascii="Arial" w:hAnsi="Arial" w:cs="Arial"/>
          <w:noProof/>
          <w:sz w:val="24"/>
        </w:rPr>
        <w:fldChar w:fldCharType="begin"/>
      </w:r>
      <w:r w:rsidRPr="00915806">
        <w:rPr>
          <w:rFonts w:ascii="Arial" w:hAnsi="Arial" w:cs="Arial"/>
          <w:sz w:val="24"/>
        </w:rPr>
        <w:instrText xml:space="preserve"> ADDIN EN.REFLIST </w:instrText>
      </w:r>
      <w:r w:rsidRPr="00915806">
        <w:rPr>
          <w:rFonts w:ascii="Arial" w:hAnsi="Arial" w:cs="Arial"/>
          <w:noProof/>
          <w:sz w:val="24"/>
        </w:rPr>
        <w:fldChar w:fldCharType="separate"/>
      </w:r>
    </w:p>
    <w:p w14:paraId="159BAEF2" w14:textId="2BBDDF4F" w:rsidR="008B034D" w:rsidRPr="00915806" w:rsidRDefault="00374A75" w:rsidP="00915806">
      <w:pPr>
        <w:pStyle w:val="NoSpacing"/>
        <w:ind w:left="720" w:hanging="720"/>
        <w:jc w:val="both"/>
        <w:rPr>
          <w:rFonts w:ascii="Arial" w:hAnsi="Arial" w:cs="Arial"/>
          <w:sz w:val="28"/>
          <w:szCs w:val="24"/>
        </w:rPr>
      </w:pPr>
      <w:r w:rsidRPr="00915806">
        <w:rPr>
          <w:rFonts w:ascii="Arial" w:hAnsi="Arial" w:cs="Arial"/>
          <w:sz w:val="24"/>
        </w:rPr>
        <w:fldChar w:fldCharType="end"/>
      </w:r>
    </w:p>
    <w:p w14:paraId="340A9BC3" w14:textId="0B847F21" w:rsidR="00712A86" w:rsidRPr="00915806" w:rsidRDefault="00712A86" w:rsidP="00915806">
      <w:pPr>
        <w:pStyle w:val="NoSpacing"/>
        <w:jc w:val="both"/>
        <w:rPr>
          <w:rFonts w:ascii="Arial" w:hAnsi="Arial" w:cs="Arial"/>
          <w:sz w:val="28"/>
          <w:szCs w:val="24"/>
        </w:rPr>
      </w:pPr>
    </w:p>
    <w:sectPr w:rsidR="00712A86" w:rsidRPr="00915806" w:rsidSect="000E2A89">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AD3CCAD" w14:textId="77777777" w:rsidR="00AB1E4B" w:rsidRDefault="00AB1E4B" w:rsidP="0007459E">
      <w:pPr>
        <w:spacing w:after="0" w:line="240" w:lineRule="auto"/>
      </w:pPr>
      <w:r>
        <w:separator/>
      </w:r>
    </w:p>
  </w:endnote>
  <w:endnote w:type="continuationSeparator" w:id="0">
    <w:p w14:paraId="595D8491" w14:textId="77777777" w:rsidR="00AB1E4B" w:rsidRDefault="00AB1E4B" w:rsidP="00074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Cambria">
    <w:panose1 w:val="02040503050406030204"/>
    <w:charset w:val="00"/>
    <w:family w:val="auto"/>
    <w:pitch w:val="variable"/>
    <w:sig w:usb0="E00002FF" w:usb1="400004FF" w:usb2="00000000" w:usb3="00000000" w:csb0="0000019F" w:csb1="00000000"/>
  </w:font>
  <w:font w:name="SimSun">
    <w:altName w:val="宋体"/>
    <w:charset w:val="86"/>
    <w:family w:val="auto"/>
    <w:pitch w:val="variable"/>
    <w:sig w:usb0="00000003" w:usb1="288F0000" w:usb2="00000016" w:usb3="00000000" w:csb0="00040001" w:csb1="00000000"/>
  </w:font>
  <w:font w:name="Minion Pro">
    <w:panose1 w:val="02040503050201020203"/>
    <w:charset w:val="00"/>
    <w:family w:val="auto"/>
    <w:pitch w:val="variable"/>
    <w:sig w:usb0="60000287" w:usb1="00000001" w:usb2="00000000" w:usb3="00000000" w:csb0="0000019F" w:csb1="00000000"/>
  </w:font>
  <w:font w:name="Arial">
    <w:panose1 w:val="020B0604020202020204"/>
    <w:charset w:val="00"/>
    <w:family w:val="auto"/>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Math">
    <w:panose1 w:val="02040503050406030204"/>
    <w:charset w:val="00"/>
    <w:family w:val="auto"/>
    <w:pitch w:val="variable"/>
    <w:sig w:usb0="E00002FF" w:usb1="420024FF" w:usb2="00000000" w:usb3="00000000" w:csb0="0000019F" w:csb1="00000000"/>
  </w:font>
  <w:font w:name="Arial Unicode MS">
    <w:panose1 w:val="020B0604020202020204"/>
    <w:charset w:val="00"/>
    <w:family w:val="auto"/>
    <w:pitch w:val="variable"/>
    <w:sig w:usb0="F7FFAFFF" w:usb1="E9DFFFFF" w:usb2="0000003F" w:usb3="00000000" w:csb0="003F01FF" w:csb1="00000000"/>
  </w:font>
  <w:font w:name="Verdana">
    <w:panose1 w:val="020B0604030504040204"/>
    <w:charset w:val="00"/>
    <w:family w:val="auto"/>
    <w:pitch w:val="variable"/>
    <w:sig w:usb0="A10006FF" w:usb1="4000205B" w:usb2="00000010" w:usb3="00000000" w:csb0="0000019F" w:csb1="00000000"/>
  </w:font>
  <w:font w:name="inherit">
    <w:altName w:val="Times New Roman"/>
    <w:panose1 w:val="00000000000000000000"/>
    <w:charset w:val="00"/>
    <w:family w:val="roman"/>
    <w:notTrueType/>
    <w:pitch w:val="default"/>
  </w:font>
  <w:font w:name="Lucida Sans Unicode">
    <w:panose1 w:val="020B0602030504020204"/>
    <w:charset w:val="00"/>
    <w:family w:val="auto"/>
    <w:pitch w:val="variable"/>
    <w:sig w:usb0="80000AFF" w:usb1="0000396B" w:usb2="00000000" w:usb3="00000000" w:csb0="000000B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B7B3C" w14:textId="77777777" w:rsidR="00AB1E4B" w:rsidRDefault="00AB1E4B" w:rsidP="0007459E">
      <w:pPr>
        <w:spacing w:after="0" w:line="240" w:lineRule="auto"/>
      </w:pPr>
      <w:r>
        <w:separator/>
      </w:r>
    </w:p>
  </w:footnote>
  <w:footnote w:type="continuationSeparator" w:id="0">
    <w:p w14:paraId="7F573368" w14:textId="77777777" w:rsidR="00AB1E4B" w:rsidRDefault="00AB1E4B" w:rsidP="0007459E">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04710"/>
    <w:multiLevelType w:val="hybridMultilevel"/>
    <w:tmpl w:val="EFE82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4E760A"/>
    <w:multiLevelType w:val="multilevel"/>
    <w:tmpl w:val="81E0F63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6320403"/>
    <w:multiLevelType w:val="hybridMultilevel"/>
    <w:tmpl w:val="4DD0725C"/>
    <w:lvl w:ilvl="0" w:tplc="5A7475D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
    <w:nsid w:val="433C107B"/>
    <w:multiLevelType w:val="multilevel"/>
    <w:tmpl w:val="E2103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33310D"/>
    <w:multiLevelType w:val="hybridMultilevel"/>
    <w:tmpl w:val="21FAC7F2"/>
    <w:lvl w:ilvl="0" w:tplc="CBD68E36">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5">
    <w:nsid w:val="58784957"/>
    <w:multiLevelType w:val="hybridMultilevel"/>
    <w:tmpl w:val="98904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744D8C"/>
    <w:multiLevelType w:val="hybridMultilevel"/>
    <w:tmpl w:val="7AA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removePersonalInformation/>
  <w:proofState w:spelling="clean" w:grammar="clean"/>
  <w:trackRevisions/>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pa9e5rtr29v0ker5trxa5eerf2wrpaasd52&quot;&gt;JoVE EndNote Library&lt;record-ids&gt;&lt;item&gt;1&lt;/item&gt;&lt;item&gt;3&lt;/item&gt;&lt;item&gt;4&lt;/item&gt;&lt;item&gt;5&lt;/item&gt;&lt;item&gt;6&lt;/item&gt;&lt;item&gt;7&lt;/item&gt;&lt;item&gt;8&lt;/item&gt;&lt;item&gt;10&lt;/item&gt;&lt;item&gt;11&lt;/item&gt;&lt;item&gt;12&lt;/item&gt;&lt;item&gt;13&lt;/item&gt;&lt;item&gt;14&lt;/item&gt;&lt;item&gt;15&lt;/item&gt;&lt;item&gt;16&lt;/item&gt;&lt;item&gt;17&lt;/item&gt;&lt;item&gt;19&lt;/item&gt;&lt;item&gt;22&lt;/item&gt;&lt;item&gt;23&lt;/item&gt;&lt;item&gt;24&lt;/item&gt;&lt;item&gt;25&lt;/item&gt;&lt;item&gt;26&lt;/item&gt;&lt;item&gt;27&lt;/item&gt;&lt;item&gt;30&lt;/item&gt;&lt;item&gt;31&lt;/item&gt;&lt;item&gt;32&lt;/item&gt;&lt;item&gt;33&lt;/item&gt;&lt;item&gt;35&lt;/item&gt;&lt;item&gt;36&lt;/item&gt;&lt;item&gt;37&lt;/item&gt;&lt;item&gt;38&lt;/item&gt;&lt;item&gt;39&lt;/item&gt;&lt;item&gt;40&lt;/item&gt;&lt;item&gt;41&lt;/item&gt;&lt;item&gt;42&lt;/item&gt;&lt;item&gt;43&lt;/item&gt;&lt;/record-ids&gt;&lt;/item&gt;&lt;/Libraries&gt;"/>
  </w:docVars>
  <w:rsids>
    <w:rsidRoot w:val="00770A95"/>
    <w:rsid w:val="0000240A"/>
    <w:rsid w:val="00002B78"/>
    <w:rsid w:val="000111F8"/>
    <w:rsid w:val="0001626E"/>
    <w:rsid w:val="000208AC"/>
    <w:rsid w:val="000230F6"/>
    <w:rsid w:val="0002541D"/>
    <w:rsid w:val="00031458"/>
    <w:rsid w:val="00034B67"/>
    <w:rsid w:val="00034E25"/>
    <w:rsid w:val="00036437"/>
    <w:rsid w:val="00037A79"/>
    <w:rsid w:val="00043A1F"/>
    <w:rsid w:val="00050438"/>
    <w:rsid w:val="0005272F"/>
    <w:rsid w:val="00052889"/>
    <w:rsid w:val="00053B87"/>
    <w:rsid w:val="00062932"/>
    <w:rsid w:val="00063A49"/>
    <w:rsid w:val="0006516C"/>
    <w:rsid w:val="00071483"/>
    <w:rsid w:val="00072443"/>
    <w:rsid w:val="0007459E"/>
    <w:rsid w:val="00077AED"/>
    <w:rsid w:val="00080C08"/>
    <w:rsid w:val="00082728"/>
    <w:rsid w:val="000925D1"/>
    <w:rsid w:val="00093EB1"/>
    <w:rsid w:val="00094D75"/>
    <w:rsid w:val="000A3A40"/>
    <w:rsid w:val="000A3B50"/>
    <w:rsid w:val="000A43DC"/>
    <w:rsid w:val="000A54BE"/>
    <w:rsid w:val="000A7B9B"/>
    <w:rsid w:val="000B013E"/>
    <w:rsid w:val="000B60E6"/>
    <w:rsid w:val="000B6159"/>
    <w:rsid w:val="000C375E"/>
    <w:rsid w:val="000C5C04"/>
    <w:rsid w:val="000D159D"/>
    <w:rsid w:val="000D26FF"/>
    <w:rsid w:val="000D52EB"/>
    <w:rsid w:val="000D54EC"/>
    <w:rsid w:val="000D5AC5"/>
    <w:rsid w:val="000D745F"/>
    <w:rsid w:val="000E2A89"/>
    <w:rsid w:val="000E3962"/>
    <w:rsid w:val="000F270B"/>
    <w:rsid w:val="000F42A9"/>
    <w:rsid w:val="000F7D73"/>
    <w:rsid w:val="00100D57"/>
    <w:rsid w:val="00101535"/>
    <w:rsid w:val="00104079"/>
    <w:rsid w:val="001072E1"/>
    <w:rsid w:val="001110E2"/>
    <w:rsid w:val="00111696"/>
    <w:rsid w:val="00112CC5"/>
    <w:rsid w:val="00113AA5"/>
    <w:rsid w:val="00115C9E"/>
    <w:rsid w:val="00116986"/>
    <w:rsid w:val="0011735A"/>
    <w:rsid w:val="00121622"/>
    <w:rsid w:val="00121888"/>
    <w:rsid w:val="001231E3"/>
    <w:rsid w:val="00123CA9"/>
    <w:rsid w:val="001270C4"/>
    <w:rsid w:val="0013084B"/>
    <w:rsid w:val="00134951"/>
    <w:rsid w:val="00136281"/>
    <w:rsid w:val="00136B59"/>
    <w:rsid w:val="00145578"/>
    <w:rsid w:val="00146CE3"/>
    <w:rsid w:val="00147B8B"/>
    <w:rsid w:val="00147BCE"/>
    <w:rsid w:val="00151EDD"/>
    <w:rsid w:val="00153C71"/>
    <w:rsid w:val="00155C38"/>
    <w:rsid w:val="00157E1C"/>
    <w:rsid w:val="00162961"/>
    <w:rsid w:val="00166766"/>
    <w:rsid w:val="001739B5"/>
    <w:rsid w:val="001745B5"/>
    <w:rsid w:val="00175A1C"/>
    <w:rsid w:val="00181031"/>
    <w:rsid w:val="001812A2"/>
    <w:rsid w:val="001823CA"/>
    <w:rsid w:val="00184CC4"/>
    <w:rsid w:val="0018580A"/>
    <w:rsid w:val="0018611B"/>
    <w:rsid w:val="00190D84"/>
    <w:rsid w:val="001968AC"/>
    <w:rsid w:val="001A026F"/>
    <w:rsid w:val="001A3AE8"/>
    <w:rsid w:val="001B03E1"/>
    <w:rsid w:val="001B1A47"/>
    <w:rsid w:val="001B5742"/>
    <w:rsid w:val="001C131E"/>
    <w:rsid w:val="001C491C"/>
    <w:rsid w:val="001C66F3"/>
    <w:rsid w:val="001D5882"/>
    <w:rsid w:val="001D7B00"/>
    <w:rsid w:val="001E042C"/>
    <w:rsid w:val="00200073"/>
    <w:rsid w:val="002032B9"/>
    <w:rsid w:val="002042AC"/>
    <w:rsid w:val="00204BB2"/>
    <w:rsid w:val="002154E3"/>
    <w:rsid w:val="00217066"/>
    <w:rsid w:val="00220ABE"/>
    <w:rsid w:val="00221112"/>
    <w:rsid w:val="00221924"/>
    <w:rsid w:val="00227FB3"/>
    <w:rsid w:val="00231E26"/>
    <w:rsid w:val="00234A03"/>
    <w:rsid w:val="00235144"/>
    <w:rsid w:val="00236310"/>
    <w:rsid w:val="00241391"/>
    <w:rsid w:val="00242ACD"/>
    <w:rsid w:val="00242CB2"/>
    <w:rsid w:val="00252B01"/>
    <w:rsid w:val="002543CE"/>
    <w:rsid w:val="00254675"/>
    <w:rsid w:val="0025493F"/>
    <w:rsid w:val="0025514D"/>
    <w:rsid w:val="00256BD0"/>
    <w:rsid w:val="002575E4"/>
    <w:rsid w:val="00260275"/>
    <w:rsid w:val="0026688A"/>
    <w:rsid w:val="002724F6"/>
    <w:rsid w:val="00276674"/>
    <w:rsid w:val="00283134"/>
    <w:rsid w:val="002873D8"/>
    <w:rsid w:val="0028785C"/>
    <w:rsid w:val="002901F9"/>
    <w:rsid w:val="0029094A"/>
    <w:rsid w:val="0029279E"/>
    <w:rsid w:val="00297F46"/>
    <w:rsid w:val="002A11D7"/>
    <w:rsid w:val="002A1421"/>
    <w:rsid w:val="002A53A0"/>
    <w:rsid w:val="002A61A8"/>
    <w:rsid w:val="002B02D3"/>
    <w:rsid w:val="002B0BF4"/>
    <w:rsid w:val="002B20FD"/>
    <w:rsid w:val="002B36A7"/>
    <w:rsid w:val="002B44B2"/>
    <w:rsid w:val="002B7886"/>
    <w:rsid w:val="002C530E"/>
    <w:rsid w:val="002C751B"/>
    <w:rsid w:val="002D0494"/>
    <w:rsid w:val="002D4113"/>
    <w:rsid w:val="002D6AE0"/>
    <w:rsid w:val="002E3797"/>
    <w:rsid w:val="002E6458"/>
    <w:rsid w:val="002F2455"/>
    <w:rsid w:val="002F3B7A"/>
    <w:rsid w:val="002F6078"/>
    <w:rsid w:val="002F79B0"/>
    <w:rsid w:val="00300FDC"/>
    <w:rsid w:val="00301083"/>
    <w:rsid w:val="00301177"/>
    <w:rsid w:val="00301B82"/>
    <w:rsid w:val="0030275C"/>
    <w:rsid w:val="00306615"/>
    <w:rsid w:val="00307247"/>
    <w:rsid w:val="003120CC"/>
    <w:rsid w:val="0031211D"/>
    <w:rsid w:val="0031577C"/>
    <w:rsid w:val="00316352"/>
    <w:rsid w:val="00317D36"/>
    <w:rsid w:val="00320BAB"/>
    <w:rsid w:val="00321105"/>
    <w:rsid w:val="0032377F"/>
    <w:rsid w:val="00327775"/>
    <w:rsid w:val="00330458"/>
    <w:rsid w:val="0034259C"/>
    <w:rsid w:val="0034343F"/>
    <w:rsid w:val="00344C43"/>
    <w:rsid w:val="00344D20"/>
    <w:rsid w:val="00350247"/>
    <w:rsid w:val="00353C89"/>
    <w:rsid w:val="00363EF7"/>
    <w:rsid w:val="00366066"/>
    <w:rsid w:val="00367234"/>
    <w:rsid w:val="00372A17"/>
    <w:rsid w:val="00373EAB"/>
    <w:rsid w:val="00374A75"/>
    <w:rsid w:val="00384041"/>
    <w:rsid w:val="00391F4B"/>
    <w:rsid w:val="00395C6A"/>
    <w:rsid w:val="00395FA1"/>
    <w:rsid w:val="003A017A"/>
    <w:rsid w:val="003A15E2"/>
    <w:rsid w:val="003A2882"/>
    <w:rsid w:val="003A2E6C"/>
    <w:rsid w:val="003A2FF0"/>
    <w:rsid w:val="003A6D5B"/>
    <w:rsid w:val="003A72B8"/>
    <w:rsid w:val="003B1954"/>
    <w:rsid w:val="003B7EDA"/>
    <w:rsid w:val="003C10B0"/>
    <w:rsid w:val="003C2547"/>
    <w:rsid w:val="003D1AFB"/>
    <w:rsid w:val="003D1F8E"/>
    <w:rsid w:val="003D3C63"/>
    <w:rsid w:val="003D3EAD"/>
    <w:rsid w:val="003D5038"/>
    <w:rsid w:val="003D59D2"/>
    <w:rsid w:val="003D7644"/>
    <w:rsid w:val="003E1DEE"/>
    <w:rsid w:val="003E3161"/>
    <w:rsid w:val="003E3260"/>
    <w:rsid w:val="003E39BB"/>
    <w:rsid w:val="003E4A2E"/>
    <w:rsid w:val="003E76B3"/>
    <w:rsid w:val="003E7BD9"/>
    <w:rsid w:val="003F0198"/>
    <w:rsid w:val="0040367A"/>
    <w:rsid w:val="00404547"/>
    <w:rsid w:val="00415C5F"/>
    <w:rsid w:val="00417131"/>
    <w:rsid w:val="0042043D"/>
    <w:rsid w:val="00421D6F"/>
    <w:rsid w:val="00426B07"/>
    <w:rsid w:val="00430073"/>
    <w:rsid w:val="00430374"/>
    <w:rsid w:val="004327D5"/>
    <w:rsid w:val="0044308D"/>
    <w:rsid w:val="00443D7B"/>
    <w:rsid w:val="00443DF6"/>
    <w:rsid w:val="004457E9"/>
    <w:rsid w:val="00447611"/>
    <w:rsid w:val="00450E04"/>
    <w:rsid w:val="004540E3"/>
    <w:rsid w:val="00460A30"/>
    <w:rsid w:val="00462E72"/>
    <w:rsid w:val="00471048"/>
    <w:rsid w:val="004710E5"/>
    <w:rsid w:val="00471737"/>
    <w:rsid w:val="00473102"/>
    <w:rsid w:val="00473F81"/>
    <w:rsid w:val="004740BD"/>
    <w:rsid w:val="00480909"/>
    <w:rsid w:val="00480965"/>
    <w:rsid w:val="0049208B"/>
    <w:rsid w:val="00492892"/>
    <w:rsid w:val="00496633"/>
    <w:rsid w:val="004A1B77"/>
    <w:rsid w:val="004A3317"/>
    <w:rsid w:val="004A46A2"/>
    <w:rsid w:val="004A4DF8"/>
    <w:rsid w:val="004A51B7"/>
    <w:rsid w:val="004A7028"/>
    <w:rsid w:val="004A7D4A"/>
    <w:rsid w:val="004B177A"/>
    <w:rsid w:val="004B572A"/>
    <w:rsid w:val="004B79A5"/>
    <w:rsid w:val="004C07FA"/>
    <w:rsid w:val="004C2036"/>
    <w:rsid w:val="004C23D8"/>
    <w:rsid w:val="004C39A2"/>
    <w:rsid w:val="004C5CE6"/>
    <w:rsid w:val="004C6276"/>
    <w:rsid w:val="004C70EB"/>
    <w:rsid w:val="004C7CCC"/>
    <w:rsid w:val="004D3BC2"/>
    <w:rsid w:val="004D49FD"/>
    <w:rsid w:val="004D4A85"/>
    <w:rsid w:val="004D55F0"/>
    <w:rsid w:val="004E0834"/>
    <w:rsid w:val="004E308C"/>
    <w:rsid w:val="004E4C84"/>
    <w:rsid w:val="004E5FAD"/>
    <w:rsid w:val="004E7211"/>
    <w:rsid w:val="004F15C6"/>
    <w:rsid w:val="004F1E88"/>
    <w:rsid w:val="004F748A"/>
    <w:rsid w:val="0050696D"/>
    <w:rsid w:val="005078E4"/>
    <w:rsid w:val="00512AC6"/>
    <w:rsid w:val="0051690F"/>
    <w:rsid w:val="00516A1F"/>
    <w:rsid w:val="0052006C"/>
    <w:rsid w:val="005203B2"/>
    <w:rsid w:val="00520654"/>
    <w:rsid w:val="00521441"/>
    <w:rsid w:val="0052254B"/>
    <w:rsid w:val="00523231"/>
    <w:rsid w:val="00523665"/>
    <w:rsid w:val="0052532E"/>
    <w:rsid w:val="00526482"/>
    <w:rsid w:val="00527CF3"/>
    <w:rsid w:val="00535914"/>
    <w:rsid w:val="005407DE"/>
    <w:rsid w:val="0054738C"/>
    <w:rsid w:val="00550934"/>
    <w:rsid w:val="005519A0"/>
    <w:rsid w:val="00553E29"/>
    <w:rsid w:val="0056112E"/>
    <w:rsid w:val="00561A46"/>
    <w:rsid w:val="00562441"/>
    <w:rsid w:val="00565A61"/>
    <w:rsid w:val="00574D2F"/>
    <w:rsid w:val="005845CD"/>
    <w:rsid w:val="00584B41"/>
    <w:rsid w:val="00586863"/>
    <w:rsid w:val="00590077"/>
    <w:rsid w:val="00594E48"/>
    <w:rsid w:val="0059624D"/>
    <w:rsid w:val="005A237D"/>
    <w:rsid w:val="005A685D"/>
    <w:rsid w:val="005B1503"/>
    <w:rsid w:val="005B5324"/>
    <w:rsid w:val="005C0B1A"/>
    <w:rsid w:val="005C1120"/>
    <w:rsid w:val="005C3308"/>
    <w:rsid w:val="005C565E"/>
    <w:rsid w:val="005C6141"/>
    <w:rsid w:val="005D506A"/>
    <w:rsid w:val="005D6156"/>
    <w:rsid w:val="005D7AB4"/>
    <w:rsid w:val="005E3757"/>
    <w:rsid w:val="005E3B84"/>
    <w:rsid w:val="005E4F77"/>
    <w:rsid w:val="005E66E9"/>
    <w:rsid w:val="005E675B"/>
    <w:rsid w:val="005E747E"/>
    <w:rsid w:val="005F23A9"/>
    <w:rsid w:val="005F28FC"/>
    <w:rsid w:val="005F35F9"/>
    <w:rsid w:val="0060306F"/>
    <w:rsid w:val="0060789C"/>
    <w:rsid w:val="00611AF6"/>
    <w:rsid w:val="0061572F"/>
    <w:rsid w:val="00615EDF"/>
    <w:rsid w:val="0061798E"/>
    <w:rsid w:val="006223AC"/>
    <w:rsid w:val="00623273"/>
    <w:rsid w:val="00624ECE"/>
    <w:rsid w:val="00627901"/>
    <w:rsid w:val="00632042"/>
    <w:rsid w:val="00632FF3"/>
    <w:rsid w:val="00637D1C"/>
    <w:rsid w:val="00640CD8"/>
    <w:rsid w:val="006421BF"/>
    <w:rsid w:val="00646191"/>
    <w:rsid w:val="006466EA"/>
    <w:rsid w:val="00651A8B"/>
    <w:rsid w:val="00661884"/>
    <w:rsid w:val="0066212A"/>
    <w:rsid w:val="00662F96"/>
    <w:rsid w:val="00665493"/>
    <w:rsid w:val="00666977"/>
    <w:rsid w:val="00667857"/>
    <w:rsid w:val="00673C03"/>
    <w:rsid w:val="00674529"/>
    <w:rsid w:val="00675DFD"/>
    <w:rsid w:val="00676EE2"/>
    <w:rsid w:val="00677226"/>
    <w:rsid w:val="0068052A"/>
    <w:rsid w:val="00680781"/>
    <w:rsid w:val="00681258"/>
    <w:rsid w:val="0068223E"/>
    <w:rsid w:val="00682302"/>
    <w:rsid w:val="00682F1F"/>
    <w:rsid w:val="006847DC"/>
    <w:rsid w:val="00685B24"/>
    <w:rsid w:val="0068610A"/>
    <w:rsid w:val="006903ED"/>
    <w:rsid w:val="00693147"/>
    <w:rsid w:val="00694735"/>
    <w:rsid w:val="006962A1"/>
    <w:rsid w:val="006A0144"/>
    <w:rsid w:val="006B3F5A"/>
    <w:rsid w:val="006B71EC"/>
    <w:rsid w:val="006B766F"/>
    <w:rsid w:val="006C3123"/>
    <w:rsid w:val="006C666E"/>
    <w:rsid w:val="006C68FD"/>
    <w:rsid w:val="006C6D8D"/>
    <w:rsid w:val="006C7EC4"/>
    <w:rsid w:val="006D00C9"/>
    <w:rsid w:val="006D5787"/>
    <w:rsid w:val="006D76FF"/>
    <w:rsid w:val="006E2D97"/>
    <w:rsid w:val="006E30F2"/>
    <w:rsid w:val="006E3BC6"/>
    <w:rsid w:val="006F007D"/>
    <w:rsid w:val="006F0DB5"/>
    <w:rsid w:val="006F11D8"/>
    <w:rsid w:val="006F42B6"/>
    <w:rsid w:val="006F4428"/>
    <w:rsid w:val="006F4CC9"/>
    <w:rsid w:val="006F528C"/>
    <w:rsid w:val="006F7EB6"/>
    <w:rsid w:val="00700193"/>
    <w:rsid w:val="007001AC"/>
    <w:rsid w:val="0070217A"/>
    <w:rsid w:val="00712A86"/>
    <w:rsid w:val="00712DB7"/>
    <w:rsid w:val="007148A7"/>
    <w:rsid w:val="00714A91"/>
    <w:rsid w:val="00715A2D"/>
    <w:rsid w:val="0072112E"/>
    <w:rsid w:val="00723C0F"/>
    <w:rsid w:val="00725B67"/>
    <w:rsid w:val="00730E52"/>
    <w:rsid w:val="00745705"/>
    <w:rsid w:val="0075583B"/>
    <w:rsid w:val="00755D27"/>
    <w:rsid w:val="00760F4E"/>
    <w:rsid w:val="00770A95"/>
    <w:rsid w:val="00771F8D"/>
    <w:rsid w:val="00774704"/>
    <w:rsid w:val="00774E95"/>
    <w:rsid w:val="00782B1E"/>
    <w:rsid w:val="00784271"/>
    <w:rsid w:val="007877AF"/>
    <w:rsid w:val="00791B75"/>
    <w:rsid w:val="00794864"/>
    <w:rsid w:val="00796DB9"/>
    <w:rsid w:val="00796FB2"/>
    <w:rsid w:val="00797264"/>
    <w:rsid w:val="00797F3C"/>
    <w:rsid w:val="007A24DE"/>
    <w:rsid w:val="007A47A7"/>
    <w:rsid w:val="007A482C"/>
    <w:rsid w:val="007A4CA8"/>
    <w:rsid w:val="007B230E"/>
    <w:rsid w:val="007B2F0D"/>
    <w:rsid w:val="007C3307"/>
    <w:rsid w:val="007C6066"/>
    <w:rsid w:val="007D2B49"/>
    <w:rsid w:val="007D5B33"/>
    <w:rsid w:val="007E153F"/>
    <w:rsid w:val="007E5D9A"/>
    <w:rsid w:val="007E5F5C"/>
    <w:rsid w:val="007E7B48"/>
    <w:rsid w:val="007E7BC7"/>
    <w:rsid w:val="007E7E53"/>
    <w:rsid w:val="007F3273"/>
    <w:rsid w:val="007F4F2D"/>
    <w:rsid w:val="00800C98"/>
    <w:rsid w:val="00801356"/>
    <w:rsid w:val="0080230D"/>
    <w:rsid w:val="00803B31"/>
    <w:rsid w:val="00804788"/>
    <w:rsid w:val="00807CDF"/>
    <w:rsid w:val="00807D72"/>
    <w:rsid w:val="00812878"/>
    <w:rsid w:val="00816F0B"/>
    <w:rsid w:val="008175BA"/>
    <w:rsid w:val="00823B2E"/>
    <w:rsid w:val="0082595A"/>
    <w:rsid w:val="00827130"/>
    <w:rsid w:val="0083010A"/>
    <w:rsid w:val="0083407A"/>
    <w:rsid w:val="008350D6"/>
    <w:rsid w:val="00835682"/>
    <w:rsid w:val="008371EC"/>
    <w:rsid w:val="00840039"/>
    <w:rsid w:val="00842E35"/>
    <w:rsid w:val="008438C3"/>
    <w:rsid w:val="008478B3"/>
    <w:rsid w:val="00852160"/>
    <w:rsid w:val="00855033"/>
    <w:rsid w:val="00856822"/>
    <w:rsid w:val="00856915"/>
    <w:rsid w:val="008569D7"/>
    <w:rsid w:val="008634EE"/>
    <w:rsid w:val="0087645D"/>
    <w:rsid w:val="0088654A"/>
    <w:rsid w:val="0089082C"/>
    <w:rsid w:val="00890BDA"/>
    <w:rsid w:val="00891175"/>
    <w:rsid w:val="00893023"/>
    <w:rsid w:val="008967A4"/>
    <w:rsid w:val="008972AB"/>
    <w:rsid w:val="008A3245"/>
    <w:rsid w:val="008A4D28"/>
    <w:rsid w:val="008A7D8B"/>
    <w:rsid w:val="008B034D"/>
    <w:rsid w:val="008B5045"/>
    <w:rsid w:val="008B5FD5"/>
    <w:rsid w:val="008C5309"/>
    <w:rsid w:val="008C560C"/>
    <w:rsid w:val="008C6D3A"/>
    <w:rsid w:val="008C771F"/>
    <w:rsid w:val="008D1382"/>
    <w:rsid w:val="008D4449"/>
    <w:rsid w:val="008D4BF6"/>
    <w:rsid w:val="008D7EDC"/>
    <w:rsid w:val="008E3B36"/>
    <w:rsid w:val="008E51D4"/>
    <w:rsid w:val="008E5D31"/>
    <w:rsid w:val="008F18A9"/>
    <w:rsid w:val="008F3A0D"/>
    <w:rsid w:val="008F799F"/>
    <w:rsid w:val="008F7EC6"/>
    <w:rsid w:val="00902DF1"/>
    <w:rsid w:val="009053EE"/>
    <w:rsid w:val="0091178A"/>
    <w:rsid w:val="00911D64"/>
    <w:rsid w:val="00912E3F"/>
    <w:rsid w:val="009143C3"/>
    <w:rsid w:val="00915806"/>
    <w:rsid w:val="00915FAB"/>
    <w:rsid w:val="00916F9C"/>
    <w:rsid w:val="009208B0"/>
    <w:rsid w:val="00923E5E"/>
    <w:rsid w:val="009268C2"/>
    <w:rsid w:val="009269B7"/>
    <w:rsid w:val="00927E2A"/>
    <w:rsid w:val="00941DA1"/>
    <w:rsid w:val="00950AF9"/>
    <w:rsid w:val="00952037"/>
    <w:rsid w:val="009520A4"/>
    <w:rsid w:val="0095673D"/>
    <w:rsid w:val="00975C12"/>
    <w:rsid w:val="0097786E"/>
    <w:rsid w:val="009808D6"/>
    <w:rsid w:val="009812E6"/>
    <w:rsid w:val="009825EE"/>
    <w:rsid w:val="00983C22"/>
    <w:rsid w:val="0098630B"/>
    <w:rsid w:val="00990A1E"/>
    <w:rsid w:val="00991F3A"/>
    <w:rsid w:val="0099301E"/>
    <w:rsid w:val="009A11A9"/>
    <w:rsid w:val="009A56C2"/>
    <w:rsid w:val="009B1924"/>
    <w:rsid w:val="009B68FD"/>
    <w:rsid w:val="009B73C7"/>
    <w:rsid w:val="009B7B2D"/>
    <w:rsid w:val="009C129B"/>
    <w:rsid w:val="009C2026"/>
    <w:rsid w:val="009C6F1D"/>
    <w:rsid w:val="009D490C"/>
    <w:rsid w:val="009D6328"/>
    <w:rsid w:val="009E2F91"/>
    <w:rsid w:val="009E69FB"/>
    <w:rsid w:val="009F0C71"/>
    <w:rsid w:val="009F27F0"/>
    <w:rsid w:val="009F49DD"/>
    <w:rsid w:val="009F75ED"/>
    <w:rsid w:val="00A052C9"/>
    <w:rsid w:val="00A075A9"/>
    <w:rsid w:val="00A10F1C"/>
    <w:rsid w:val="00A1279C"/>
    <w:rsid w:val="00A1559C"/>
    <w:rsid w:val="00A161F0"/>
    <w:rsid w:val="00A176BD"/>
    <w:rsid w:val="00A20333"/>
    <w:rsid w:val="00A20E48"/>
    <w:rsid w:val="00A23AE4"/>
    <w:rsid w:val="00A24007"/>
    <w:rsid w:val="00A26F1F"/>
    <w:rsid w:val="00A35603"/>
    <w:rsid w:val="00A361D3"/>
    <w:rsid w:val="00A36428"/>
    <w:rsid w:val="00A37428"/>
    <w:rsid w:val="00A43E93"/>
    <w:rsid w:val="00A47BDF"/>
    <w:rsid w:val="00A506E5"/>
    <w:rsid w:val="00A55154"/>
    <w:rsid w:val="00A55229"/>
    <w:rsid w:val="00A5657B"/>
    <w:rsid w:val="00A56D79"/>
    <w:rsid w:val="00A611AA"/>
    <w:rsid w:val="00A6286E"/>
    <w:rsid w:val="00A6447B"/>
    <w:rsid w:val="00A71E77"/>
    <w:rsid w:val="00A72E47"/>
    <w:rsid w:val="00A742E4"/>
    <w:rsid w:val="00A7768D"/>
    <w:rsid w:val="00A80BAB"/>
    <w:rsid w:val="00A901EB"/>
    <w:rsid w:val="00A90FD9"/>
    <w:rsid w:val="00A91080"/>
    <w:rsid w:val="00A91A0D"/>
    <w:rsid w:val="00A930DF"/>
    <w:rsid w:val="00AA184F"/>
    <w:rsid w:val="00AA270E"/>
    <w:rsid w:val="00AA28D6"/>
    <w:rsid w:val="00AA3045"/>
    <w:rsid w:val="00AA39BF"/>
    <w:rsid w:val="00AA40B4"/>
    <w:rsid w:val="00AA5311"/>
    <w:rsid w:val="00AA7179"/>
    <w:rsid w:val="00AA7704"/>
    <w:rsid w:val="00AB1E4B"/>
    <w:rsid w:val="00AB2825"/>
    <w:rsid w:val="00AB44D3"/>
    <w:rsid w:val="00AB7301"/>
    <w:rsid w:val="00AC0B87"/>
    <w:rsid w:val="00AC5844"/>
    <w:rsid w:val="00AC6DF9"/>
    <w:rsid w:val="00AD054A"/>
    <w:rsid w:val="00AD15EB"/>
    <w:rsid w:val="00AD23C2"/>
    <w:rsid w:val="00AD2B79"/>
    <w:rsid w:val="00AD2BF3"/>
    <w:rsid w:val="00AD3109"/>
    <w:rsid w:val="00AD5456"/>
    <w:rsid w:val="00AD54DC"/>
    <w:rsid w:val="00AE0A44"/>
    <w:rsid w:val="00AE0AC5"/>
    <w:rsid w:val="00AE2769"/>
    <w:rsid w:val="00AE27E0"/>
    <w:rsid w:val="00AE6CC0"/>
    <w:rsid w:val="00AE6D46"/>
    <w:rsid w:val="00AF393B"/>
    <w:rsid w:val="00AF522A"/>
    <w:rsid w:val="00AF5E0F"/>
    <w:rsid w:val="00AF6704"/>
    <w:rsid w:val="00B012A6"/>
    <w:rsid w:val="00B0315E"/>
    <w:rsid w:val="00B0584E"/>
    <w:rsid w:val="00B07375"/>
    <w:rsid w:val="00B10165"/>
    <w:rsid w:val="00B1099E"/>
    <w:rsid w:val="00B115CC"/>
    <w:rsid w:val="00B12601"/>
    <w:rsid w:val="00B3215C"/>
    <w:rsid w:val="00B334C1"/>
    <w:rsid w:val="00B370A4"/>
    <w:rsid w:val="00B406DE"/>
    <w:rsid w:val="00B4349E"/>
    <w:rsid w:val="00B43E9A"/>
    <w:rsid w:val="00B47CFE"/>
    <w:rsid w:val="00B50EB4"/>
    <w:rsid w:val="00B5511B"/>
    <w:rsid w:val="00B57784"/>
    <w:rsid w:val="00B6253D"/>
    <w:rsid w:val="00B66771"/>
    <w:rsid w:val="00B7139A"/>
    <w:rsid w:val="00B75771"/>
    <w:rsid w:val="00B7627D"/>
    <w:rsid w:val="00B767E9"/>
    <w:rsid w:val="00B76EDC"/>
    <w:rsid w:val="00B7745D"/>
    <w:rsid w:val="00B829AC"/>
    <w:rsid w:val="00B840BD"/>
    <w:rsid w:val="00B945A2"/>
    <w:rsid w:val="00B97A9D"/>
    <w:rsid w:val="00BA4520"/>
    <w:rsid w:val="00BA503B"/>
    <w:rsid w:val="00BA5B41"/>
    <w:rsid w:val="00BA69DF"/>
    <w:rsid w:val="00BB36CF"/>
    <w:rsid w:val="00BB70E0"/>
    <w:rsid w:val="00BC33FB"/>
    <w:rsid w:val="00BC5D5D"/>
    <w:rsid w:val="00BD1871"/>
    <w:rsid w:val="00BD4150"/>
    <w:rsid w:val="00BE517D"/>
    <w:rsid w:val="00BE5194"/>
    <w:rsid w:val="00BE7E3E"/>
    <w:rsid w:val="00BF35CC"/>
    <w:rsid w:val="00BF58C9"/>
    <w:rsid w:val="00BF6431"/>
    <w:rsid w:val="00BF6E1C"/>
    <w:rsid w:val="00BF775D"/>
    <w:rsid w:val="00C007C8"/>
    <w:rsid w:val="00C01CBE"/>
    <w:rsid w:val="00C02DF7"/>
    <w:rsid w:val="00C0358A"/>
    <w:rsid w:val="00C10494"/>
    <w:rsid w:val="00C16222"/>
    <w:rsid w:val="00C231D2"/>
    <w:rsid w:val="00C2322D"/>
    <w:rsid w:val="00C33E00"/>
    <w:rsid w:val="00C443E0"/>
    <w:rsid w:val="00C53A3B"/>
    <w:rsid w:val="00C5412E"/>
    <w:rsid w:val="00C60391"/>
    <w:rsid w:val="00C63468"/>
    <w:rsid w:val="00C64909"/>
    <w:rsid w:val="00C70981"/>
    <w:rsid w:val="00C72BAA"/>
    <w:rsid w:val="00C75E90"/>
    <w:rsid w:val="00C75FE9"/>
    <w:rsid w:val="00C7749F"/>
    <w:rsid w:val="00C81405"/>
    <w:rsid w:val="00C81A11"/>
    <w:rsid w:val="00C84E27"/>
    <w:rsid w:val="00C92AB3"/>
    <w:rsid w:val="00C92D29"/>
    <w:rsid w:val="00C93B9B"/>
    <w:rsid w:val="00CA2205"/>
    <w:rsid w:val="00CB0B8D"/>
    <w:rsid w:val="00CB60E6"/>
    <w:rsid w:val="00CC13FC"/>
    <w:rsid w:val="00CC4A18"/>
    <w:rsid w:val="00CC58EE"/>
    <w:rsid w:val="00CD0C31"/>
    <w:rsid w:val="00CD105A"/>
    <w:rsid w:val="00CD1325"/>
    <w:rsid w:val="00CD2739"/>
    <w:rsid w:val="00CE0D4B"/>
    <w:rsid w:val="00CE7FDB"/>
    <w:rsid w:val="00CF07EE"/>
    <w:rsid w:val="00CF5AF4"/>
    <w:rsid w:val="00D00B3B"/>
    <w:rsid w:val="00D017BF"/>
    <w:rsid w:val="00D0242D"/>
    <w:rsid w:val="00D03089"/>
    <w:rsid w:val="00D037D7"/>
    <w:rsid w:val="00D06BD1"/>
    <w:rsid w:val="00D1055E"/>
    <w:rsid w:val="00D14EB9"/>
    <w:rsid w:val="00D26B38"/>
    <w:rsid w:val="00D411AB"/>
    <w:rsid w:val="00D44ED2"/>
    <w:rsid w:val="00D5180B"/>
    <w:rsid w:val="00D5240F"/>
    <w:rsid w:val="00D54642"/>
    <w:rsid w:val="00D64809"/>
    <w:rsid w:val="00D65EA9"/>
    <w:rsid w:val="00D72F96"/>
    <w:rsid w:val="00D82B5F"/>
    <w:rsid w:val="00D83A65"/>
    <w:rsid w:val="00D8479D"/>
    <w:rsid w:val="00D85A30"/>
    <w:rsid w:val="00D87B82"/>
    <w:rsid w:val="00D9217F"/>
    <w:rsid w:val="00D92794"/>
    <w:rsid w:val="00D93271"/>
    <w:rsid w:val="00D9352E"/>
    <w:rsid w:val="00D93DDB"/>
    <w:rsid w:val="00D946A3"/>
    <w:rsid w:val="00D94932"/>
    <w:rsid w:val="00DA0D89"/>
    <w:rsid w:val="00DA134B"/>
    <w:rsid w:val="00DA18BE"/>
    <w:rsid w:val="00DA1B40"/>
    <w:rsid w:val="00DA1CF5"/>
    <w:rsid w:val="00DA5BBF"/>
    <w:rsid w:val="00DB0624"/>
    <w:rsid w:val="00DB2CEA"/>
    <w:rsid w:val="00DB74E9"/>
    <w:rsid w:val="00DC01AD"/>
    <w:rsid w:val="00DC2EA9"/>
    <w:rsid w:val="00DC46F4"/>
    <w:rsid w:val="00DC71BB"/>
    <w:rsid w:val="00DC7E58"/>
    <w:rsid w:val="00DD1187"/>
    <w:rsid w:val="00DD1E9C"/>
    <w:rsid w:val="00DD1EE7"/>
    <w:rsid w:val="00DD384F"/>
    <w:rsid w:val="00DD4A78"/>
    <w:rsid w:val="00DD6F7B"/>
    <w:rsid w:val="00DD7D91"/>
    <w:rsid w:val="00DE02D6"/>
    <w:rsid w:val="00DE3756"/>
    <w:rsid w:val="00DE57F7"/>
    <w:rsid w:val="00DE60B9"/>
    <w:rsid w:val="00DE6D1A"/>
    <w:rsid w:val="00DF1EB7"/>
    <w:rsid w:val="00DF27E7"/>
    <w:rsid w:val="00DF2CCD"/>
    <w:rsid w:val="00DF3363"/>
    <w:rsid w:val="00DF4958"/>
    <w:rsid w:val="00DF640C"/>
    <w:rsid w:val="00DF6F09"/>
    <w:rsid w:val="00DF72E2"/>
    <w:rsid w:val="00E00823"/>
    <w:rsid w:val="00E02D69"/>
    <w:rsid w:val="00E10B16"/>
    <w:rsid w:val="00E13C64"/>
    <w:rsid w:val="00E15C31"/>
    <w:rsid w:val="00E16F0D"/>
    <w:rsid w:val="00E17189"/>
    <w:rsid w:val="00E175B8"/>
    <w:rsid w:val="00E21A9F"/>
    <w:rsid w:val="00E21E74"/>
    <w:rsid w:val="00E26609"/>
    <w:rsid w:val="00E27C62"/>
    <w:rsid w:val="00E310DC"/>
    <w:rsid w:val="00E31FFF"/>
    <w:rsid w:val="00E34249"/>
    <w:rsid w:val="00E3568E"/>
    <w:rsid w:val="00E35C36"/>
    <w:rsid w:val="00E361D9"/>
    <w:rsid w:val="00E37DFF"/>
    <w:rsid w:val="00E42219"/>
    <w:rsid w:val="00E4601C"/>
    <w:rsid w:val="00E4701F"/>
    <w:rsid w:val="00E470D3"/>
    <w:rsid w:val="00E525E7"/>
    <w:rsid w:val="00E559D8"/>
    <w:rsid w:val="00E5772F"/>
    <w:rsid w:val="00E60421"/>
    <w:rsid w:val="00E60D39"/>
    <w:rsid w:val="00E62ED5"/>
    <w:rsid w:val="00E70077"/>
    <w:rsid w:val="00E70A5D"/>
    <w:rsid w:val="00E70EEA"/>
    <w:rsid w:val="00E72F31"/>
    <w:rsid w:val="00E733A0"/>
    <w:rsid w:val="00E748F2"/>
    <w:rsid w:val="00E8549F"/>
    <w:rsid w:val="00E87883"/>
    <w:rsid w:val="00E9147E"/>
    <w:rsid w:val="00E92F96"/>
    <w:rsid w:val="00E9343F"/>
    <w:rsid w:val="00E94516"/>
    <w:rsid w:val="00EA1786"/>
    <w:rsid w:val="00EA5518"/>
    <w:rsid w:val="00EB0707"/>
    <w:rsid w:val="00EB0A37"/>
    <w:rsid w:val="00EB48B6"/>
    <w:rsid w:val="00EC05AA"/>
    <w:rsid w:val="00EC1611"/>
    <w:rsid w:val="00EC16E2"/>
    <w:rsid w:val="00EC194A"/>
    <w:rsid w:val="00EC4881"/>
    <w:rsid w:val="00EC635F"/>
    <w:rsid w:val="00EC6805"/>
    <w:rsid w:val="00ED4A89"/>
    <w:rsid w:val="00ED7AB8"/>
    <w:rsid w:val="00EF1478"/>
    <w:rsid w:val="00EF39D5"/>
    <w:rsid w:val="00EF604F"/>
    <w:rsid w:val="00EF6AFF"/>
    <w:rsid w:val="00EF6DE3"/>
    <w:rsid w:val="00F035AF"/>
    <w:rsid w:val="00F05F73"/>
    <w:rsid w:val="00F06F79"/>
    <w:rsid w:val="00F07B2C"/>
    <w:rsid w:val="00F1034B"/>
    <w:rsid w:val="00F10D7C"/>
    <w:rsid w:val="00F12FA7"/>
    <w:rsid w:val="00F14146"/>
    <w:rsid w:val="00F15D8B"/>
    <w:rsid w:val="00F170D2"/>
    <w:rsid w:val="00F22435"/>
    <w:rsid w:val="00F24016"/>
    <w:rsid w:val="00F275EF"/>
    <w:rsid w:val="00F32349"/>
    <w:rsid w:val="00F32F42"/>
    <w:rsid w:val="00F341BB"/>
    <w:rsid w:val="00F3480D"/>
    <w:rsid w:val="00F349E2"/>
    <w:rsid w:val="00F355F5"/>
    <w:rsid w:val="00F35E0A"/>
    <w:rsid w:val="00F3607A"/>
    <w:rsid w:val="00F3795D"/>
    <w:rsid w:val="00F42D47"/>
    <w:rsid w:val="00F46A71"/>
    <w:rsid w:val="00F4785C"/>
    <w:rsid w:val="00F51747"/>
    <w:rsid w:val="00F526D7"/>
    <w:rsid w:val="00F52AEC"/>
    <w:rsid w:val="00F57ED8"/>
    <w:rsid w:val="00F60F92"/>
    <w:rsid w:val="00F6155C"/>
    <w:rsid w:val="00F61BBC"/>
    <w:rsid w:val="00F66360"/>
    <w:rsid w:val="00F704E5"/>
    <w:rsid w:val="00F735AD"/>
    <w:rsid w:val="00F74FA1"/>
    <w:rsid w:val="00F80B83"/>
    <w:rsid w:val="00F84437"/>
    <w:rsid w:val="00F85806"/>
    <w:rsid w:val="00F85ABA"/>
    <w:rsid w:val="00F860BE"/>
    <w:rsid w:val="00F87E95"/>
    <w:rsid w:val="00F91466"/>
    <w:rsid w:val="00F927DE"/>
    <w:rsid w:val="00F9668B"/>
    <w:rsid w:val="00F97E5F"/>
    <w:rsid w:val="00FA252B"/>
    <w:rsid w:val="00FA5CDF"/>
    <w:rsid w:val="00FA6D97"/>
    <w:rsid w:val="00FA6E17"/>
    <w:rsid w:val="00FB16CB"/>
    <w:rsid w:val="00FB2C9D"/>
    <w:rsid w:val="00FB4E57"/>
    <w:rsid w:val="00FB57CE"/>
    <w:rsid w:val="00FC23D1"/>
    <w:rsid w:val="00FC4B8E"/>
    <w:rsid w:val="00FC6716"/>
    <w:rsid w:val="00FD06D5"/>
    <w:rsid w:val="00FD1BB8"/>
    <w:rsid w:val="00FD2B05"/>
    <w:rsid w:val="00FD5C95"/>
    <w:rsid w:val="00FD63A6"/>
    <w:rsid w:val="00FE0FBD"/>
    <w:rsid w:val="00FE2150"/>
    <w:rsid w:val="00FF0303"/>
    <w:rsid w:val="00FF0CD5"/>
    <w:rsid w:val="00FF1243"/>
    <w:rsid w:val="00FF22B1"/>
    <w:rsid w:val="00FF3A09"/>
    <w:rsid w:val="00FF65A2"/>
    <w:rsid w:val="00FF684F"/>
    <w:rsid w:val="00FF68AB"/>
    <w:rsid w:val="00FF6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A715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878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E69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90A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59E"/>
  </w:style>
  <w:style w:type="paragraph" w:styleId="Footer">
    <w:name w:val="footer"/>
    <w:basedOn w:val="Normal"/>
    <w:link w:val="FooterChar"/>
    <w:uiPriority w:val="99"/>
    <w:unhideWhenUsed/>
    <w:rsid w:val="00074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59E"/>
  </w:style>
  <w:style w:type="paragraph" w:styleId="NormalWeb">
    <w:name w:val="Normal (Web)"/>
    <w:basedOn w:val="Normal"/>
    <w:uiPriority w:val="99"/>
    <w:semiHidden/>
    <w:unhideWhenUsed/>
    <w:rsid w:val="00983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83C22"/>
  </w:style>
  <w:style w:type="character" w:styleId="Hyperlink">
    <w:name w:val="Hyperlink"/>
    <w:basedOn w:val="DefaultParagraphFont"/>
    <w:uiPriority w:val="99"/>
    <w:unhideWhenUsed/>
    <w:rsid w:val="00983C22"/>
    <w:rPr>
      <w:color w:val="0000FF"/>
      <w:u w:val="single"/>
    </w:rPr>
  </w:style>
  <w:style w:type="character" w:styleId="Emphasis">
    <w:name w:val="Emphasis"/>
    <w:basedOn w:val="DefaultParagraphFont"/>
    <w:uiPriority w:val="20"/>
    <w:qFormat/>
    <w:rsid w:val="00983C22"/>
    <w:rPr>
      <w:i/>
      <w:iCs/>
    </w:rPr>
  </w:style>
  <w:style w:type="character" w:customStyle="1" w:styleId="Heading1Char">
    <w:name w:val="Heading 1 Char"/>
    <w:basedOn w:val="DefaultParagraphFont"/>
    <w:link w:val="Heading1"/>
    <w:uiPriority w:val="9"/>
    <w:rsid w:val="00E87883"/>
    <w:rPr>
      <w:rFonts w:ascii="Times New Roman" w:eastAsia="Times New Roman" w:hAnsi="Times New Roman" w:cs="Times New Roman"/>
      <w:b/>
      <w:bCs/>
      <w:kern w:val="36"/>
      <w:sz w:val="48"/>
      <w:szCs w:val="48"/>
    </w:rPr>
  </w:style>
  <w:style w:type="paragraph" w:customStyle="1" w:styleId="booktitle">
    <w:name w:val="booktitle"/>
    <w:basedOn w:val="Normal"/>
    <w:rsid w:val="00E878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s-info">
    <w:name w:val="page-numbers-info"/>
    <w:basedOn w:val="DefaultParagraphFont"/>
    <w:rsid w:val="00E87883"/>
  </w:style>
  <w:style w:type="character" w:customStyle="1" w:styleId="version-date">
    <w:name w:val="version-date"/>
    <w:basedOn w:val="DefaultParagraphFont"/>
    <w:rsid w:val="00E87883"/>
  </w:style>
  <w:style w:type="character" w:customStyle="1" w:styleId="authorname">
    <w:name w:val="authorname"/>
    <w:basedOn w:val="DefaultParagraphFont"/>
    <w:rsid w:val="00E87883"/>
  </w:style>
  <w:style w:type="character" w:customStyle="1" w:styleId="contacticon">
    <w:name w:val="contacticon"/>
    <w:basedOn w:val="DefaultParagraphFont"/>
    <w:rsid w:val="00E87883"/>
  </w:style>
  <w:style w:type="character" w:styleId="Strong">
    <w:name w:val="Strong"/>
    <w:basedOn w:val="DefaultParagraphFont"/>
    <w:uiPriority w:val="22"/>
    <w:qFormat/>
    <w:rsid w:val="00283134"/>
    <w:rPr>
      <w:b/>
      <w:bCs/>
    </w:rPr>
  </w:style>
  <w:style w:type="paragraph" w:styleId="BalloonText">
    <w:name w:val="Balloon Text"/>
    <w:basedOn w:val="Normal"/>
    <w:link w:val="BalloonTextChar"/>
    <w:uiPriority w:val="99"/>
    <w:semiHidden/>
    <w:unhideWhenUsed/>
    <w:rsid w:val="00902DF1"/>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902DF1"/>
    <w:rPr>
      <w:rFonts w:ascii="SimSun" w:eastAsia="SimSun"/>
      <w:sz w:val="18"/>
      <w:szCs w:val="18"/>
    </w:rPr>
  </w:style>
  <w:style w:type="paragraph" w:styleId="ListParagraph">
    <w:name w:val="List Paragraph"/>
    <w:basedOn w:val="Normal"/>
    <w:uiPriority w:val="34"/>
    <w:qFormat/>
    <w:rsid w:val="00DF6F09"/>
    <w:pPr>
      <w:ind w:left="720"/>
      <w:contextualSpacing/>
    </w:pPr>
  </w:style>
  <w:style w:type="character" w:customStyle="1" w:styleId="A13">
    <w:name w:val="A13"/>
    <w:uiPriority w:val="99"/>
    <w:rsid w:val="00911D64"/>
    <w:rPr>
      <w:rFonts w:cs="Minion Pro"/>
      <w:color w:val="000000"/>
      <w:sz w:val="12"/>
      <w:szCs w:val="12"/>
    </w:rPr>
  </w:style>
  <w:style w:type="character" w:customStyle="1" w:styleId="Heading2Char">
    <w:name w:val="Heading 2 Char"/>
    <w:basedOn w:val="DefaultParagraphFont"/>
    <w:link w:val="Heading2"/>
    <w:uiPriority w:val="9"/>
    <w:semiHidden/>
    <w:rsid w:val="009E69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90A1E"/>
    <w:rPr>
      <w:rFonts w:asciiTheme="majorHAnsi" w:eastAsiaTheme="majorEastAsia" w:hAnsiTheme="majorHAnsi" w:cstheme="majorBidi"/>
      <w:b/>
      <w:bCs/>
      <w:color w:val="4F81BD" w:themeColor="accent1"/>
    </w:rPr>
  </w:style>
  <w:style w:type="paragraph" w:customStyle="1" w:styleId="EndNoteBibliographyTitle">
    <w:name w:val="EndNote Bibliography Title"/>
    <w:basedOn w:val="Normal"/>
    <w:link w:val="EndNoteBibliographyTitleChar"/>
    <w:rsid w:val="00F341B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F341BB"/>
    <w:rPr>
      <w:rFonts w:ascii="Calibri" w:hAnsi="Calibri"/>
      <w:noProof/>
    </w:rPr>
  </w:style>
  <w:style w:type="paragraph" w:customStyle="1" w:styleId="EndNoteBibliography">
    <w:name w:val="EndNote Bibliography"/>
    <w:basedOn w:val="Normal"/>
    <w:link w:val="EndNoteBibliographyChar"/>
    <w:rsid w:val="00F341BB"/>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F341BB"/>
    <w:rPr>
      <w:rFonts w:ascii="Calibri" w:hAnsi="Calibri"/>
      <w:noProof/>
    </w:rPr>
  </w:style>
  <w:style w:type="paragraph" w:styleId="NoSpacing">
    <w:name w:val="No Spacing"/>
    <w:uiPriority w:val="1"/>
    <w:qFormat/>
    <w:rsid w:val="000B60E6"/>
    <w:pPr>
      <w:spacing w:after="0" w:line="240" w:lineRule="auto"/>
    </w:pPr>
  </w:style>
  <w:style w:type="character" w:customStyle="1" w:styleId="highlight">
    <w:name w:val="highlight"/>
    <w:basedOn w:val="DefaultParagraphFont"/>
    <w:rsid w:val="006B766F"/>
  </w:style>
  <w:style w:type="character" w:styleId="CommentReference">
    <w:name w:val="annotation reference"/>
    <w:basedOn w:val="DefaultParagraphFont"/>
    <w:uiPriority w:val="99"/>
    <w:semiHidden/>
    <w:unhideWhenUsed/>
    <w:rsid w:val="00E4601C"/>
    <w:rPr>
      <w:sz w:val="18"/>
      <w:szCs w:val="18"/>
    </w:rPr>
  </w:style>
  <w:style w:type="paragraph" w:styleId="CommentText">
    <w:name w:val="annotation text"/>
    <w:basedOn w:val="Normal"/>
    <w:link w:val="CommentTextChar"/>
    <w:uiPriority w:val="99"/>
    <w:semiHidden/>
    <w:unhideWhenUsed/>
    <w:rsid w:val="00E4601C"/>
    <w:pPr>
      <w:spacing w:line="240" w:lineRule="auto"/>
    </w:pPr>
    <w:rPr>
      <w:sz w:val="24"/>
      <w:szCs w:val="24"/>
    </w:rPr>
  </w:style>
  <w:style w:type="character" w:customStyle="1" w:styleId="CommentTextChar">
    <w:name w:val="Comment Text Char"/>
    <w:basedOn w:val="DefaultParagraphFont"/>
    <w:link w:val="CommentText"/>
    <w:uiPriority w:val="99"/>
    <w:semiHidden/>
    <w:rsid w:val="00E4601C"/>
    <w:rPr>
      <w:sz w:val="24"/>
      <w:szCs w:val="24"/>
    </w:rPr>
  </w:style>
  <w:style w:type="paragraph" w:styleId="CommentSubject">
    <w:name w:val="annotation subject"/>
    <w:basedOn w:val="CommentText"/>
    <w:next w:val="CommentText"/>
    <w:link w:val="CommentSubjectChar"/>
    <w:uiPriority w:val="99"/>
    <w:semiHidden/>
    <w:unhideWhenUsed/>
    <w:rsid w:val="00E4601C"/>
    <w:rPr>
      <w:b/>
      <w:bCs/>
      <w:sz w:val="20"/>
      <w:szCs w:val="20"/>
    </w:rPr>
  </w:style>
  <w:style w:type="character" w:customStyle="1" w:styleId="CommentSubjectChar">
    <w:name w:val="Comment Subject Char"/>
    <w:basedOn w:val="CommentTextChar"/>
    <w:link w:val="CommentSubject"/>
    <w:uiPriority w:val="99"/>
    <w:semiHidden/>
    <w:rsid w:val="00E4601C"/>
    <w:rPr>
      <w:b/>
      <w:bCs/>
      <w:sz w:val="20"/>
      <w:szCs w:val="20"/>
    </w:rPr>
  </w:style>
  <w:style w:type="paragraph" w:styleId="Revision">
    <w:name w:val="Revision"/>
    <w:hidden/>
    <w:uiPriority w:val="99"/>
    <w:semiHidden/>
    <w:rsid w:val="00E4601C"/>
    <w:pPr>
      <w:spacing w:after="0" w:line="240" w:lineRule="auto"/>
    </w:pPr>
  </w:style>
  <w:style w:type="character" w:styleId="LineNumber">
    <w:name w:val="line number"/>
    <w:basedOn w:val="DefaultParagraphFont"/>
    <w:uiPriority w:val="99"/>
    <w:semiHidden/>
    <w:unhideWhenUsed/>
    <w:rsid w:val="000E2A89"/>
  </w:style>
  <w:style w:type="character" w:customStyle="1" w:styleId="doi">
    <w:name w:val="doi"/>
    <w:basedOn w:val="DefaultParagraphFont"/>
    <w:rsid w:val="006903ED"/>
  </w:style>
  <w:style w:type="character" w:customStyle="1" w:styleId="article-headermeta-info-label">
    <w:name w:val="article-header__meta-info-label"/>
    <w:basedOn w:val="DefaultParagraphFont"/>
    <w:rsid w:val="00FC4B8E"/>
  </w:style>
  <w:style w:type="character" w:customStyle="1" w:styleId="article-headermeta-info-data">
    <w:name w:val="article-header__meta-info-data"/>
    <w:basedOn w:val="DefaultParagraphFont"/>
    <w:rsid w:val="00FC4B8E"/>
  </w:style>
  <w:style w:type="character" w:customStyle="1" w:styleId="slug-doi">
    <w:name w:val="slug-doi"/>
    <w:basedOn w:val="DefaultParagraphFont"/>
    <w:rsid w:val="006223A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878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E69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90A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59E"/>
  </w:style>
  <w:style w:type="paragraph" w:styleId="Footer">
    <w:name w:val="footer"/>
    <w:basedOn w:val="Normal"/>
    <w:link w:val="FooterChar"/>
    <w:uiPriority w:val="99"/>
    <w:unhideWhenUsed/>
    <w:rsid w:val="00074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59E"/>
  </w:style>
  <w:style w:type="paragraph" w:styleId="NormalWeb">
    <w:name w:val="Normal (Web)"/>
    <w:basedOn w:val="Normal"/>
    <w:uiPriority w:val="99"/>
    <w:semiHidden/>
    <w:unhideWhenUsed/>
    <w:rsid w:val="00983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83C22"/>
  </w:style>
  <w:style w:type="character" w:styleId="Hyperlink">
    <w:name w:val="Hyperlink"/>
    <w:basedOn w:val="DefaultParagraphFont"/>
    <w:uiPriority w:val="99"/>
    <w:unhideWhenUsed/>
    <w:rsid w:val="00983C22"/>
    <w:rPr>
      <w:color w:val="0000FF"/>
      <w:u w:val="single"/>
    </w:rPr>
  </w:style>
  <w:style w:type="character" w:styleId="Emphasis">
    <w:name w:val="Emphasis"/>
    <w:basedOn w:val="DefaultParagraphFont"/>
    <w:uiPriority w:val="20"/>
    <w:qFormat/>
    <w:rsid w:val="00983C22"/>
    <w:rPr>
      <w:i/>
      <w:iCs/>
    </w:rPr>
  </w:style>
  <w:style w:type="character" w:customStyle="1" w:styleId="Heading1Char">
    <w:name w:val="Heading 1 Char"/>
    <w:basedOn w:val="DefaultParagraphFont"/>
    <w:link w:val="Heading1"/>
    <w:uiPriority w:val="9"/>
    <w:rsid w:val="00E87883"/>
    <w:rPr>
      <w:rFonts w:ascii="Times New Roman" w:eastAsia="Times New Roman" w:hAnsi="Times New Roman" w:cs="Times New Roman"/>
      <w:b/>
      <w:bCs/>
      <w:kern w:val="36"/>
      <w:sz w:val="48"/>
      <w:szCs w:val="48"/>
    </w:rPr>
  </w:style>
  <w:style w:type="paragraph" w:customStyle="1" w:styleId="booktitle">
    <w:name w:val="booktitle"/>
    <w:basedOn w:val="Normal"/>
    <w:rsid w:val="00E878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s-info">
    <w:name w:val="page-numbers-info"/>
    <w:basedOn w:val="DefaultParagraphFont"/>
    <w:rsid w:val="00E87883"/>
  </w:style>
  <w:style w:type="character" w:customStyle="1" w:styleId="version-date">
    <w:name w:val="version-date"/>
    <w:basedOn w:val="DefaultParagraphFont"/>
    <w:rsid w:val="00E87883"/>
  </w:style>
  <w:style w:type="character" w:customStyle="1" w:styleId="authorname">
    <w:name w:val="authorname"/>
    <w:basedOn w:val="DefaultParagraphFont"/>
    <w:rsid w:val="00E87883"/>
  </w:style>
  <w:style w:type="character" w:customStyle="1" w:styleId="contacticon">
    <w:name w:val="contacticon"/>
    <w:basedOn w:val="DefaultParagraphFont"/>
    <w:rsid w:val="00E87883"/>
  </w:style>
  <w:style w:type="character" w:styleId="Strong">
    <w:name w:val="Strong"/>
    <w:basedOn w:val="DefaultParagraphFont"/>
    <w:uiPriority w:val="22"/>
    <w:qFormat/>
    <w:rsid w:val="00283134"/>
    <w:rPr>
      <w:b/>
      <w:bCs/>
    </w:rPr>
  </w:style>
  <w:style w:type="paragraph" w:styleId="BalloonText">
    <w:name w:val="Balloon Text"/>
    <w:basedOn w:val="Normal"/>
    <w:link w:val="BalloonTextChar"/>
    <w:uiPriority w:val="99"/>
    <w:semiHidden/>
    <w:unhideWhenUsed/>
    <w:rsid w:val="00902DF1"/>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902DF1"/>
    <w:rPr>
      <w:rFonts w:ascii="SimSun" w:eastAsia="SimSun"/>
      <w:sz w:val="18"/>
      <w:szCs w:val="18"/>
    </w:rPr>
  </w:style>
  <w:style w:type="paragraph" w:styleId="ListParagraph">
    <w:name w:val="List Paragraph"/>
    <w:basedOn w:val="Normal"/>
    <w:uiPriority w:val="34"/>
    <w:qFormat/>
    <w:rsid w:val="00DF6F09"/>
    <w:pPr>
      <w:ind w:left="720"/>
      <w:contextualSpacing/>
    </w:pPr>
  </w:style>
  <w:style w:type="character" w:customStyle="1" w:styleId="A13">
    <w:name w:val="A13"/>
    <w:uiPriority w:val="99"/>
    <w:rsid w:val="00911D64"/>
    <w:rPr>
      <w:rFonts w:cs="Minion Pro"/>
      <w:color w:val="000000"/>
      <w:sz w:val="12"/>
      <w:szCs w:val="12"/>
    </w:rPr>
  </w:style>
  <w:style w:type="character" w:customStyle="1" w:styleId="Heading2Char">
    <w:name w:val="Heading 2 Char"/>
    <w:basedOn w:val="DefaultParagraphFont"/>
    <w:link w:val="Heading2"/>
    <w:uiPriority w:val="9"/>
    <w:semiHidden/>
    <w:rsid w:val="009E69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90A1E"/>
    <w:rPr>
      <w:rFonts w:asciiTheme="majorHAnsi" w:eastAsiaTheme="majorEastAsia" w:hAnsiTheme="majorHAnsi" w:cstheme="majorBidi"/>
      <w:b/>
      <w:bCs/>
      <w:color w:val="4F81BD" w:themeColor="accent1"/>
    </w:rPr>
  </w:style>
  <w:style w:type="paragraph" w:customStyle="1" w:styleId="EndNoteBibliographyTitle">
    <w:name w:val="EndNote Bibliography Title"/>
    <w:basedOn w:val="Normal"/>
    <w:link w:val="EndNoteBibliographyTitleChar"/>
    <w:rsid w:val="00F341B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F341BB"/>
    <w:rPr>
      <w:rFonts w:ascii="Calibri" w:hAnsi="Calibri"/>
      <w:noProof/>
    </w:rPr>
  </w:style>
  <w:style w:type="paragraph" w:customStyle="1" w:styleId="EndNoteBibliography">
    <w:name w:val="EndNote Bibliography"/>
    <w:basedOn w:val="Normal"/>
    <w:link w:val="EndNoteBibliographyChar"/>
    <w:rsid w:val="00F341BB"/>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F341BB"/>
    <w:rPr>
      <w:rFonts w:ascii="Calibri" w:hAnsi="Calibri"/>
      <w:noProof/>
    </w:rPr>
  </w:style>
  <w:style w:type="paragraph" w:styleId="NoSpacing">
    <w:name w:val="No Spacing"/>
    <w:uiPriority w:val="1"/>
    <w:qFormat/>
    <w:rsid w:val="000B60E6"/>
    <w:pPr>
      <w:spacing w:after="0" w:line="240" w:lineRule="auto"/>
    </w:pPr>
  </w:style>
  <w:style w:type="character" w:customStyle="1" w:styleId="highlight">
    <w:name w:val="highlight"/>
    <w:basedOn w:val="DefaultParagraphFont"/>
    <w:rsid w:val="006B766F"/>
  </w:style>
  <w:style w:type="character" w:styleId="CommentReference">
    <w:name w:val="annotation reference"/>
    <w:basedOn w:val="DefaultParagraphFont"/>
    <w:uiPriority w:val="99"/>
    <w:semiHidden/>
    <w:unhideWhenUsed/>
    <w:rsid w:val="00E4601C"/>
    <w:rPr>
      <w:sz w:val="18"/>
      <w:szCs w:val="18"/>
    </w:rPr>
  </w:style>
  <w:style w:type="paragraph" w:styleId="CommentText">
    <w:name w:val="annotation text"/>
    <w:basedOn w:val="Normal"/>
    <w:link w:val="CommentTextChar"/>
    <w:uiPriority w:val="99"/>
    <w:semiHidden/>
    <w:unhideWhenUsed/>
    <w:rsid w:val="00E4601C"/>
    <w:pPr>
      <w:spacing w:line="240" w:lineRule="auto"/>
    </w:pPr>
    <w:rPr>
      <w:sz w:val="24"/>
      <w:szCs w:val="24"/>
    </w:rPr>
  </w:style>
  <w:style w:type="character" w:customStyle="1" w:styleId="CommentTextChar">
    <w:name w:val="Comment Text Char"/>
    <w:basedOn w:val="DefaultParagraphFont"/>
    <w:link w:val="CommentText"/>
    <w:uiPriority w:val="99"/>
    <w:semiHidden/>
    <w:rsid w:val="00E4601C"/>
    <w:rPr>
      <w:sz w:val="24"/>
      <w:szCs w:val="24"/>
    </w:rPr>
  </w:style>
  <w:style w:type="paragraph" w:styleId="CommentSubject">
    <w:name w:val="annotation subject"/>
    <w:basedOn w:val="CommentText"/>
    <w:next w:val="CommentText"/>
    <w:link w:val="CommentSubjectChar"/>
    <w:uiPriority w:val="99"/>
    <w:semiHidden/>
    <w:unhideWhenUsed/>
    <w:rsid w:val="00E4601C"/>
    <w:rPr>
      <w:b/>
      <w:bCs/>
      <w:sz w:val="20"/>
      <w:szCs w:val="20"/>
    </w:rPr>
  </w:style>
  <w:style w:type="character" w:customStyle="1" w:styleId="CommentSubjectChar">
    <w:name w:val="Comment Subject Char"/>
    <w:basedOn w:val="CommentTextChar"/>
    <w:link w:val="CommentSubject"/>
    <w:uiPriority w:val="99"/>
    <w:semiHidden/>
    <w:rsid w:val="00E4601C"/>
    <w:rPr>
      <w:b/>
      <w:bCs/>
      <w:sz w:val="20"/>
      <w:szCs w:val="20"/>
    </w:rPr>
  </w:style>
  <w:style w:type="paragraph" w:styleId="Revision">
    <w:name w:val="Revision"/>
    <w:hidden/>
    <w:uiPriority w:val="99"/>
    <w:semiHidden/>
    <w:rsid w:val="00E4601C"/>
    <w:pPr>
      <w:spacing w:after="0" w:line="240" w:lineRule="auto"/>
    </w:pPr>
  </w:style>
  <w:style w:type="character" w:styleId="LineNumber">
    <w:name w:val="line number"/>
    <w:basedOn w:val="DefaultParagraphFont"/>
    <w:uiPriority w:val="99"/>
    <w:semiHidden/>
    <w:unhideWhenUsed/>
    <w:rsid w:val="000E2A89"/>
  </w:style>
  <w:style w:type="character" w:customStyle="1" w:styleId="doi">
    <w:name w:val="doi"/>
    <w:basedOn w:val="DefaultParagraphFont"/>
    <w:rsid w:val="006903ED"/>
  </w:style>
  <w:style w:type="character" w:customStyle="1" w:styleId="article-headermeta-info-label">
    <w:name w:val="article-header__meta-info-label"/>
    <w:basedOn w:val="DefaultParagraphFont"/>
    <w:rsid w:val="00FC4B8E"/>
  </w:style>
  <w:style w:type="character" w:customStyle="1" w:styleId="article-headermeta-info-data">
    <w:name w:val="article-header__meta-info-data"/>
    <w:basedOn w:val="DefaultParagraphFont"/>
    <w:rsid w:val="00FC4B8E"/>
  </w:style>
  <w:style w:type="character" w:customStyle="1" w:styleId="slug-doi">
    <w:name w:val="slug-doi"/>
    <w:basedOn w:val="DefaultParagraphFont"/>
    <w:rsid w:val="00622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0468">
      <w:bodyDiv w:val="1"/>
      <w:marLeft w:val="0"/>
      <w:marRight w:val="0"/>
      <w:marTop w:val="0"/>
      <w:marBottom w:val="0"/>
      <w:divBdr>
        <w:top w:val="none" w:sz="0" w:space="0" w:color="auto"/>
        <w:left w:val="none" w:sz="0" w:space="0" w:color="auto"/>
        <w:bottom w:val="none" w:sz="0" w:space="0" w:color="auto"/>
        <w:right w:val="none" w:sz="0" w:space="0" w:color="auto"/>
      </w:divBdr>
    </w:div>
    <w:div w:id="60836750">
      <w:bodyDiv w:val="1"/>
      <w:marLeft w:val="0"/>
      <w:marRight w:val="0"/>
      <w:marTop w:val="0"/>
      <w:marBottom w:val="0"/>
      <w:divBdr>
        <w:top w:val="none" w:sz="0" w:space="0" w:color="auto"/>
        <w:left w:val="none" w:sz="0" w:space="0" w:color="auto"/>
        <w:bottom w:val="none" w:sz="0" w:space="0" w:color="auto"/>
        <w:right w:val="none" w:sz="0" w:space="0" w:color="auto"/>
      </w:divBdr>
    </w:div>
    <w:div w:id="82844090">
      <w:bodyDiv w:val="1"/>
      <w:marLeft w:val="0"/>
      <w:marRight w:val="0"/>
      <w:marTop w:val="0"/>
      <w:marBottom w:val="0"/>
      <w:divBdr>
        <w:top w:val="none" w:sz="0" w:space="0" w:color="auto"/>
        <w:left w:val="none" w:sz="0" w:space="0" w:color="auto"/>
        <w:bottom w:val="none" w:sz="0" w:space="0" w:color="auto"/>
        <w:right w:val="none" w:sz="0" w:space="0" w:color="auto"/>
      </w:divBdr>
      <w:divsChild>
        <w:div w:id="1494300302">
          <w:marLeft w:val="0"/>
          <w:marRight w:val="0"/>
          <w:marTop w:val="0"/>
          <w:marBottom w:val="0"/>
          <w:divBdr>
            <w:top w:val="none" w:sz="0" w:space="0" w:color="auto"/>
            <w:left w:val="none" w:sz="0" w:space="0" w:color="auto"/>
            <w:bottom w:val="none" w:sz="0" w:space="0" w:color="auto"/>
            <w:right w:val="none" w:sz="0" w:space="0" w:color="auto"/>
          </w:divBdr>
          <w:divsChild>
            <w:div w:id="14128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05783">
      <w:bodyDiv w:val="1"/>
      <w:marLeft w:val="0"/>
      <w:marRight w:val="0"/>
      <w:marTop w:val="0"/>
      <w:marBottom w:val="0"/>
      <w:divBdr>
        <w:top w:val="none" w:sz="0" w:space="0" w:color="auto"/>
        <w:left w:val="none" w:sz="0" w:space="0" w:color="auto"/>
        <w:bottom w:val="none" w:sz="0" w:space="0" w:color="auto"/>
        <w:right w:val="none" w:sz="0" w:space="0" w:color="auto"/>
      </w:divBdr>
    </w:div>
    <w:div w:id="221524043">
      <w:bodyDiv w:val="1"/>
      <w:marLeft w:val="0"/>
      <w:marRight w:val="0"/>
      <w:marTop w:val="0"/>
      <w:marBottom w:val="0"/>
      <w:divBdr>
        <w:top w:val="none" w:sz="0" w:space="0" w:color="auto"/>
        <w:left w:val="none" w:sz="0" w:space="0" w:color="auto"/>
        <w:bottom w:val="none" w:sz="0" w:space="0" w:color="auto"/>
        <w:right w:val="none" w:sz="0" w:space="0" w:color="auto"/>
      </w:divBdr>
    </w:div>
    <w:div w:id="312763280">
      <w:bodyDiv w:val="1"/>
      <w:marLeft w:val="0"/>
      <w:marRight w:val="0"/>
      <w:marTop w:val="0"/>
      <w:marBottom w:val="0"/>
      <w:divBdr>
        <w:top w:val="none" w:sz="0" w:space="0" w:color="auto"/>
        <w:left w:val="none" w:sz="0" w:space="0" w:color="auto"/>
        <w:bottom w:val="none" w:sz="0" w:space="0" w:color="auto"/>
        <w:right w:val="none" w:sz="0" w:space="0" w:color="auto"/>
      </w:divBdr>
    </w:div>
    <w:div w:id="682635186">
      <w:bodyDiv w:val="1"/>
      <w:marLeft w:val="0"/>
      <w:marRight w:val="0"/>
      <w:marTop w:val="0"/>
      <w:marBottom w:val="0"/>
      <w:divBdr>
        <w:top w:val="none" w:sz="0" w:space="0" w:color="auto"/>
        <w:left w:val="none" w:sz="0" w:space="0" w:color="auto"/>
        <w:bottom w:val="none" w:sz="0" w:space="0" w:color="auto"/>
        <w:right w:val="none" w:sz="0" w:space="0" w:color="auto"/>
      </w:divBdr>
    </w:div>
    <w:div w:id="867987985">
      <w:bodyDiv w:val="1"/>
      <w:marLeft w:val="0"/>
      <w:marRight w:val="0"/>
      <w:marTop w:val="0"/>
      <w:marBottom w:val="0"/>
      <w:divBdr>
        <w:top w:val="none" w:sz="0" w:space="0" w:color="auto"/>
        <w:left w:val="none" w:sz="0" w:space="0" w:color="auto"/>
        <w:bottom w:val="none" w:sz="0" w:space="0" w:color="auto"/>
        <w:right w:val="none" w:sz="0" w:space="0" w:color="auto"/>
      </w:divBdr>
    </w:div>
    <w:div w:id="896354440">
      <w:bodyDiv w:val="1"/>
      <w:marLeft w:val="0"/>
      <w:marRight w:val="0"/>
      <w:marTop w:val="0"/>
      <w:marBottom w:val="0"/>
      <w:divBdr>
        <w:top w:val="none" w:sz="0" w:space="0" w:color="auto"/>
        <w:left w:val="none" w:sz="0" w:space="0" w:color="auto"/>
        <w:bottom w:val="none" w:sz="0" w:space="0" w:color="auto"/>
        <w:right w:val="none" w:sz="0" w:space="0" w:color="auto"/>
      </w:divBdr>
      <w:divsChild>
        <w:div w:id="290406998">
          <w:marLeft w:val="0"/>
          <w:marRight w:val="0"/>
          <w:marTop w:val="210"/>
          <w:marBottom w:val="45"/>
          <w:divBdr>
            <w:top w:val="none" w:sz="0" w:space="0" w:color="auto"/>
            <w:left w:val="none" w:sz="0" w:space="0" w:color="auto"/>
            <w:bottom w:val="none" w:sz="0" w:space="0" w:color="auto"/>
            <w:right w:val="none" w:sz="0" w:space="0" w:color="auto"/>
          </w:divBdr>
        </w:div>
        <w:div w:id="181434969">
          <w:marLeft w:val="0"/>
          <w:marRight w:val="0"/>
          <w:marTop w:val="210"/>
          <w:marBottom w:val="105"/>
          <w:divBdr>
            <w:top w:val="none" w:sz="0" w:space="0" w:color="auto"/>
            <w:left w:val="none" w:sz="0" w:space="0" w:color="auto"/>
            <w:bottom w:val="none" w:sz="0" w:space="0" w:color="auto"/>
            <w:right w:val="none" w:sz="0" w:space="0" w:color="auto"/>
          </w:divBdr>
        </w:div>
      </w:divsChild>
    </w:div>
    <w:div w:id="899749945">
      <w:bodyDiv w:val="1"/>
      <w:marLeft w:val="0"/>
      <w:marRight w:val="0"/>
      <w:marTop w:val="0"/>
      <w:marBottom w:val="0"/>
      <w:divBdr>
        <w:top w:val="none" w:sz="0" w:space="0" w:color="auto"/>
        <w:left w:val="none" w:sz="0" w:space="0" w:color="auto"/>
        <w:bottom w:val="none" w:sz="0" w:space="0" w:color="auto"/>
        <w:right w:val="none" w:sz="0" w:space="0" w:color="auto"/>
      </w:divBdr>
    </w:div>
    <w:div w:id="974674645">
      <w:bodyDiv w:val="1"/>
      <w:marLeft w:val="0"/>
      <w:marRight w:val="0"/>
      <w:marTop w:val="0"/>
      <w:marBottom w:val="0"/>
      <w:divBdr>
        <w:top w:val="none" w:sz="0" w:space="0" w:color="auto"/>
        <w:left w:val="none" w:sz="0" w:space="0" w:color="auto"/>
        <w:bottom w:val="none" w:sz="0" w:space="0" w:color="auto"/>
        <w:right w:val="none" w:sz="0" w:space="0" w:color="auto"/>
      </w:divBdr>
    </w:div>
    <w:div w:id="978651402">
      <w:bodyDiv w:val="1"/>
      <w:marLeft w:val="0"/>
      <w:marRight w:val="0"/>
      <w:marTop w:val="0"/>
      <w:marBottom w:val="0"/>
      <w:divBdr>
        <w:top w:val="none" w:sz="0" w:space="0" w:color="auto"/>
        <w:left w:val="none" w:sz="0" w:space="0" w:color="auto"/>
        <w:bottom w:val="none" w:sz="0" w:space="0" w:color="auto"/>
        <w:right w:val="none" w:sz="0" w:space="0" w:color="auto"/>
      </w:divBdr>
    </w:div>
    <w:div w:id="1012610063">
      <w:bodyDiv w:val="1"/>
      <w:marLeft w:val="0"/>
      <w:marRight w:val="0"/>
      <w:marTop w:val="0"/>
      <w:marBottom w:val="0"/>
      <w:divBdr>
        <w:top w:val="none" w:sz="0" w:space="0" w:color="auto"/>
        <w:left w:val="none" w:sz="0" w:space="0" w:color="auto"/>
        <w:bottom w:val="none" w:sz="0" w:space="0" w:color="auto"/>
        <w:right w:val="none" w:sz="0" w:space="0" w:color="auto"/>
      </w:divBdr>
    </w:div>
    <w:div w:id="1049380945">
      <w:bodyDiv w:val="1"/>
      <w:marLeft w:val="0"/>
      <w:marRight w:val="0"/>
      <w:marTop w:val="0"/>
      <w:marBottom w:val="0"/>
      <w:divBdr>
        <w:top w:val="none" w:sz="0" w:space="0" w:color="auto"/>
        <w:left w:val="none" w:sz="0" w:space="0" w:color="auto"/>
        <w:bottom w:val="none" w:sz="0" w:space="0" w:color="auto"/>
        <w:right w:val="none" w:sz="0" w:space="0" w:color="auto"/>
      </w:divBdr>
    </w:div>
    <w:div w:id="1415473667">
      <w:bodyDiv w:val="1"/>
      <w:marLeft w:val="0"/>
      <w:marRight w:val="0"/>
      <w:marTop w:val="0"/>
      <w:marBottom w:val="0"/>
      <w:divBdr>
        <w:top w:val="none" w:sz="0" w:space="0" w:color="auto"/>
        <w:left w:val="none" w:sz="0" w:space="0" w:color="auto"/>
        <w:bottom w:val="none" w:sz="0" w:space="0" w:color="auto"/>
        <w:right w:val="none" w:sz="0" w:space="0" w:color="auto"/>
      </w:divBdr>
    </w:div>
    <w:div w:id="1493792343">
      <w:bodyDiv w:val="1"/>
      <w:marLeft w:val="0"/>
      <w:marRight w:val="0"/>
      <w:marTop w:val="0"/>
      <w:marBottom w:val="0"/>
      <w:divBdr>
        <w:top w:val="none" w:sz="0" w:space="0" w:color="auto"/>
        <w:left w:val="none" w:sz="0" w:space="0" w:color="auto"/>
        <w:bottom w:val="none" w:sz="0" w:space="0" w:color="auto"/>
        <w:right w:val="none" w:sz="0" w:space="0" w:color="auto"/>
      </w:divBdr>
    </w:div>
    <w:div w:id="1540164398">
      <w:bodyDiv w:val="1"/>
      <w:marLeft w:val="0"/>
      <w:marRight w:val="0"/>
      <w:marTop w:val="0"/>
      <w:marBottom w:val="0"/>
      <w:divBdr>
        <w:top w:val="none" w:sz="0" w:space="0" w:color="auto"/>
        <w:left w:val="none" w:sz="0" w:space="0" w:color="auto"/>
        <w:bottom w:val="none" w:sz="0" w:space="0" w:color="auto"/>
        <w:right w:val="none" w:sz="0" w:space="0" w:color="auto"/>
      </w:divBdr>
    </w:div>
    <w:div w:id="1548948573">
      <w:bodyDiv w:val="1"/>
      <w:marLeft w:val="0"/>
      <w:marRight w:val="0"/>
      <w:marTop w:val="0"/>
      <w:marBottom w:val="0"/>
      <w:divBdr>
        <w:top w:val="none" w:sz="0" w:space="0" w:color="auto"/>
        <w:left w:val="none" w:sz="0" w:space="0" w:color="auto"/>
        <w:bottom w:val="none" w:sz="0" w:space="0" w:color="auto"/>
        <w:right w:val="none" w:sz="0" w:space="0" w:color="auto"/>
      </w:divBdr>
    </w:div>
    <w:div w:id="1558391862">
      <w:bodyDiv w:val="1"/>
      <w:marLeft w:val="0"/>
      <w:marRight w:val="0"/>
      <w:marTop w:val="0"/>
      <w:marBottom w:val="0"/>
      <w:divBdr>
        <w:top w:val="none" w:sz="0" w:space="0" w:color="auto"/>
        <w:left w:val="none" w:sz="0" w:space="0" w:color="auto"/>
        <w:bottom w:val="none" w:sz="0" w:space="0" w:color="auto"/>
        <w:right w:val="none" w:sz="0" w:space="0" w:color="auto"/>
      </w:divBdr>
    </w:div>
    <w:div w:id="1668556664">
      <w:bodyDiv w:val="1"/>
      <w:marLeft w:val="0"/>
      <w:marRight w:val="0"/>
      <w:marTop w:val="0"/>
      <w:marBottom w:val="0"/>
      <w:divBdr>
        <w:top w:val="none" w:sz="0" w:space="0" w:color="auto"/>
        <w:left w:val="none" w:sz="0" w:space="0" w:color="auto"/>
        <w:bottom w:val="none" w:sz="0" w:space="0" w:color="auto"/>
        <w:right w:val="none" w:sz="0" w:space="0" w:color="auto"/>
      </w:divBdr>
    </w:div>
    <w:div w:id="213582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jmjiang@genetics.med.harvard.edu" TargetMode="External"/><Relationship Id="rId12" Type="http://schemas.openxmlformats.org/officeDocument/2006/relationships/hyperlink" Target="mailto:cseidman@genetics.med.harvard.edu" TargetMode="External"/><Relationship Id="rId13" Type="http://schemas.openxmlformats.org/officeDocument/2006/relationships/hyperlink" Target="mailto:seidman@genetics.med.harvard.edu" TargetMode="External"/><Relationship Id="rId14" Type="http://schemas.openxmlformats.org/officeDocument/2006/relationships/hyperlink" Target="mailto:wpu@enders.tch.harvard.edu" TargetMode="External"/><Relationship Id="rId15" Type="http://schemas.openxmlformats.org/officeDocument/2006/relationships/hyperlink" Target="mailto:dwang@enders.tch.harvard.edu" TargetMode="Externa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jding@enders.tch.harvard.edu" TargetMode="External"/><Relationship Id="rId10" Type="http://schemas.openxmlformats.org/officeDocument/2006/relationships/hyperlink" Target="mailto:zlin@enders.tch.harvard.edu"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7C02F1-0A60-D146-A438-B8EEDB086C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8773</Words>
  <Characters>50008</Characters>
  <Application>Microsoft Macintosh Word</Application>
  <DocSecurity>0</DocSecurity>
  <Lines>416</Lines>
  <Paragraphs>117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58664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2016-07-05T20:09:00Z</dcterms:created>
  <dcterms:modified xsi:type="dcterms:W3CDTF">2016-07-05T20:09:00Z</dcterms:modified>
</cp:coreProperties>
</file>